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62E0" w14:textId="42EB99EA" w:rsidR="003C5C6C" w:rsidRPr="00065D23" w:rsidRDefault="003C5C6C" w:rsidP="00224A6D">
      <w:pPr>
        <w:jc w:val="right"/>
        <w:rPr>
          <w:rFonts w:ascii="Times New Roman" w:hAnsi="Times New Roman" w:cs="Times New Roman"/>
          <w:sz w:val="24"/>
          <w:szCs w:val="24"/>
        </w:rPr>
      </w:pPr>
      <w:del w:id="0" w:author="Aili Sandre" w:date="2024-03-15T10:54:00Z">
        <w:r w:rsidRPr="00065D23" w:rsidDel="005A3A2E">
          <w:rPr>
            <w:rFonts w:ascii="Times New Roman" w:hAnsi="Times New Roman" w:cs="Times New Roman"/>
            <w:sz w:val="24"/>
            <w:szCs w:val="24"/>
          </w:rPr>
          <w:delText>Eelnõu</w:delText>
        </w:r>
      </w:del>
      <w:ins w:id="1" w:author="Aili Sandre" w:date="2024-03-15T10:54:00Z">
        <w:r w:rsidR="005A3A2E">
          <w:rPr>
            <w:rFonts w:ascii="Times New Roman" w:hAnsi="Times New Roman" w:cs="Times New Roman"/>
            <w:sz w:val="24"/>
            <w:szCs w:val="24"/>
          </w:rPr>
          <w:t>EELNÕU</w:t>
        </w:r>
      </w:ins>
    </w:p>
    <w:p w14:paraId="7C126FC6" w14:textId="6462936D" w:rsidR="002716FB" w:rsidRPr="00065D23" w:rsidRDefault="000D25DF" w:rsidP="00224A6D">
      <w:pPr>
        <w:jc w:val="right"/>
        <w:rPr>
          <w:rFonts w:ascii="Times New Roman" w:hAnsi="Times New Roman" w:cs="Times New Roman"/>
          <w:sz w:val="24"/>
          <w:szCs w:val="24"/>
        </w:rPr>
      </w:pPr>
      <w:r>
        <w:rPr>
          <w:rFonts w:ascii="Times New Roman" w:hAnsi="Times New Roman" w:cs="Times New Roman"/>
          <w:sz w:val="24"/>
          <w:szCs w:val="24"/>
        </w:rPr>
        <w:t>Märts</w:t>
      </w:r>
      <w:r w:rsidR="002716FB" w:rsidRPr="00065D23">
        <w:rPr>
          <w:rFonts w:ascii="Times New Roman" w:hAnsi="Times New Roman" w:cs="Times New Roman"/>
          <w:sz w:val="24"/>
          <w:szCs w:val="24"/>
        </w:rPr>
        <w:t>, 202</w:t>
      </w:r>
      <w:r w:rsidR="002E30F1">
        <w:rPr>
          <w:rFonts w:ascii="Times New Roman" w:hAnsi="Times New Roman" w:cs="Times New Roman"/>
          <w:sz w:val="24"/>
          <w:szCs w:val="24"/>
        </w:rPr>
        <w:t>4</w:t>
      </w:r>
    </w:p>
    <w:p w14:paraId="3CD903C1" w14:textId="77777777" w:rsidR="00B1521B" w:rsidRPr="00065D23" w:rsidRDefault="00B1521B" w:rsidP="00224A6D">
      <w:pPr>
        <w:jc w:val="center"/>
        <w:rPr>
          <w:rFonts w:ascii="Times New Roman" w:hAnsi="Times New Roman" w:cs="Times New Roman"/>
          <w:b/>
          <w:sz w:val="32"/>
          <w:szCs w:val="32"/>
        </w:rPr>
      </w:pPr>
    </w:p>
    <w:p w14:paraId="6788E1AF" w14:textId="6B2E44EB" w:rsidR="003C5C6C" w:rsidRPr="00065D23" w:rsidRDefault="003417E2" w:rsidP="00224A6D">
      <w:pPr>
        <w:jc w:val="center"/>
        <w:rPr>
          <w:rFonts w:ascii="Times New Roman" w:hAnsi="Times New Roman" w:cs="Times New Roman"/>
          <w:b/>
          <w:sz w:val="32"/>
          <w:szCs w:val="32"/>
        </w:rPr>
      </w:pPr>
      <w:r w:rsidRPr="00065D23">
        <w:rPr>
          <w:rFonts w:ascii="Times New Roman" w:hAnsi="Times New Roman" w:cs="Times New Roman"/>
          <w:b/>
          <w:sz w:val="32"/>
          <w:szCs w:val="32"/>
        </w:rPr>
        <w:t>Finants</w:t>
      </w:r>
      <w:r w:rsidR="0096603F" w:rsidRPr="00A11F42">
        <w:rPr>
          <w:rFonts w:ascii="Times New Roman" w:hAnsi="Times New Roman" w:cs="Times New Roman"/>
          <w:b/>
          <w:sz w:val="32"/>
          <w:szCs w:val="32"/>
        </w:rPr>
        <w:t xml:space="preserve">inspektsiooni </w:t>
      </w:r>
      <w:r w:rsidRPr="00065D23">
        <w:rPr>
          <w:rFonts w:ascii="Times New Roman" w:hAnsi="Times New Roman" w:cs="Times New Roman"/>
          <w:b/>
          <w:sz w:val="32"/>
          <w:szCs w:val="32"/>
        </w:rPr>
        <w:t xml:space="preserve">seaduse </w:t>
      </w:r>
      <w:r w:rsidR="00AC0DC3" w:rsidRPr="00065D23">
        <w:rPr>
          <w:rFonts w:ascii="Times New Roman" w:hAnsi="Times New Roman" w:cs="Times New Roman"/>
          <w:b/>
          <w:sz w:val="32"/>
          <w:szCs w:val="32"/>
        </w:rPr>
        <w:t>ning</w:t>
      </w:r>
      <w:r w:rsidRPr="00065D23">
        <w:rPr>
          <w:rFonts w:ascii="Times New Roman" w:hAnsi="Times New Roman" w:cs="Times New Roman"/>
          <w:b/>
          <w:sz w:val="32"/>
          <w:szCs w:val="32"/>
        </w:rPr>
        <w:t xml:space="preserve"> teiste seaduste </w:t>
      </w:r>
      <w:r w:rsidR="003C5C6C" w:rsidRPr="00065D23">
        <w:rPr>
          <w:rFonts w:ascii="Times New Roman" w:hAnsi="Times New Roman" w:cs="Times New Roman"/>
          <w:b/>
          <w:sz w:val="32"/>
          <w:szCs w:val="32"/>
        </w:rPr>
        <w:t>muutmise seadus</w:t>
      </w:r>
    </w:p>
    <w:p w14:paraId="1B8AA5A2" w14:textId="77777777" w:rsidR="00EC729A" w:rsidRPr="00065D23" w:rsidRDefault="00EC729A" w:rsidP="00224A6D">
      <w:pPr>
        <w:jc w:val="center"/>
        <w:rPr>
          <w:rFonts w:ascii="Times New Roman" w:hAnsi="Times New Roman" w:cs="Times New Roman"/>
          <w:b/>
          <w:sz w:val="24"/>
          <w:szCs w:val="24"/>
        </w:rPr>
      </w:pPr>
    </w:p>
    <w:p w14:paraId="5BBE6228" w14:textId="69FE83AD" w:rsidR="0096603F" w:rsidRPr="00065D23" w:rsidRDefault="0096603F" w:rsidP="0096603F">
      <w:pPr>
        <w:jc w:val="both"/>
        <w:rPr>
          <w:rFonts w:ascii="Times New Roman" w:hAnsi="Times New Roman" w:cs="Times New Roman"/>
          <w:b/>
          <w:bCs/>
          <w:sz w:val="24"/>
          <w:szCs w:val="24"/>
          <w:shd w:val="clear" w:color="auto" w:fill="FFFFFF"/>
        </w:rPr>
      </w:pPr>
      <w:r w:rsidRPr="00065D23">
        <w:rPr>
          <w:rFonts w:ascii="Times New Roman" w:hAnsi="Times New Roman" w:cs="Times New Roman"/>
          <w:b/>
          <w:bCs/>
          <w:sz w:val="24"/>
          <w:szCs w:val="24"/>
          <w:shd w:val="clear" w:color="auto" w:fill="FFFFFF"/>
        </w:rPr>
        <w:t xml:space="preserve">§ </w:t>
      </w:r>
      <w:r>
        <w:rPr>
          <w:rFonts w:ascii="Times New Roman" w:hAnsi="Times New Roman" w:cs="Times New Roman"/>
          <w:b/>
          <w:bCs/>
          <w:sz w:val="24"/>
          <w:szCs w:val="24"/>
          <w:shd w:val="clear" w:color="auto" w:fill="FFFFFF"/>
        </w:rPr>
        <w:t>1</w:t>
      </w:r>
      <w:r w:rsidRPr="00065D23">
        <w:rPr>
          <w:rFonts w:ascii="Times New Roman" w:hAnsi="Times New Roman" w:cs="Times New Roman"/>
          <w:b/>
          <w:bCs/>
          <w:sz w:val="24"/>
          <w:szCs w:val="24"/>
          <w:shd w:val="clear" w:color="auto" w:fill="FFFFFF"/>
        </w:rPr>
        <w:t>. Finantsinspektsiooni seaduse muutmine</w:t>
      </w:r>
    </w:p>
    <w:p w14:paraId="31C877C4" w14:textId="77777777" w:rsidR="0096603F" w:rsidRPr="00065D23" w:rsidRDefault="0096603F" w:rsidP="0096603F">
      <w:pPr>
        <w:jc w:val="both"/>
        <w:rPr>
          <w:rFonts w:ascii="Times New Roman" w:hAnsi="Times New Roman" w:cs="Times New Roman"/>
          <w:sz w:val="24"/>
          <w:szCs w:val="24"/>
          <w:shd w:val="clear" w:color="auto" w:fill="FFFFFF"/>
        </w:rPr>
      </w:pPr>
    </w:p>
    <w:p w14:paraId="72A76EDF" w14:textId="77777777" w:rsidR="0096603F" w:rsidRPr="00065D23" w:rsidRDefault="0096603F" w:rsidP="0096603F">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Finantsinspektsiooni seaduses tehakse järgmised muudatused:</w:t>
      </w:r>
    </w:p>
    <w:p w14:paraId="1C554498" w14:textId="77777777" w:rsidR="0096603F" w:rsidRPr="00065D23" w:rsidRDefault="0096603F" w:rsidP="0096603F">
      <w:pPr>
        <w:jc w:val="both"/>
        <w:rPr>
          <w:rFonts w:ascii="Times New Roman" w:hAnsi="Times New Roman" w:cs="Times New Roman"/>
          <w:sz w:val="24"/>
          <w:szCs w:val="24"/>
          <w:shd w:val="clear" w:color="auto" w:fill="FFFFFF"/>
        </w:rPr>
      </w:pPr>
    </w:p>
    <w:p w14:paraId="0E353E22" w14:textId="77777777" w:rsidR="0096603F" w:rsidRPr="00065D23" w:rsidRDefault="0096603F" w:rsidP="0096603F">
      <w:pPr>
        <w:jc w:val="both"/>
        <w:rPr>
          <w:rFonts w:ascii="Times New Roman" w:hAnsi="Times New Roman" w:cs="Times New Roman"/>
          <w:sz w:val="24"/>
          <w:szCs w:val="24"/>
          <w:shd w:val="clear" w:color="auto" w:fill="FFFFFF"/>
        </w:rPr>
      </w:pPr>
      <w:r w:rsidRPr="00065D23">
        <w:rPr>
          <w:rFonts w:ascii="Times New Roman" w:hAnsi="Times New Roman" w:cs="Times New Roman"/>
          <w:b/>
          <w:bCs/>
          <w:sz w:val="24"/>
          <w:szCs w:val="24"/>
          <w:shd w:val="clear" w:color="auto" w:fill="FFFFFF"/>
        </w:rPr>
        <w:t xml:space="preserve">1) </w:t>
      </w:r>
      <w:r w:rsidRPr="00065D23">
        <w:rPr>
          <w:rFonts w:ascii="Times New Roman" w:hAnsi="Times New Roman" w:cs="Times New Roman"/>
          <w:sz w:val="24"/>
          <w:szCs w:val="24"/>
          <w:shd w:val="clear" w:color="auto" w:fill="FFFFFF"/>
        </w:rPr>
        <w:t>paragrahvi 6 lõiget 1 täiendatakse punktiga 7</w:t>
      </w:r>
      <w:r w:rsidRPr="00065D23">
        <w:rPr>
          <w:rFonts w:ascii="Times New Roman" w:hAnsi="Times New Roman" w:cs="Times New Roman"/>
          <w:sz w:val="24"/>
          <w:szCs w:val="24"/>
          <w:shd w:val="clear" w:color="auto" w:fill="FFFFFF"/>
          <w:vertAlign w:val="superscript"/>
        </w:rPr>
        <w:t>5</w:t>
      </w:r>
      <w:r w:rsidRPr="00065D23">
        <w:rPr>
          <w:rFonts w:ascii="Times New Roman" w:hAnsi="Times New Roman" w:cs="Times New Roman"/>
          <w:sz w:val="24"/>
          <w:szCs w:val="24"/>
          <w:shd w:val="clear" w:color="auto" w:fill="FFFFFF"/>
        </w:rPr>
        <w:t xml:space="preserve"> järgmises sõnastuses:</w:t>
      </w:r>
    </w:p>
    <w:p w14:paraId="2B9D59B2" w14:textId="2354BA52" w:rsidR="0096603F" w:rsidRPr="00065D23" w:rsidRDefault="0096603F" w:rsidP="0096603F">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„7</w:t>
      </w:r>
      <w:r w:rsidRPr="00065D23">
        <w:rPr>
          <w:rFonts w:ascii="Times New Roman" w:hAnsi="Times New Roman" w:cs="Times New Roman"/>
          <w:sz w:val="24"/>
          <w:szCs w:val="24"/>
          <w:shd w:val="clear" w:color="auto" w:fill="FFFFFF"/>
          <w:vertAlign w:val="superscript"/>
        </w:rPr>
        <w:t>5</w:t>
      </w:r>
      <w:r w:rsidRPr="00065D23">
        <w:rPr>
          <w:rFonts w:ascii="Times New Roman" w:hAnsi="Times New Roman" w:cs="Times New Roman"/>
          <w:sz w:val="24"/>
          <w:szCs w:val="24"/>
          <w:shd w:val="clear" w:color="auto" w:fill="FFFFFF"/>
        </w:rPr>
        <w:t>) täita Euroopa Parlamendi ja nõukogu määruse</w:t>
      </w:r>
      <w:r>
        <w:rPr>
          <w:rFonts w:ascii="Times New Roman" w:hAnsi="Times New Roman" w:cs="Times New Roman"/>
          <w:sz w:val="24"/>
          <w:szCs w:val="24"/>
          <w:shd w:val="clear" w:color="auto" w:fill="FFFFFF"/>
        </w:rPr>
        <w:t>st</w:t>
      </w:r>
      <w:r w:rsidRPr="00065D23">
        <w:rPr>
          <w:rFonts w:ascii="Times New Roman" w:hAnsi="Times New Roman" w:cs="Times New Roman"/>
          <w:sz w:val="24"/>
          <w:szCs w:val="24"/>
          <w:shd w:val="clear" w:color="auto" w:fill="FFFFFF"/>
        </w:rPr>
        <w:t xml:space="preserve"> (EL) 2022/2554, mis käsitleb finantssektori digitaalset tegevuskerksust ning millega muudetakse määrusi (EÜ) nr 1060/2009, (EL) nr 648/2012, (EL) nr 600/2014, (EL) nr 909/2014 ja (EL) 2016/1011 (</w:t>
      </w:r>
      <w:r w:rsidRPr="00065D23">
        <w:rPr>
          <w:rFonts w:ascii="Times New Roman" w:hAnsi="Times New Roman" w:cs="Times New Roman"/>
          <w:sz w:val="24"/>
          <w:szCs w:val="24"/>
        </w:rPr>
        <w:t>ELT L 333, 27.12.2022, lk 1–79</w:t>
      </w:r>
      <w:r>
        <w:rPr>
          <w:rFonts w:ascii="Times New Roman" w:hAnsi="Times New Roman" w:cs="Times New Roman"/>
          <w:sz w:val="24"/>
          <w:szCs w:val="24"/>
        </w:rPr>
        <w:t xml:space="preserve">), tulenevaid </w:t>
      </w:r>
      <w:r w:rsidRPr="00065D23">
        <w:rPr>
          <w:rFonts w:ascii="Times New Roman" w:hAnsi="Times New Roman" w:cs="Times New Roman"/>
          <w:sz w:val="24"/>
          <w:szCs w:val="24"/>
          <w:shd w:val="clear" w:color="auto" w:fill="FFFFFF"/>
        </w:rPr>
        <w:t xml:space="preserve">ülesandeid ja teha </w:t>
      </w:r>
      <w:proofErr w:type="spellStart"/>
      <w:r w:rsidRPr="00065D23">
        <w:rPr>
          <w:rFonts w:ascii="Times New Roman" w:hAnsi="Times New Roman" w:cs="Times New Roman"/>
          <w:sz w:val="24"/>
          <w:szCs w:val="24"/>
          <w:shd w:val="clear" w:color="auto" w:fill="FFFFFF"/>
        </w:rPr>
        <w:t>küberturvalisuse</w:t>
      </w:r>
      <w:proofErr w:type="spellEnd"/>
      <w:r w:rsidRPr="00065D23">
        <w:rPr>
          <w:rFonts w:ascii="Times New Roman" w:hAnsi="Times New Roman" w:cs="Times New Roman"/>
          <w:sz w:val="24"/>
          <w:szCs w:val="24"/>
          <w:shd w:val="clear" w:color="auto" w:fill="FFFFFF"/>
        </w:rPr>
        <w:t xml:space="preserve"> valdkonnas koostööd Eesti ja teiste liikmesriikide </w:t>
      </w:r>
      <w:proofErr w:type="spellStart"/>
      <w:r w:rsidRPr="00FB1208">
        <w:rPr>
          <w:rFonts w:ascii="Times New Roman" w:hAnsi="Times New Roman" w:cs="Times New Roman"/>
          <w:sz w:val="24"/>
          <w:szCs w:val="24"/>
          <w:shd w:val="clear" w:color="auto" w:fill="FFFFFF"/>
        </w:rPr>
        <w:t>küberturvalisuse</w:t>
      </w:r>
      <w:proofErr w:type="spellEnd"/>
      <w:r w:rsidRPr="00FB1208">
        <w:rPr>
          <w:rFonts w:ascii="Times New Roman" w:hAnsi="Times New Roman" w:cs="Times New Roman"/>
          <w:sz w:val="24"/>
          <w:szCs w:val="24"/>
          <w:shd w:val="clear" w:color="auto" w:fill="FFFFFF"/>
        </w:rPr>
        <w:t xml:space="preserve"> pädevate</w:t>
      </w:r>
      <w:r w:rsidRPr="00065D23">
        <w:rPr>
          <w:rFonts w:ascii="Times New Roman" w:hAnsi="Times New Roman" w:cs="Times New Roman"/>
          <w:sz w:val="24"/>
          <w:szCs w:val="24"/>
          <w:shd w:val="clear" w:color="auto" w:fill="FFFFFF"/>
        </w:rPr>
        <w:t xml:space="preserve"> asutustega;“;</w:t>
      </w:r>
    </w:p>
    <w:p w14:paraId="4E86D61C" w14:textId="77777777" w:rsidR="0096603F" w:rsidRPr="00065D23" w:rsidRDefault="0096603F" w:rsidP="0096603F">
      <w:pPr>
        <w:jc w:val="both"/>
        <w:rPr>
          <w:rFonts w:ascii="Times New Roman" w:hAnsi="Times New Roman" w:cs="Times New Roman"/>
          <w:b/>
          <w:bCs/>
          <w:sz w:val="24"/>
          <w:szCs w:val="24"/>
          <w:shd w:val="clear" w:color="auto" w:fill="FFFFFF"/>
        </w:rPr>
      </w:pPr>
    </w:p>
    <w:p w14:paraId="25D0BED9" w14:textId="77777777" w:rsidR="0096603F" w:rsidRPr="00065D23" w:rsidRDefault="0096603F" w:rsidP="0096603F">
      <w:pPr>
        <w:jc w:val="both"/>
        <w:rPr>
          <w:rFonts w:ascii="Times New Roman" w:hAnsi="Times New Roman" w:cs="Times New Roman"/>
          <w:b/>
          <w:bCs/>
          <w:sz w:val="24"/>
          <w:szCs w:val="24"/>
          <w:shd w:val="clear" w:color="auto" w:fill="FFFFFF"/>
        </w:rPr>
      </w:pPr>
      <w:r w:rsidRPr="00065D23">
        <w:rPr>
          <w:rFonts w:ascii="Times New Roman" w:hAnsi="Times New Roman" w:cs="Times New Roman"/>
          <w:b/>
          <w:bCs/>
          <w:sz w:val="24"/>
          <w:szCs w:val="24"/>
          <w:shd w:val="clear" w:color="auto" w:fill="FFFFFF"/>
        </w:rPr>
        <w:t>2)</w:t>
      </w:r>
      <w:r w:rsidRPr="00065D23">
        <w:rPr>
          <w:rFonts w:ascii="Times New Roman" w:hAnsi="Times New Roman" w:cs="Times New Roman"/>
          <w:sz w:val="24"/>
          <w:szCs w:val="24"/>
          <w:shd w:val="clear" w:color="auto" w:fill="FFFFFF"/>
        </w:rPr>
        <w:t xml:space="preserve"> paragrahvi 46 täiendatakse lõikega 10 järgmises sõnastuses:</w:t>
      </w:r>
    </w:p>
    <w:p w14:paraId="54365A08" w14:textId="70C91251" w:rsidR="0096603F" w:rsidRPr="00065D23" w:rsidRDefault="0096603F" w:rsidP="0096603F">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 xml:space="preserve">„(10) </w:t>
      </w:r>
      <w:r>
        <w:rPr>
          <w:rFonts w:ascii="Times New Roman" w:hAnsi="Times New Roman" w:cs="Times New Roman"/>
          <w:sz w:val="24"/>
          <w:szCs w:val="24"/>
          <w:shd w:val="clear" w:color="auto" w:fill="FFFFFF"/>
        </w:rPr>
        <w:t>I</w:t>
      </w:r>
      <w:r w:rsidRPr="00065D23">
        <w:rPr>
          <w:rFonts w:ascii="Times New Roman" w:hAnsi="Times New Roman" w:cs="Times New Roman"/>
          <w:sz w:val="24"/>
          <w:szCs w:val="24"/>
          <w:shd w:val="clear" w:color="auto" w:fill="FFFFFF"/>
        </w:rPr>
        <w:t>nspektsioon osaleb Euroopa Parlamendi ja nõukogu määruse (EL) 2022/2554</w:t>
      </w:r>
      <w:r>
        <w:rPr>
          <w:rFonts w:ascii="Times New Roman" w:hAnsi="Times New Roman" w:cs="Times New Roman"/>
          <w:sz w:val="24"/>
          <w:szCs w:val="24"/>
          <w:shd w:val="clear" w:color="auto" w:fill="FFFFFF"/>
        </w:rPr>
        <w:t xml:space="preserve"> </w:t>
      </w:r>
      <w:r w:rsidRPr="00065D23">
        <w:rPr>
          <w:rFonts w:ascii="Times New Roman" w:hAnsi="Times New Roman" w:cs="Times New Roman"/>
          <w:sz w:val="24"/>
          <w:szCs w:val="24"/>
          <w:shd w:val="clear" w:color="auto" w:fill="FFFFFF"/>
        </w:rPr>
        <w:t xml:space="preserve">artiklis 32 sätestatud </w:t>
      </w:r>
      <w:commentRangeStart w:id="2"/>
      <w:proofErr w:type="spellStart"/>
      <w:r w:rsidR="00E412E6" w:rsidRPr="00065D23">
        <w:rPr>
          <w:rFonts w:ascii="Times New Roman" w:hAnsi="Times New Roman" w:cs="Times New Roman"/>
          <w:sz w:val="24"/>
          <w:szCs w:val="24"/>
          <w:shd w:val="clear" w:color="auto" w:fill="FFFFFF"/>
        </w:rPr>
        <w:t>järele</w:t>
      </w:r>
      <w:r w:rsidR="00E412E6" w:rsidRPr="00A11F42">
        <w:rPr>
          <w:rFonts w:ascii="Times New Roman" w:hAnsi="Times New Roman" w:cs="Times New Roman"/>
          <w:sz w:val="24"/>
          <w:szCs w:val="24"/>
          <w:shd w:val="clear" w:color="auto" w:fill="FFFFFF"/>
        </w:rPr>
        <w:t>vaatamis</w:t>
      </w:r>
      <w:r w:rsidR="00E412E6" w:rsidRPr="00065D23">
        <w:rPr>
          <w:rFonts w:ascii="Times New Roman" w:hAnsi="Times New Roman" w:cs="Times New Roman"/>
          <w:sz w:val="24"/>
          <w:szCs w:val="24"/>
          <w:shd w:val="clear" w:color="auto" w:fill="FFFFFF"/>
        </w:rPr>
        <w:t>foorumi</w:t>
      </w:r>
      <w:commentRangeEnd w:id="2"/>
      <w:proofErr w:type="spellEnd"/>
      <w:r w:rsidR="00C957F9">
        <w:rPr>
          <w:rStyle w:val="Kommentaariviide"/>
        </w:rPr>
        <w:commentReference w:id="2"/>
      </w:r>
      <w:r w:rsidR="00E412E6" w:rsidRPr="00065D23">
        <w:rPr>
          <w:rFonts w:ascii="Times New Roman" w:hAnsi="Times New Roman" w:cs="Times New Roman"/>
          <w:sz w:val="24"/>
          <w:szCs w:val="24"/>
          <w:shd w:val="clear" w:color="auto" w:fill="FFFFFF"/>
        </w:rPr>
        <w:t xml:space="preserve"> </w:t>
      </w:r>
      <w:r w:rsidRPr="00065D23">
        <w:rPr>
          <w:rFonts w:ascii="Times New Roman" w:hAnsi="Times New Roman" w:cs="Times New Roman"/>
          <w:sz w:val="24"/>
          <w:szCs w:val="24"/>
          <w:shd w:val="clear" w:color="auto" w:fill="FFFFFF"/>
        </w:rPr>
        <w:t xml:space="preserve">töös ning teavitab sellest sama </w:t>
      </w:r>
      <w:r>
        <w:rPr>
          <w:rFonts w:ascii="Times New Roman" w:hAnsi="Times New Roman" w:cs="Times New Roman"/>
          <w:sz w:val="24"/>
          <w:szCs w:val="24"/>
          <w:shd w:val="clear" w:color="auto" w:fill="FFFFFF"/>
        </w:rPr>
        <w:t xml:space="preserve">määruse </w:t>
      </w:r>
      <w:r w:rsidRPr="00065D23">
        <w:rPr>
          <w:rFonts w:ascii="Times New Roman" w:hAnsi="Times New Roman" w:cs="Times New Roman"/>
          <w:sz w:val="24"/>
          <w:szCs w:val="24"/>
          <w:shd w:val="clear" w:color="auto" w:fill="FFFFFF"/>
        </w:rPr>
        <w:t xml:space="preserve">artikli lõike 5 kohaselt juhtivat </w:t>
      </w:r>
      <w:del w:id="3" w:author="Iivika Sale" w:date="2024-03-28T11:14:00Z">
        <w:r w:rsidRPr="00AE32B6" w:rsidDel="00C957F9">
          <w:rPr>
            <w:rFonts w:ascii="Times New Roman" w:hAnsi="Times New Roman" w:cs="Times New Roman"/>
            <w:sz w:val="24"/>
            <w:szCs w:val="24"/>
            <w:shd w:val="clear" w:color="auto" w:fill="FFFFFF"/>
          </w:rPr>
          <w:delText>järele</w:delText>
        </w:r>
        <w:r w:rsidRPr="00AE32B6" w:rsidDel="00C957F9">
          <w:rPr>
            <w:rFonts w:ascii="Times New Roman" w:hAnsi="Times New Roman"/>
            <w:sz w:val="24"/>
            <w:shd w:val="clear" w:color="auto" w:fill="FFFFFF"/>
          </w:rPr>
          <w:delText>vaatamis</w:delText>
        </w:r>
        <w:r w:rsidRPr="00AE32B6" w:rsidDel="00C957F9">
          <w:rPr>
            <w:rFonts w:ascii="Times New Roman" w:hAnsi="Times New Roman" w:cs="Times New Roman"/>
            <w:sz w:val="24"/>
            <w:szCs w:val="24"/>
            <w:shd w:val="clear" w:color="auto" w:fill="FFFFFF"/>
          </w:rPr>
          <w:delText>asutust</w:delText>
        </w:r>
      </w:del>
      <w:ins w:id="4" w:author="Iivika Sale" w:date="2024-03-28T11:14:00Z">
        <w:r w:rsidR="00C957F9" w:rsidRPr="00AE32B6">
          <w:rPr>
            <w:rFonts w:ascii="Times New Roman" w:hAnsi="Times New Roman" w:cs="Times New Roman"/>
            <w:sz w:val="24"/>
            <w:szCs w:val="24"/>
            <w:shd w:val="clear" w:color="auto" w:fill="FFFFFF"/>
          </w:rPr>
          <w:t>järele</w:t>
        </w:r>
        <w:r w:rsidR="00C957F9" w:rsidRPr="00AE32B6">
          <w:rPr>
            <w:rFonts w:ascii="Times New Roman" w:hAnsi="Times New Roman"/>
            <w:sz w:val="24"/>
            <w:shd w:val="clear" w:color="auto" w:fill="FFFFFF"/>
          </w:rPr>
          <w:t>va</w:t>
        </w:r>
        <w:r w:rsidR="00C957F9">
          <w:rPr>
            <w:rFonts w:ascii="Times New Roman" w:hAnsi="Times New Roman"/>
            <w:sz w:val="24"/>
            <w:shd w:val="clear" w:color="auto" w:fill="FFFFFF"/>
          </w:rPr>
          <w:t>lve</w:t>
        </w:r>
        <w:r w:rsidR="00C957F9" w:rsidRPr="00AE32B6">
          <w:rPr>
            <w:rFonts w:ascii="Times New Roman" w:hAnsi="Times New Roman" w:cs="Times New Roman"/>
            <w:sz w:val="24"/>
            <w:szCs w:val="24"/>
            <w:shd w:val="clear" w:color="auto" w:fill="FFFFFF"/>
          </w:rPr>
          <w:t>asutust</w:t>
        </w:r>
      </w:ins>
      <w:r w:rsidRPr="00AE32B6">
        <w:rPr>
          <w:rFonts w:ascii="Times New Roman" w:hAnsi="Times New Roman" w:cs="Times New Roman"/>
          <w:sz w:val="24"/>
          <w:szCs w:val="24"/>
          <w:shd w:val="clear" w:color="auto" w:fill="FFFFFF"/>
        </w:rPr>
        <w:t>.“;</w:t>
      </w:r>
    </w:p>
    <w:p w14:paraId="4428BE85" w14:textId="77777777" w:rsidR="0096603F" w:rsidRPr="00065D23" w:rsidRDefault="0096603F" w:rsidP="0096603F">
      <w:pPr>
        <w:jc w:val="both"/>
        <w:rPr>
          <w:rFonts w:ascii="Times New Roman" w:hAnsi="Times New Roman" w:cs="Times New Roman"/>
          <w:sz w:val="24"/>
          <w:szCs w:val="24"/>
          <w:shd w:val="clear" w:color="auto" w:fill="FFFFFF"/>
        </w:rPr>
      </w:pPr>
    </w:p>
    <w:p w14:paraId="6A21D772" w14:textId="77777777" w:rsidR="0096603F" w:rsidRPr="008F5071" w:rsidRDefault="0096603F" w:rsidP="0096603F">
      <w:pPr>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3</w:t>
      </w:r>
      <w:r w:rsidRPr="008F5071">
        <w:rPr>
          <w:rFonts w:ascii="Times New Roman" w:hAnsi="Times New Roman" w:cs="Times New Roman"/>
          <w:b/>
          <w:bCs/>
          <w:sz w:val="24"/>
          <w:szCs w:val="24"/>
          <w:shd w:val="clear" w:color="auto" w:fill="FFFFFF"/>
        </w:rPr>
        <w:t xml:space="preserve">) </w:t>
      </w:r>
      <w:r w:rsidRPr="008F5071">
        <w:rPr>
          <w:rFonts w:ascii="Times New Roman" w:hAnsi="Times New Roman" w:cs="Times New Roman"/>
          <w:sz w:val="24"/>
          <w:szCs w:val="24"/>
          <w:shd w:val="clear" w:color="auto" w:fill="FFFFFF"/>
        </w:rPr>
        <w:t>paragrahvi 47 lõike 12 punktis 4 asendatakse tekstiosa „</w:t>
      </w:r>
      <w:r w:rsidRPr="008F5071">
        <w:rPr>
          <w:rFonts w:ascii="Times New Roman" w:hAnsi="Times New Roman" w:cs="Times New Roman"/>
          <w:color w:val="202020"/>
          <w:sz w:val="24"/>
          <w:szCs w:val="24"/>
          <w:shd w:val="clear" w:color="auto" w:fill="FFFFFF"/>
        </w:rPr>
        <w:t>Euroopa Parlamendi ja nõukogu määruses (EL) nr 575/2013 krediidiasutuste ja investeerimisühingute suhtes kohaldatavate usaldatavusnõuete kohta ja määruse (EL) nr 648/2012 muutmise kohta (ELT L 176, 27.06.2013, lk 1–337)“ tekstiosaga „</w:t>
      </w:r>
      <w:r w:rsidRPr="008F5071">
        <w:rPr>
          <w:rFonts w:ascii="Times New Roman" w:hAnsi="Times New Roman" w:cs="Times New Roman"/>
          <w:color w:val="333333"/>
          <w:sz w:val="24"/>
          <w:szCs w:val="24"/>
          <w:shd w:val="clear" w:color="auto" w:fill="FFFFFF"/>
        </w:rPr>
        <w:t xml:space="preserve">Euroopa Parlamendi ja nõukogu määruses (EL) nr 575/2013, mis käsitleb krediidiasutuste suhtes kohaldatavaid usaldatavusnõudeid ja millega muudetakse määrust (EL) nr 648/2012 </w:t>
      </w:r>
      <w:r w:rsidRPr="008F5071">
        <w:rPr>
          <w:rFonts w:ascii="Times New Roman" w:eastAsia="Arial Unicode MS" w:hAnsi="Times New Roman" w:cs="Times New Roman"/>
          <w:color w:val="333333"/>
          <w:sz w:val="24"/>
          <w:szCs w:val="24"/>
          <w:shd w:val="clear" w:color="auto" w:fill="FFFFFF"/>
        </w:rPr>
        <w:t>(ELT L 176 27.</w:t>
      </w:r>
      <w:r>
        <w:rPr>
          <w:rFonts w:ascii="Times New Roman" w:eastAsia="Arial Unicode MS" w:hAnsi="Times New Roman" w:cs="Times New Roman"/>
          <w:color w:val="333333"/>
          <w:sz w:val="24"/>
          <w:szCs w:val="24"/>
          <w:shd w:val="clear" w:color="auto" w:fill="FFFFFF"/>
        </w:rPr>
        <w:t>0</w:t>
      </w:r>
      <w:r w:rsidRPr="008F5071">
        <w:rPr>
          <w:rFonts w:ascii="Times New Roman" w:eastAsia="Arial Unicode MS" w:hAnsi="Times New Roman" w:cs="Times New Roman"/>
          <w:color w:val="333333"/>
          <w:sz w:val="24"/>
          <w:szCs w:val="24"/>
          <w:shd w:val="clear" w:color="auto" w:fill="FFFFFF"/>
        </w:rPr>
        <w:t>6.2013, lk 1)“;</w:t>
      </w:r>
    </w:p>
    <w:p w14:paraId="2F53162B" w14:textId="77777777" w:rsidR="0096603F" w:rsidRDefault="0096603F" w:rsidP="0096603F">
      <w:pPr>
        <w:jc w:val="both"/>
        <w:rPr>
          <w:rFonts w:ascii="Times New Roman" w:hAnsi="Times New Roman" w:cs="Times New Roman"/>
          <w:b/>
          <w:bCs/>
          <w:sz w:val="24"/>
          <w:szCs w:val="24"/>
          <w:shd w:val="clear" w:color="auto" w:fill="FFFFFF"/>
        </w:rPr>
      </w:pPr>
    </w:p>
    <w:p w14:paraId="21863CB9" w14:textId="77777777" w:rsidR="0096603F" w:rsidRPr="00065D23" w:rsidRDefault="0096603F" w:rsidP="0096603F">
      <w:pPr>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4</w:t>
      </w:r>
      <w:r w:rsidRPr="00065D23">
        <w:rPr>
          <w:rFonts w:ascii="Times New Roman" w:hAnsi="Times New Roman" w:cs="Times New Roman"/>
          <w:b/>
          <w:bCs/>
          <w:sz w:val="24"/>
          <w:szCs w:val="24"/>
          <w:shd w:val="clear" w:color="auto" w:fill="FFFFFF"/>
        </w:rPr>
        <w:t>)</w:t>
      </w:r>
      <w:r w:rsidRPr="00065D23">
        <w:rPr>
          <w:rFonts w:ascii="Times New Roman" w:hAnsi="Times New Roman" w:cs="Times New Roman"/>
          <w:sz w:val="24"/>
          <w:szCs w:val="24"/>
          <w:shd w:val="clear" w:color="auto" w:fill="FFFFFF"/>
        </w:rPr>
        <w:t xml:space="preserve"> seadust täiendatakse §-ga 47</w:t>
      </w:r>
      <w:r w:rsidRPr="00065D23">
        <w:rPr>
          <w:rFonts w:ascii="Times New Roman" w:hAnsi="Times New Roman" w:cs="Times New Roman"/>
          <w:sz w:val="24"/>
          <w:szCs w:val="24"/>
          <w:shd w:val="clear" w:color="auto" w:fill="FFFFFF"/>
          <w:vertAlign w:val="superscript"/>
        </w:rPr>
        <w:t>11</w:t>
      </w:r>
      <w:r w:rsidRPr="00065D23">
        <w:rPr>
          <w:rFonts w:ascii="Times New Roman" w:hAnsi="Times New Roman" w:cs="Times New Roman"/>
          <w:sz w:val="24"/>
          <w:szCs w:val="24"/>
          <w:shd w:val="clear" w:color="auto" w:fill="FFFFFF"/>
        </w:rPr>
        <w:t xml:space="preserve"> järgmises sõnastuses:</w:t>
      </w:r>
    </w:p>
    <w:p w14:paraId="35D45B86" w14:textId="77777777" w:rsidR="0096603F" w:rsidRPr="00065D23" w:rsidRDefault="0096603F" w:rsidP="0096603F">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w:t>
      </w:r>
      <w:r w:rsidRPr="00C618EC">
        <w:rPr>
          <w:rFonts w:ascii="Times New Roman" w:hAnsi="Times New Roman" w:cs="Times New Roman"/>
          <w:b/>
          <w:bCs/>
          <w:sz w:val="24"/>
          <w:szCs w:val="24"/>
          <w:shd w:val="clear" w:color="auto" w:fill="FFFFFF"/>
        </w:rPr>
        <w:t>§</w:t>
      </w:r>
      <w:r>
        <w:rPr>
          <w:rFonts w:ascii="Times New Roman" w:hAnsi="Times New Roman" w:cs="Times New Roman"/>
          <w:sz w:val="24"/>
          <w:szCs w:val="24"/>
          <w:shd w:val="clear" w:color="auto" w:fill="FFFFFF"/>
        </w:rPr>
        <w:t xml:space="preserve"> </w:t>
      </w:r>
      <w:r w:rsidRPr="00065D23">
        <w:rPr>
          <w:rFonts w:ascii="Times New Roman" w:hAnsi="Times New Roman" w:cs="Times New Roman"/>
          <w:b/>
          <w:bCs/>
          <w:sz w:val="24"/>
          <w:szCs w:val="24"/>
          <w:shd w:val="clear" w:color="auto" w:fill="FFFFFF"/>
        </w:rPr>
        <w:t>47</w:t>
      </w:r>
      <w:r w:rsidRPr="00065D23">
        <w:rPr>
          <w:rFonts w:ascii="Times New Roman" w:hAnsi="Times New Roman" w:cs="Times New Roman"/>
          <w:b/>
          <w:bCs/>
          <w:sz w:val="24"/>
          <w:szCs w:val="24"/>
          <w:shd w:val="clear" w:color="auto" w:fill="FFFFFF"/>
          <w:vertAlign w:val="superscript"/>
        </w:rPr>
        <w:t>11</w:t>
      </w:r>
      <w:r w:rsidRPr="00065D23">
        <w:rPr>
          <w:rFonts w:ascii="Times New Roman" w:hAnsi="Times New Roman" w:cs="Times New Roman"/>
          <w:b/>
          <w:bCs/>
          <w:sz w:val="24"/>
          <w:szCs w:val="24"/>
          <w:shd w:val="clear" w:color="auto" w:fill="FFFFFF"/>
        </w:rPr>
        <w:t xml:space="preserve">. Koostöö </w:t>
      </w:r>
      <w:proofErr w:type="spellStart"/>
      <w:r w:rsidRPr="00065D23">
        <w:rPr>
          <w:rFonts w:ascii="Times New Roman" w:hAnsi="Times New Roman" w:cs="Times New Roman"/>
          <w:b/>
          <w:bCs/>
          <w:sz w:val="24"/>
          <w:szCs w:val="24"/>
          <w:shd w:val="clear" w:color="auto" w:fill="FFFFFF"/>
        </w:rPr>
        <w:t>küberturvalisuse</w:t>
      </w:r>
      <w:proofErr w:type="spellEnd"/>
      <w:r w:rsidRPr="00065D23">
        <w:rPr>
          <w:rFonts w:ascii="Times New Roman" w:hAnsi="Times New Roman" w:cs="Times New Roman"/>
          <w:b/>
          <w:bCs/>
          <w:sz w:val="24"/>
          <w:szCs w:val="24"/>
          <w:shd w:val="clear" w:color="auto" w:fill="FFFFFF"/>
        </w:rPr>
        <w:t xml:space="preserve"> valdkonnas</w:t>
      </w:r>
    </w:p>
    <w:p w14:paraId="2EC8071C" w14:textId="77777777" w:rsidR="0096603F" w:rsidRPr="00065D23" w:rsidRDefault="0096603F" w:rsidP="0096603F">
      <w:pPr>
        <w:jc w:val="both"/>
        <w:rPr>
          <w:rFonts w:ascii="Times New Roman" w:hAnsi="Times New Roman" w:cs="Times New Roman"/>
          <w:sz w:val="24"/>
          <w:szCs w:val="24"/>
          <w:shd w:val="clear" w:color="auto" w:fill="FFFFFF"/>
        </w:rPr>
      </w:pPr>
    </w:p>
    <w:p w14:paraId="4AC5986F" w14:textId="72046476" w:rsidR="0096603F" w:rsidRPr="00065D23" w:rsidRDefault="0096603F" w:rsidP="0096603F">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1</w:t>
      </w:r>
      <w:r w:rsidRPr="00065D23">
        <w:rPr>
          <w:rFonts w:ascii="Times New Roman" w:hAnsi="Times New Roman" w:cs="Times New Roman"/>
          <w:sz w:val="24"/>
          <w:szCs w:val="24"/>
          <w:shd w:val="clear" w:color="auto" w:fill="FFFFFF"/>
        </w:rPr>
        <w:t xml:space="preserve">) Inspektsioon teeb koostööd Riigi Infosüsteemide Ametiga. Koostöö </w:t>
      </w:r>
      <w:ins w:id="5" w:author="Aili Sandre" w:date="2024-03-18T11:07:00Z">
        <w:r w:rsidR="005D64AB">
          <w:rPr>
            <w:rFonts w:ascii="Times New Roman" w:hAnsi="Times New Roman" w:cs="Times New Roman"/>
            <w:sz w:val="24"/>
            <w:szCs w:val="24"/>
            <w:shd w:val="clear" w:color="auto" w:fill="FFFFFF"/>
          </w:rPr>
          <w:t>sisaldab</w:t>
        </w:r>
      </w:ins>
      <w:del w:id="6" w:author="Aili Sandre" w:date="2024-03-18T11:07:00Z">
        <w:r w:rsidRPr="00065D23" w:rsidDel="005D64AB">
          <w:rPr>
            <w:rFonts w:ascii="Times New Roman" w:hAnsi="Times New Roman" w:cs="Times New Roman"/>
            <w:sz w:val="24"/>
            <w:szCs w:val="24"/>
            <w:shd w:val="clear" w:color="auto" w:fill="FFFFFF"/>
          </w:rPr>
          <w:delText>hõlmab</w:delText>
        </w:r>
      </w:del>
      <w:r w:rsidRPr="00065D23">
        <w:rPr>
          <w:rFonts w:ascii="Times New Roman" w:hAnsi="Times New Roman" w:cs="Times New Roman"/>
          <w:sz w:val="24"/>
          <w:szCs w:val="24"/>
          <w:shd w:val="clear" w:color="auto" w:fill="FFFFFF"/>
        </w:rPr>
        <w:t xml:space="preserve"> muu hulgas </w:t>
      </w:r>
      <w:commentRangeStart w:id="7"/>
      <w:r w:rsidRPr="00065D23">
        <w:rPr>
          <w:rFonts w:ascii="Times New Roman" w:hAnsi="Times New Roman" w:cs="Times New Roman"/>
          <w:sz w:val="24"/>
          <w:szCs w:val="24"/>
          <w:shd w:val="clear" w:color="auto" w:fill="FFFFFF"/>
        </w:rPr>
        <w:t>järgmist</w:t>
      </w:r>
      <w:commentRangeEnd w:id="7"/>
      <w:r w:rsidR="00CB4156">
        <w:rPr>
          <w:rStyle w:val="Kommentaariviide"/>
        </w:rPr>
        <w:commentReference w:id="7"/>
      </w:r>
      <w:r w:rsidRPr="00065D23">
        <w:rPr>
          <w:rFonts w:ascii="Times New Roman" w:hAnsi="Times New Roman" w:cs="Times New Roman"/>
          <w:sz w:val="24"/>
          <w:szCs w:val="24"/>
          <w:shd w:val="clear" w:color="auto" w:fill="FFFFFF"/>
        </w:rPr>
        <w:t>:</w:t>
      </w:r>
    </w:p>
    <w:p w14:paraId="1975BD4F" w14:textId="77777777" w:rsidR="0096603F" w:rsidRPr="00065D23" w:rsidRDefault="0096603F" w:rsidP="0096603F">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1) Riigi Infosüsteemide Ametiga konsulteerimine Euroopa Parlamendi ja nõukogu määruse (EL) 2022/2554 artikli 42 lõike 5 kohaselt;</w:t>
      </w:r>
    </w:p>
    <w:p w14:paraId="54EC3127" w14:textId="77777777" w:rsidR="0096603F" w:rsidRPr="00065D23" w:rsidRDefault="0096603F" w:rsidP="0096603F">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2) Riigi Infosüsteemide Ametilt tehnilise nõu ja abi küsimine</w:t>
      </w:r>
      <w:r>
        <w:rPr>
          <w:rFonts w:ascii="Times New Roman" w:hAnsi="Times New Roman" w:cs="Times New Roman"/>
          <w:sz w:val="24"/>
          <w:szCs w:val="24"/>
          <w:shd w:val="clear" w:color="auto" w:fill="FFFFFF"/>
        </w:rPr>
        <w:t xml:space="preserve"> </w:t>
      </w:r>
      <w:r w:rsidRPr="00B205D0">
        <w:rPr>
          <w:rFonts w:ascii="Times New Roman" w:hAnsi="Times New Roman" w:cs="Times New Roman"/>
          <w:sz w:val="24"/>
          <w:szCs w:val="24"/>
          <w:shd w:val="clear" w:color="auto" w:fill="FFFFFF"/>
        </w:rPr>
        <w:t>ning</w:t>
      </w:r>
      <w:r w:rsidRPr="00065D23">
        <w:rPr>
          <w:rFonts w:ascii="Times New Roman" w:hAnsi="Times New Roman" w:cs="Times New Roman"/>
          <w:sz w:val="24"/>
          <w:szCs w:val="24"/>
          <w:shd w:val="clear" w:color="auto" w:fill="FFFFFF"/>
        </w:rPr>
        <w:t xml:space="preserve"> koostöökokkuleppe sõlmimine</w:t>
      </w:r>
      <w:r>
        <w:rPr>
          <w:rFonts w:ascii="Times New Roman" w:hAnsi="Times New Roman" w:cs="Times New Roman"/>
          <w:sz w:val="24"/>
          <w:szCs w:val="24"/>
          <w:shd w:val="clear" w:color="auto" w:fill="FFFFFF"/>
        </w:rPr>
        <w:t>, seda eelkõige</w:t>
      </w:r>
      <w:r w:rsidRPr="00065D23">
        <w:rPr>
          <w:rFonts w:ascii="Times New Roman" w:hAnsi="Times New Roman" w:cs="Times New Roman"/>
          <w:sz w:val="24"/>
          <w:szCs w:val="24"/>
          <w:shd w:val="clear" w:color="auto" w:fill="FFFFFF"/>
        </w:rPr>
        <w:t xml:space="preserve"> kooskõlas Euroopa Parlamendi ja nõukogu määruse (EL) 2022/2554 artikli 47 lõigetega 3 ja 4;</w:t>
      </w:r>
    </w:p>
    <w:p w14:paraId="04267A84" w14:textId="117F00D4" w:rsidR="0096603F" w:rsidRPr="00065D23" w:rsidRDefault="0096603F" w:rsidP="0096603F">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 xml:space="preserve">3) teabe vahetamine </w:t>
      </w:r>
      <w:r w:rsidR="00A23BEA" w:rsidRPr="00A11F42">
        <w:rPr>
          <w:rFonts w:ascii="Times New Roman" w:hAnsi="Times New Roman" w:cs="Times New Roman"/>
          <w:sz w:val="24"/>
          <w:szCs w:val="24"/>
          <w:shd w:val="clear" w:color="auto" w:fill="FFFFFF"/>
        </w:rPr>
        <w:t>I</w:t>
      </w:r>
      <w:r w:rsidR="00B54C28" w:rsidRPr="00A11F42">
        <w:rPr>
          <w:rFonts w:ascii="Times New Roman" w:hAnsi="Times New Roman" w:cs="Times New Roman"/>
          <w:sz w:val="24"/>
          <w:szCs w:val="24"/>
          <w:shd w:val="clear" w:color="auto" w:fill="FFFFFF"/>
        </w:rPr>
        <w:t>nspektsiooni ja Riigi Infosüsteemide Ameti</w:t>
      </w:r>
      <w:r w:rsidR="00B54C28" w:rsidRPr="00065D23">
        <w:rPr>
          <w:rFonts w:ascii="Times New Roman" w:hAnsi="Times New Roman" w:cs="Times New Roman"/>
          <w:sz w:val="24"/>
          <w:szCs w:val="24"/>
          <w:shd w:val="clear" w:color="auto" w:fill="FFFFFF"/>
        </w:rPr>
        <w:t xml:space="preserve"> </w:t>
      </w:r>
      <w:r w:rsidRPr="00065D23">
        <w:rPr>
          <w:rFonts w:ascii="Times New Roman" w:hAnsi="Times New Roman" w:cs="Times New Roman"/>
          <w:sz w:val="24"/>
          <w:szCs w:val="24"/>
          <w:shd w:val="clear" w:color="auto" w:fill="FFFFFF"/>
        </w:rPr>
        <w:t xml:space="preserve">vahel, sealhulgas </w:t>
      </w:r>
      <w:proofErr w:type="spellStart"/>
      <w:r w:rsidRPr="00065D23">
        <w:rPr>
          <w:rFonts w:ascii="Times New Roman" w:hAnsi="Times New Roman" w:cs="Times New Roman"/>
          <w:sz w:val="24"/>
          <w:szCs w:val="24"/>
          <w:shd w:val="clear" w:color="auto" w:fill="FFFFFF"/>
        </w:rPr>
        <w:t>küberintsidentide</w:t>
      </w:r>
      <w:proofErr w:type="spellEnd"/>
      <w:r w:rsidRPr="00065D23">
        <w:rPr>
          <w:rFonts w:ascii="Times New Roman" w:hAnsi="Times New Roman" w:cs="Times New Roman"/>
          <w:sz w:val="24"/>
          <w:szCs w:val="24"/>
          <w:shd w:val="clear" w:color="auto" w:fill="FFFFFF"/>
        </w:rPr>
        <w:t xml:space="preserve"> ja küberohtude kohta ning küsimustes, mis puuduta</w:t>
      </w:r>
      <w:r>
        <w:rPr>
          <w:rFonts w:ascii="Times New Roman" w:hAnsi="Times New Roman" w:cs="Times New Roman"/>
          <w:sz w:val="24"/>
          <w:szCs w:val="24"/>
          <w:shd w:val="clear" w:color="auto" w:fill="FFFFFF"/>
        </w:rPr>
        <w:t>vad</w:t>
      </w:r>
      <w:r w:rsidRPr="00065D23">
        <w:rPr>
          <w:rFonts w:ascii="Times New Roman" w:hAnsi="Times New Roman" w:cs="Times New Roman"/>
          <w:sz w:val="24"/>
          <w:szCs w:val="24"/>
          <w:shd w:val="clear" w:color="auto" w:fill="FFFFFF"/>
        </w:rPr>
        <w:t xml:space="preserve"> </w:t>
      </w:r>
      <w:r w:rsidR="00EB3318" w:rsidRPr="00A11F42">
        <w:rPr>
          <w:rFonts w:ascii="Times New Roman" w:hAnsi="Times New Roman" w:cs="Times New Roman"/>
          <w:sz w:val="24"/>
          <w:szCs w:val="24"/>
          <w:shd w:val="clear" w:color="auto" w:fill="FFFFFF"/>
        </w:rPr>
        <w:t xml:space="preserve">elutähtsaid teenuseid osutavaid </w:t>
      </w:r>
      <w:r w:rsidR="009B60BE" w:rsidRPr="00A11F42">
        <w:rPr>
          <w:rFonts w:ascii="Times New Roman" w:hAnsi="Times New Roman" w:cs="Times New Roman"/>
          <w:sz w:val="24"/>
          <w:szCs w:val="24"/>
          <w:shd w:val="clear" w:color="auto" w:fill="FFFFFF"/>
        </w:rPr>
        <w:t>finantsjärelevalve subjekt</w:t>
      </w:r>
      <w:r w:rsidR="002C4AD7" w:rsidRPr="00A11F42">
        <w:rPr>
          <w:rFonts w:ascii="Times New Roman" w:hAnsi="Times New Roman" w:cs="Times New Roman"/>
          <w:sz w:val="24"/>
          <w:szCs w:val="24"/>
          <w:shd w:val="clear" w:color="auto" w:fill="FFFFFF"/>
        </w:rPr>
        <w:t>e</w:t>
      </w:r>
      <w:r w:rsidR="00EB3318">
        <w:rPr>
          <w:rFonts w:ascii="Times New Roman" w:hAnsi="Times New Roman" w:cs="Times New Roman"/>
          <w:sz w:val="24"/>
          <w:szCs w:val="24"/>
          <w:shd w:val="clear" w:color="auto" w:fill="FFFFFF"/>
        </w:rPr>
        <w:t>;</w:t>
      </w:r>
    </w:p>
    <w:p w14:paraId="5336C928" w14:textId="2AF3C9E1" w:rsidR="0096603F" w:rsidRPr="00065D23" w:rsidRDefault="0096603F" w:rsidP="0096603F">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4) koostöö koordineerimine seoses finantsjärelevalve subjektide digitaalse tegevuskerksuse süvatestimisega.</w:t>
      </w:r>
      <w:del w:id="8" w:author="Aili Sandre" w:date="2024-03-15T11:10:00Z">
        <w:r w:rsidRPr="00065D23" w:rsidDel="00FD1AAA">
          <w:rPr>
            <w:rFonts w:ascii="Times New Roman" w:hAnsi="Times New Roman" w:cs="Times New Roman"/>
            <w:sz w:val="24"/>
            <w:szCs w:val="24"/>
            <w:shd w:val="clear" w:color="auto" w:fill="FFFFFF"/>
          </w:rPr>
          <w:delText xml:space="preserve"> </w:delText>
        </w:r>
      </w:del>
    </w:p>
    <w:p w14:paraId="77CFEE00" w14:textId="77777777" w:rsidR="0096603F" w:rsidRPr="00065D23" w:rsidRDefault="0096603F" w:rsidP="0096603F">
      <w:pPr>
        <w:jc w:val="both"/>
        <w:rPr>
          <w:rFonts w:ascii="Times New Roman" w:hAnsi="Times New Roman" w:cs="Times New Roman"/>
          <w:sz w:val="24"/>
          <w:szCs w:val="24"/>
          <w:shd w:val="clear" w:color="auto" w:fill="FFFFFF"/>
        </w:rPr>
      </w:pPr>
    </w:p>
    <w:p w14:paraId="7EEA7A78" w14:textId="40E15110" w:rsidR="0096603F" w:rsidRPr="00065D23" w:rsidRDefault="0096603F" w:rsidP="0096603F">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2</w:t>
      </w:r>
      <w:r w:rsidRPr="00065D23">
        <w:rPr>
          <w:rFonts w:ascii="Times New Roman" w:hAnsi="Times New Roman" w:cs="Times New Roman"/>
          <w:sz w:val="24"/>
          <w:szCs w:val="24"/>
          <w:shd w:val="clear" w:color="auto" w:fill="FFFFFF"/>
        </w:rPr>
        <w:t xml:space="preserve">) Inspektsioon teeb asjakohasel juhul koostööd teise lepinguriigi </w:t>
      </w:r>
      <w:proofErr w:type="spellStart"/>
      <w:r>
        <w:rPr>
          <w:rFonts w:ascii="Times New Roman" w:hAnsi="Times New Roman" w:cs="Times New Roman"/>
          <w:sz w:val="24"/>
          <w:szCs w:val="24"/>
          <w:shd w:val="clear" w:color="auto" w:fill="FFFFFF"/>
        </w:rPr>
        <w:t>küberturvalisuse</w:t>
      </w:r>
      <w:proofErr w:type="spellEnd"/>
      <w:r>
        <w:rPr>
          <w:rFonts w:ascii="Times New Roman" w:hAnsi="Times New Roman" w:cs="Times New Roman"/>
          <w:sz w:val="24"/>
          <w:szCs w:val="24"/>
          <w:shd w:val="clear" w:color="auto" w:fill="FFFFFF"/>
        </w:rPr>
        <w:t xml:space="preserve"> järelevalve eest vastutava </w:t>
      </w:r>
      <w:r w:rsidRPr="00065D23">
        <w:rPr>
          <w:rFonts w:ascii="Times New Roman" w:hAnsi="Times New Roman" w:cs="Times New Roman"/>
          <w:sz w:val="24"/>
          <w:szCs w:val="24"/>
          <w:shd w:val="clear" w:color="auto" w:fill="FFFFFF"/>
        </w:rPr>
        <w:t xml:space="preserve">pädeva asutusega, </w:t>
      </w:r>
      <w:r>
        <w:rPr>
          <w:rFonts w:ascii="Times New Roman" w:hAnsi="Times New Roman" w:cs="Times New Roman"/>
          <w:sz w:val="24"/>
          <w:szCs w:val="24"/>
          <w:shd w:val="clear" w:color="auto" w:fill="FFFFFF"/>
        </w:rPr>
        <w:t xml:space="preserve">seda </w:t>
      </w:r>
      <w:r w:rsidRPr="00065D23">
        <w:rPr>
          <w:rFonts w:ascii="Times New Roman" w:hAnsi="Times New Roman" w:cs="Times New Roman"/>
          <w:sz w:val="24"/>
          <w:szCs w:val="24"/>
          <w:shd w:val="clear" w:color="auto" w:fill="FFFFFF"/>
        </w:rPr>
        <w:t>eelkõige Euroopa Parlamendi ja nõukogu määruse (EL) 2022/2554 artikli 42 lõikes 5 sätestatud konsulteerimise</w:t>
      </w:r>
      <w:ins w:id="9" w:author="Aili Sandre" w:date="2024-03-15T11:34:00Z">
        <w:r w:rsidR="00CA4C4E">
          <w:rPr>
            <w:rFonts w:ascii="Times New Roman" w:hAnsi="Times New Roman" w:cs="Times New Roman"/>
            <w:sz w:val="24"/>
            <w:szCs w:val="24"/>
            <w:shd w:val="clear" w:color="auto" w:fill="FFFFFF"/>
          </w:rPr>
          <w:t>s</w:t>
        </w:r>
      </w:ins>
      <w:del w:id="10" w:author="Aili Sandre" w:date="2024-03-15T11:27:00Z">
        <w:r w:rsidRPr="00065D23" w:rsidDel="00CB4156">
          <w:rPr>
            <w:rFonts w:ascii="Times New Roman" w:hAnsi="Times New Roman" w:cs="Times New Roman"/>
            <w:sz w:val="24"/>
            <w:szCs w:val="24"/>
            <w:shd w:val="clear" w:color="auto" w:fill="FFFFFF"/>
          </w:rPr>
          <w:delText xml:space="preserve">ga </w:delText>
        </w:r>
        <w:commentRangeStart w:id="11"/>
        <w:r w:rsidRPr="00065D23" w:rsidDel="00CB4156">
          <w:rPr>
            <w:rFonts w:ascii="Times New Roman" w:hAnsi="Times New Roman" w:cs="Times New Roman"/>
            <w:sz w:val="24"/>
            <w:szCs w:val="24"/>
            <w:shd w:val="clear" w:color="auto" w:fill="FFFFFF"/>
          </w:rPr>
          <w:delText>seoses</w:delText>
        </w:r>
      </w:del>
      <w:commentRangeEnd w:id="11"/>
      <w:r w:rsidR="00CA4C4E">
        <w:rPr>
          <w:rStyle w:val="Kommentaariviide"/>
        </w:rPr>
        <w:commentReference w:id="11"/>
      </w:r>
      <w:r w:rsidRPr="00065D23">
        <w:rPr>
          <w:rFonts w:ascii="Times New Roman" w:hAnsi="Times New Roman" w:cs="Times New Roman"/>
          <w:sz w:val="24"/>
          <w:szCs w:val="24"/>
          <w:shd w:val="clear" w:color="auto" w:fill="FFFFFF"/>
        </w:rPr>
        <w:t>.</w:t>
      </w:r>
    </w:p>
    <w:p w14:paraId="04695332" w14:textId="77777777" w:rsidR="0096603F" w:rsidRPr="00065D23" w:rsidRDefault="0096603F" w:rsidP="0096603F">
      <w:pPr>
        <w:jc w:val="both"/>
        <w:rPr>
          <w:rFonts w:ascii="Times New Roman" w:hAnsi="Times New Roman" w:cs="Times New Roman"/>
          <w:sz w:val="24"/>
          <w:szCs w:val="24"/>
          <w:shd w:val="clear" w:color="auto" w:fill="FFFFFF"/>
        </w:rPr>
      </w:pPr>
    </w:p>
    <w:p w14:paraId="57A9538B" w14:textId="15F6E757" w:rsidR="0096603F" w:rsidRDefault="0096603F" w:rsidP="0096603F">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lastRenderedPageBreak/>
        <w:t>(</w:t>
      </w:r>
      <w:r>
        <w:rPr>
          <w:rFonts w:ascii="Times New Roman" w:hAnsi="Times New Roman" w:cs="Times New Roman"/>
          <w:sz w:val="24"/>
          <w:szCs w:val="24"/>
          <w:shd w:val="clear" w:color="auto" w:fill="FFFFFF"/>
        </w:rPr>
        <w:t>3</w:t>
      </w:r>
      <w:r w:rsidRPr="00065D23">
        <w:rPr>
          <w:rFonts w:ascii="Times New Roman" w:hAnsi="Times New Roman" w:cs="Times New Roman"/>
          <w:sz w:val="24"/>
          <w:szCs w:val="24"/>
          <w:shd w:val="clear" w:color="auto" w:fill="FFFFFF"/>
        </w:rPr>
        <w:t>) Inspektsioon edastab Euroopa Parlamendi ja nõukogu määruse (EL) 2022/2554 artikli 19 lõike 1 kolma</w:t>
      </w:r>
      <w:r w:rsidRPr="00227BC9">
        <w:rPr>
          <w:rFonts w:ascii="Times New Roman" w:hAnsi="Times New Roman" w:cs="Times New Roman"/>
          <w:sz w:val="24"/>
          <w:szCs w:val="24"/>
          <w:shd w:val="clear" w:color="auto" w:fill="FFFFFF"/>
        </w:rPr>
        <w:t xml:space="preserve">ndas </w:t>
      </w:r>
      <w:del w:id="12" w:author="Iivika Sale" w:date="2024-03-27T16:20:00Z">
        <w:r w:rsidRPr="00227BC9" w:rsidDel="004F0B39">
          <w:rPr>
            <w:rFonts w:ascii="Times New Roman" w:hAnsi="Times New Roman"/>
            <w:sz w:val="24"/>
            <w:shd w:val="clear" w:color="auto" w:fill="FFFFFF"/>
          </w:rPr>
          <w:delText>alalõi</w:delText>
        </w:r>
        <w:r w:rsidR="00227BC9" w:rsidRPr="00227BC9" w:rsidDel="004F0B39">
          <w:rPr>
            <w:rFonts w:ascii="Times New Roman" w:hAnsi="Times New Roman"/>
            <w:sz w:val="24"/>
            <w:shd w:val="clear" w:color="auto" w:fill="FFFFFF"/>
          </w:rPr>
          <w:delText>kes</w:delText>
        </w:r>
        <w:r w:rsidRPr="00065D23" w:rsidDel="004F0B39">
          <w:rPr>
            <w:rFonts w:ascii="Times New Roman" w:hAnsi="Times New Roman" w:cs="Times New Roman"/>
            <w:sz w:val="24"/>
            <w:szCs w:val="24"/>
            <w:shd w:val="clear" w:color="auto" w:fill="FFFFFF"/>
          </w:rPr>
          <w:delText xml:space="preserve"> </w:delText>
        </w:r>
      </w:del>
      <w:ins w:id="13" w:author="Iivika Sale" w:date="2024-03-27T16:20:00Z">
        <w:r w:rsidR="004F0B39">
          <w:rPr>
            <w:rFonts w:ascii="Times New Roman" w:hAnsi="Times New Roman"/>
            <w:sz w:val="24"/>
            <w:shd w:val="clear" w:color="auto" w:fill="FFFFFF"/>
          </w:rPr>
          <w:t>lõigus</w:t>
        </w:r>
        <w:r w:rsidR="004F0B39" w:rsidRPr="00065D23">
          <w:rPr>
            <w:rFonts w:ascii="Times New Roman" w:hAnsi="Times New Roman" w:cs="Times New Roman"/>
            <w:sz w:val="24"/>
            <w:szCs w:val="24"/>
            <w:shd w:val="clear" w:color="auto" w:fill="FFFFFF"/>
          </w:rPr>
          <w:t xml:space="preserve"> </w:t>
        </w:r>
      </w:ins>
      <w:r w:rsidRPr="00065D23">
        <w:rPr>
          <w:rFonts w:ascii="Times New Roman" w:hAnsi="Times New Roman" w:cs="Times New Roman"/>
          <w:sz w:val="24"/>
          <w:szCs w:val="24"/>
          <w:shd w:val="clear" w:color="auto" w:fill="FFFFFF"/>
        </w:rPr>
        <w:t>nimetatud raporti</w:t>
      </w:r>
      <w:r>
        <w:rPr>
          <w:rFonts w:ascii="Times New Roman" w:hAnsi="Times New Roman" w:cs="Times New Roman"/>
          <w:sz w:val="24"/>
          <w:szCs w:val="24"/>
          <w:shd w:val="clear" w:color="auto" w:fill="FFFFFF"/>
        </w:rPr>
        <w:t xml:space="preserve"> lisaks sama artikli lõike 6 punktides a–d nimetatud asutustele</w:t>
      </w:r>
      <w:r w:rsidR="00977A29">
        <w:rPr>
          <w:rFonts w:ascii="Times New Roman" w:hAnsi="Times New Roman" w:cs="Times New Roman"/>
          <w:sz w:val="24"/>
          <w:szCs w:val="24"/>
          <w:shd w:val="clear" w:color="auto" w:fill="FFFFFF"/>
        </w:rPr>
        <w:t xml:space="preserve"> ka</w:t>
      </w:r>
      <w:r w:rsidRPr="00065D23">
        <w:rPr>
          <w:rFonts w:ascii="Times New Roman" w:hAnsi="Times New Roman" w:cs="Times New Roman"/>
          <w:sz w:val="24"/>
          <w:szCs w:val="24"/>
          <w:shd w:val="clear" w:color="auto" w:fill="FFFFFF"/>
        </w:rPr>
        <w:t xml:space="preserve"> Eesti Pangale.</w:t>
      </w:r>
    </w:p>
    <w:p w14:paraId="15F6E60C" w14:textId="77777777" w:rsidR="0096603F" w:rsidRDefault="0096603F" w:rsidP="0096603F">
      <w:pPr>
        <w:jc w:val="both"/>
        <w:rPr>
          <w:rFonts w:ascii="Times New Roman" w:hAnsi="Times New Roman" w:cs="Times New Roman"/>
          <w:sz w:val="24"/>
          <w:szCs w:val="24"/>
          <w:shd w:val="clear" w:color="auto" w:fill="FFFFFF"/>
        </w:rPr>
      </w:pPr>
    </w:p>
    <w:p w14:paraId="3BE41913" w14:textId="0492CC60" w:rsidR="0096603F" w:rsidRDefault="0096603F" w:rsidP="0096603F">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w:t>
      </w:r>
      <w:r w:rsidRPr="00485506">
        <w:rPr>
          <w:rFonts w:ascii="Times New Roman" w:hAnsi="Times New Roman" w:cs="Times New Roman"/>
          <w:sz w:val="24"/>
          <w:szCs w:val="24"/>
          <w:shd w:val="clear" w:color="auto" w:fill="FFFFFF"/>
        </w:rPr>
        <w:t xml:space="preserve">) Inspektsiooni koostöö Euroopa Pangandusjärelevalve Asutuse, Euroopa Väärtpaberiturujärelevalve Asutuse, Euroopa Kindlustus- ja Tööandjapensionide Järelevalve Asutuse </w:t>
      </w:r>
      <w:r>
        <w:rPr>
          <w:rFonts w:ascii="Times New Roman" w:hAnsi="Times New Roman" w:cs="Times New Roman"/>
          <w:sz w:val="24"/>
          <w:szCs w:val="24"/>
          <w:shd w:val="clear" w:color="auto" w:fill="FFFFFF"/>
        </w:rPr>
        <w:t>ning</w:t>
      </w:r>
      <w:r w:rsidRPr="00485506">
        <w:rPr>
          <w:rFonts w:ascii="Times New Roman" w:hAnsi="Times New Roman" w:cs="Times New Roman"/>
          <w:sz w:val="24"/>
          <w:szCs w:val="24"/>
          <w:shd w:val="clear" w:color="auto" w:fill="FFFFFF"/>
        </w:rPr>
        <w:t xml:space="preserve"> Euroopa Keskpangaga </w:t>
      </w:r>
      <w:ins w:id="14" w:author="Aili Sandre" w:date="2024-03-18T11:07:00Z">
        <w:r w:rsidR="005D64AB">
          <w:rPr>
            <w:rFonts w:ascii="Times New Roman" w:hAnsi="Times New Roman" w:cs="Times New Roman"/>
            <w:sz w:val="24"/>
            <w:szCs w:val="24"/>
            <w:shd w:val="clear" w:color="auto" w:fill="FFFFFF"/>
          </w:rPr>
          <w:t>sisalda</w:t>
        </w:r>
      </w:ins>
      <w:ins w:id="15" w:author="Aili Sandre" w:date="2024-03-18T11:08:00Z">
        <w:r w:rsidR="005D64AB">
          <w:rPr>
            <w:rFonts w:ascii="Times New Roman" w:hAnsi="Times New Roman" w:cs="Times New Roman"/>
            <w:sz w:val="24"/>
            <w:szCs w:val="24"/>
            <w:shd w:val="clear" w:color="auto" w:fill="FFFFFF"/>
          </w:rPr>
          <w:t>b</w:t>
        </w:r>
      </w:ins>
      <w:del w:id="16" w:author="Aili Sandre" w:date="2024-03-18T11:08:00Z">
        <w:r w:rsidRPr="00485506" w:rsidDel="005D64AB">
          <w:rPr>
            <w:rFonts w:ascii="Times New Roman" w:hAnsi="Times New Roman" w:cs="Times New Roman"/>
            <w:sz w:val="24"/>
            <w:szCs w:val="24"/>
            <w:shd w:val="clear" w:color="auto" w:fill="FFFFFF"/>
          </w:rPr>
          <w:delText>hõlmab</w:delText>
        </w:r>
      </w:del>
      <w:r w:rsidRPr="00485506">
        <w:rPr>
          <w:rFonts w:ascii="Times New Roman" w:hAnsi="Times New Roman" w:cs="Times New Roman"/>
          <w:sz w:val="24"/>
          <w:szCs w:val="24"/>
          <w:shd w:val="clear" w:color="auto" w:fill="FFFFFF"/>
        </w:rPr>
        <w:t xml:space="preserve"> lisaks käesolevas </w:t>
      </w:r>
      <w:r>
        <w:rPr>
          <w:rFonts w:ascii="Times New Roman" w:hAnsi="Times New Roman" w:cs="Times New Roman"/>
          <w:sz w:val="24"/>
          <w:szCs w:val="24"/>
          <w:shd w:val="clear" w:color="auto" w:fill="FFFFFF"/>
        </w:rPr>
        <w:t>peatükis</w:t>
      </w:r>
      <w:r w:rsidRPr="00485506">
        <w:rPr>
          <w:rFonts w:ascii="Times New Roman" w:hAnsi="Times New Roman" w:cs="Times New Roman"/>
          <w:sz w:val="24"/>
          <w:szCs w:val="24"/>
          <w:shd w:val="clear" w:color="auto" w:fill="FFFFFF"/>
        </w:rPr>
        <w:t xml:space="preserve"> sätestatule Euroopa Parlamendi ja nõukogu määruse (EL) 2022/2554 artikli 48 lõikes 2 ning artikli 49 lõikes 2 sätestatud koostööd ja teabevahetust.“;</w:t>
      </w:r>
      <w:r>
        <w:rPr>
          <w:rFonts w:ascii="Arial" w:hAnsi="Arial" w:cs="Arial"/>
          <w:color w:val="202020"/>
          <w:sz w:val="21"/>
          <w:szCs w:val="21"/>
          <w:shd w:val="clear" w:color="auto" w:fill="FFFFFF"/>
        </w:rPr>
        <w:t xml:space="preserve"> </w:t>
      </w:r>
    </w:p>
    <w:p w14:paraId="38A2C904" w14:textId="77777777" w:rsidR="0096603F" w:rsidRDefault="0096603F" w:rsidP="0096603F">
      <w:pPr>
        <w:jc w:val="both"/>
        <w:rPr>
          <w:rFonts w:ascii="Times New Roman" w:hAnsi="Times New Roman" w:cs="Times New Roman"/>
          <w:sz w:val="24"/>
          <w:szCs w:val="24"/>
          <w:shd w:val="clear" w:color="auto" w:fill="FFFFFF"/>
        </w:rPr>
      </w:pPr>
    </w:p>
    <w:p w14:paraId="5806737F" w14:textId="77777777" w:rsidR="0096603F" w:rsidRDefault="0096603F" w:rsidP="0096603F">
      <w:pPr>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 xml:space="preserve">5) </w:t>
      </w:r>
      <w:r>
        <w:rPr>
          <w:rFonts w:ascii="Times New Roman" w:hAnsi="Times New Roman" w:cs="Times New Roman"/>
          <w:sz w:val="24"/>
          <w:szCs w:val="24"/>
          <w:shd w:val="clear" w:color="auto" w:fill="FFFFFF"/>
        </w:rPr>
        <w:t>paragrahvi 54 lõiget 4 täiendatakse punktiga 12 järgmises sõnastuses:</w:t>
      </w:r>
    </w:p>
    <w:p w14:paraId="0A89AF33" w14:textId="68A382C1" w:rsidR="0096603F" w:rsidRDefault="0096603F" w:rsidP="0096603F">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„12) Riigi Infosüsteemi Ametile </w:t>
      </w:r>
      <w:r w:rsidRPr="00065D23">
        <w:rPr>
          <w:rFonts w:ascii="Times New Roman" w:hAnsi="Times New Roman" w:cs="Times New Roman"/>
          <w:sz w:val="24"/>
          <w:szCs w:val="24"/>
          <w:shd w:val="clear" w:color="auto" w:fill="FFFFFF"/>
        </w:rPr>
        <w:t>Euroopa Parlamendi ja nõukogu määruse</w:t>
      </w:r>
      <w:r>
        <w:rPr>
          <w:rFonts w:ascii="Times New Roman" w:hAnsi="Times New Roman" w:cs="Times New Roman"/>
          <w:sz w:val="24"/>
          <w:szCs w:val="24"/>
          <w:shd w:val="clear" w:color="auto" w:fill="FFFFFF"/>
        </w:rPr>
        <w:t>s</w:t>
      </w:r>
      <w:r w:rsidRPr="00065D23">
        <w:rPr>
          <w:rFonts w:ascii="Times New Roman" w:hAnsi="Times New Roman" w:cs="Times New Roman"/>
          <w:sz w:val="24"/>
          <w:szCs w:val="24"/>
          <w:shd w:val="clear" w:color="auto" w:fill="FFFFFF"/>
        </w:rPr>
        <w:t xml:space="preserve"> (EL) 2022/2554</w:t>
      </w:r>
      <w:r w:rsidR="00977A29">
        <w:rPr>
          <w:rFonts w:ascii="Times New Roman" w:hAnsi="Times New Roman" w:cs="Times New Roman"/>
          <w:sz w:val="24"/>
          <w:szCs w:val="24"/>
          <w:shd w:val="clear" w:color="auto" w:fill="FFFFFF"/>
        </w:rPr>
        <w:t xml:space="preserve"> ja</w:t>
      </w:r>
      <w:r>
        <w:rPr>
          <w:rFonts w:ascii="Times New Roman" w:hAnsi="Times New Roman" w:cs="Times New Roman"/>
          <w:sz w:val="24"/>
          <w:szCs w:val="24"/>
          <w:shd w:val="clear" w:color="auto" w:fill="FFFFFF"/>
        </w:rPr>
        <w:t xml:space="preserve"> käesoleva seaduse §-s 47</w:t>
      </w:r>
      <w:r>
        <w:rPr>
          <w:rFonts w:ascii="Times New Roman" w:hAnsi="Times New Roman" w:cs="Times New Roman"/>
          <w:sz w:val="24"/>
          <w:szCs w:val="24"/>
          <w:shd w:val="clear" w:color="auto" w:fill="FFFFFF"/>
          <w:vertAlign w:val="superscript"/>
        </w:rPr>
        <w:t>11</w:t>
      </w:r>
      <w:r>
        <w:rPr>
          <w:rFonts w:ascii="Times New Roman" w:hAnsi="Times New Roman" w:cs="Times New Roman"/>
          <w:sz w:val="24"/>
          <w:szCs w:val="24"/>
          <w:shd w:val="clear" w:color="auto" w:fill="FFFFFF"/>
        </w:rPr>
        <w:t xml:space="preserve"> sätestatud koostöö ulatuses.</w:t>
      </w:r>
      <w:r w:rsidRPr="00065D2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w:t>
      </w:r>
    </w:p>
    <w:p w14:paraId="5F12E5C2" w14:textId="77777777" w:rsidR="0096603F" w:rsidRDefault="0096603F" w:rsidP="0096603F">
      <w:pPr>
        <w:jc w:val="both"/>
        <w:rPr>
          <w:rFonts w:ascii="Times New Roman" w:hAnsi="Times New Roman" w:cs="Times New Roman"/>
          <w:sz w:val="24"/>
          <w:szCs w:val="24"/>
          <w:shd w:val="clear" w:color="auto" w:fill="FFFFFF"/>
        </w:rPr>
      </w:pPr>
    </w:p>
    <w:p w14:paraId="73052016" w14:textId="77777777" w:rsidR="0096603F" w:rsidRPr="00F70B43" w:rsidRDefault="0096603F" w:rsidP="0096603F">
      <w:pPr>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6</w:t>
      </w:r>
      <w:r w:rsidRPr="00F70B43">
        <w:rPr>
          <w:rFonts w:ascii="Times New Roman" w:hAnsi="Times New Roman" w:cs="Times New Roman"/>
          <w:b/>
          <w:bCs/>
          <w:sz w:val="24"/>
          <w:szCs w:val="24"/>
          <w:shd w:val="clear" w:color="auto" w:fill="FFFFFF"/>
        </w:rPr>
        <w:t xml:space="preserve">) </w:t>
      </w:r>
      <w:r w:rsidRPr="00F70B43">
        <w:rPr>
          <w:rFonts w:ascii="Times New Roman" w:hAnsi="Times New Roman" w:cs="Times New Roman"/>
          <w:sz w:val="24"/>
          <w:szCs w:val="24"/>
          <w:shd w:val="clear" w:color="auto" w:fill="FFFFFF"/>
        </w:rPr>
        <w:t>paragrahvi 54</w:t>
      </w:r>
      <w:r w:rsidRPr="00F70B43">
        <w:rPr>
          <w:rFonts w:ascii="Times New Roman" w:hAnsi="Times New Roman" w:cs="Times New Roman"/>
          <w:sz w:val="24"/>
          <w:szCs w:val="24"/>
          <w:shd w:val="clear" w:color="auto" w:fill="FFFFFF"/>
          <w:vertAlign w:val="superscript"/>
        </w:rPr>
        <w:t>2</w:t>
      </w:r>
      <w:r w:rsidRPr="00F70B43">
        <w:rPr>
          <w:rFonts w:ascii="Times New Roman" w:hAnsi="Times New Roman" w:cs="Times New Roman"/>
          <w:sz w:val="24"/>
          <w:szCs w:val="24"/>
          <w:shd w:val="clear" w:color="auto" w:fill="FFFFFF"/>
        </w:rPr>
        <w:t xml:space="preserve"> täiendatakse lõikega 4 järgmises sõnastuses:</w:t>
      </w:r>
    </w:p>
    <w:p w14:paraId="26ACD950" w14:textId="14F01BC5" w:rsidR="0096603F" w:rsidRPr="00E951CA" w:rsidRDefault="0096603F" w:rsidP="0096603F">
      <w:pPr>
        <w:jc w:val="both"/>
        <w:rPr>
          <w:rFonts w:ascii="Times New Roman" w:hAnsi="Times New Roman" w:cs="Times New Roman"/>
          <w:sz w:val="24"/>
          <w:szCs w:val="24"/>
          <w:shd w:val="clear" w:color="auto" w:fill="FFFFFF"/>
        </w:rPr>
      </w:pPr>
      <w:r w:rsidRPr="00F70B43">
        <w:rPr>
          <w:rFonts w:ascii="Times New Roman" w:hAnsi="Times New Roman" w:cs="Times New Roman"/>
          <w:sz w:val="24"/>
          <w:szCs w:val="24"/>
          <w:shd w:val="clear" w:color="auto" w:fill="FFFFFF"/>
        </w:rPr>
        <w:t>„(4) Euroopa Parlamendi ja nõukogu määruses (EL) 2022/2554 sätestatud j</w:t>
      </w:r>
      <w:r w:rsidRPr="00F70B43">
        <w:rPr>
          <w:rFonts w:ascii="Times New Roman" w:hAnsi="Times New Roman" w:cs="Times New Roman"/>
          <w:color w:val="202020"/>
          <w:sz w:val="24"/>
          <w:szCs w:val="24"/>
          <w:shd w:val="clear" w:color="auto" w:fill="FFFFFF"/>
        </w:rPr>
        <w:t xml:space="preserve">ärelevalvemenetlustes töödeldud isikuandmeid säilitatakse </w:t>
      </w:r>
      <w:r>
        <w:rPr>
          <w:rFonts w:ascii="Times New Roman" w:hAnsi="Times New Roman" w:cs="Times New Roman"/>
          <w:color w:val="202020"/>
          <w:sz w:val="24"/>
          <w:szCs w:val="24"/>
          <w:shd w:val="clear" w:color="auto" w:fill="FFFFFF"/>
        </w:rPr>
        <w:t xml:space="preserve">nimetatud </w:t>
      </w:r>
      <w:r w:rsidRPr="00F70B43">
        <w:rPr>
          <w:rFonts w:ascii="Times New Roman" w:hAnsi="Times New Roman" w:cs="Times New Roman"/>
          <w:color w:val="202020"/>
          <w:sz w:val="24"/>
          <w:szCs w:val="24"/>
          <w:shd w:val="clear" w:color="auto" w:fill="FFFFFF"/>
        </w:rPr>
        <w:t>määruse artikli</w:t>
      </w:r>
      <w:r>
        <w:rPr>
          <w:rFonts w:ascii="Times New Roman" w:hAnsi="Times New Roman" w:cs="Times New Roman"/>
          <w:color w:val="202020"/>
          <w:sz w:val="24"/>
          <w:szCs w:val="24"/>
          <w:shd w:val="clear" w:color="auto" w:fill="FFFFFF"/>
        </w:rPr>
        <w:t>s</w:t>
      </w:r>
      <w:r w:rsidRPr="00F70B43">
        <w:rPr>
          <w:rFonts w:ascii="Times New Roman" w:hAnsi="Times New Roman" w:cs="Times New Roman"/>
          <w:color w:val="202020"/>
          <w:sz w:val="24"/>
          <w:szCs w:val="24"/>
          <w:shd w:val="clear" w:color="auto" w:fill="FFFFFF"/>
        </w:rPr>
        <w:t xml:space="preserve"> 56 </w:t>
      </w:r>
      <w:r>
        <w:rPr>
          <w:rFonts w:ascii="Times New Roman" w:hAnsi="Times New Roman" w:cs="Times New Roman"/>
          <w:color w:val="202020"/>
          <w:sz w:val="24"/>
          <w:szCs w:val="24"/>
          <w:shd w:val="clear" w:color="auto" w:fill="FFFFFF"/>
        </w:rPr>
        <w:t xml:space="preserve">sätestatu </w:t>
      </w:r>
      <w:r w:rsidRPr="00F70B43">
        <w:rPr>
          <w:rFonts w:ascii="Times New Roman" w:hAnsi="Times New Roman" w:cs="Times New Roman"/>
          <w:color w:val="202020"/>
          <w:sz w:val="24"/>
          <w:szCs w:val="24"/>
          <w:shd w:val="clear" w:color="auto" w:fill="FFFFFF"/>
        </w:rPr>
        <w:t>kohaselt.“.</w:t>
      </w:r>
      <w:del w:id="17" w:author="Aili Sandre" w:date="2024-03-18T11:08:00Z">
        <w:r w:rsidRPr="00E951CA" w:rsidDel="005D64AB">
          <w:rPr>
            <w:rFonts w:ascii="Times New Roman" w:hAnsi="Times New Roman" w:cs="Times New Roman"/>
            <w:sz w:val="24"/>
            <w:szCs w:val="24"/>
            <w:shd w:val="clear" w:color="auto" w:fill="FFFFFF"/>
          </w:rPr>
          <w:delText xml:space="preserve"> </w:delText>
        </w:r>
      </w:del>
    </w:p>
    <w:p w14:paraId="03399206" w14:textId="77777777" w:rsidR="0096603F" w:rsidRDefault="0096603F" w:rsidP="00224A6D">
      <w:pPr>
        <w:jc w:val="both"/>
        <w:rPr>
          <w:rFonts w:ascii="Times New Roman" w:hAnsi="Times New Roman" w:cs="Times New Roman"/>
          <w:b/>
          <w:sz w:val="24"/>
          <w:szCs w:val="24"/>
        </w:rPr>
      </w:pPr>
    </w:p>
    <w:p w14:paraId="7347E42F" w14:textId="16D7E058" w:rsidR="00DC7C5B" w:rsidRPr="00065D23" w:rsidRDefault="00DC7C5B" w:rsidP="00224A6D">
      <w:pPr>
        <w:jc w:val="both"/>
        <w:rPr>
          <w:rFonts w:ascii="Times New Roman" w:hAnsi="Times New Roman" w:cs="Times New Roman"/>
          <w:b/>
          <w:sz w:val="24"/>
          <w:szCs w:val="24"/>
        </w:rPr>
      </w:pPr>
      <w:r w:rsidRPr="00065D23">
        <w:rPr>
          <w:rFonts w:ascii="Times New Roman" w:hAnsi="Times New Roman" w:cs="Times New Roman"/>
          <w:b/>
          <w:sz w:val="24"/>
          <w:szCs w:val="24"/>
        </w:rPr>
        <w:t xml:space="preserve">§ </w:t>
      </w:r>
      <w:r w:rsidR="0096603F">
        <w:rPr>
          <w:rFonts w:ascii="Times New Roman" w:hAnsi="Times New Roman" w:cs="Times New Roman"/>
          <w:b/>
          <w:sz w:val="24"/>
          <w:szCs w:val="24"/>
        </w:rPr>
        <w:t>2</w:t>
      </w:r>
      <w:r w:rsidRPr="00065D23">
        <w:rPr>
          <w:rFonts w:ascii="Times New Roman" w:hAnsi="Times New Roman" w:cs="Times New Roman"/>
          <w:b/>
          <w:sz w:val="24"/>
          <w:szCs w:val="24"/>
        </w:rPr>
        <w:t>. Finantskriisi ennetami</w:t>
      </w:r>
      <w:r w:rsidR="008E77BD">
        <w:rPr>
          <w:rFonts w:ascii="Times New Roman" w:hAnsi="Times New Roman" w:cs="Times New Roman"/>
          <w:b/>
          <w:sz w:val="24"/>
          <w:szCs w:val="24"/>
        </w:rPr>
        <w:t>s</w:t>
      </w:r>
      <w:r w:rsidRPr="00065D23">
        <w:rPr>
          <w:rFonts w:ascii="Times New Roman" w:hAnsi="Times New Roman" w:cs="Times New Roman"/>
          <w:b/>
          <w:sz w:val="24"/>
          <w:szCs w:val="24"/>
        </w:rPr>
        <w:t>e ja lahendamise seadus</w:t>
      </w:r>
      <w:r w:rsidR="008E77BD">
        <w:rPr>
          <w:rFonts w:ascii="Times New Roman" w:hAnsi="Times New Roman" w:cs="Times New Roman"/>
          <w:b/>
          <w:sz w:val="24"/>
          <w:szCs w:val="24"/>
        </w:rPr>
        <w:t>e muutmine</w:t>
      </w:r>
    </w:p>
    <w:p w14:paraId="6A219EBC" w14:textId="26D3743B" w:rsidR="00DC7C5B" w:rsidRPr="00065D23" w:rsidRDefault="00DC7C5B" w:rsidP="00224A6D">
      <w:pPr>
        <w:jc w:val="both"/>
        <w:rPr>
          <w:rFonts w:ascii="Times New Roman" w:hAnsi="Times New Roman" w:cs="Times New Roman"/>
          <w:b/>
          <w:sz w:val="24"/>
          <w:szCs w:val="24"/>
        </w:rPr>
      </w:pPr>
    </w:p>
    <w:p w14:paraId="191EBE6C" w14:textId="14E2FC14" w:rsidR="00DC7C5B" w:rsidRPr="00065D23" w:rsidRDefault="00DC7C5B" w:rsidP="00224A6D">
      <w:pPr>
        <w:jc w:val="both"/>
        <w:rPr>
          <w:rFonts w:ascii="Times New Roman" w:hAnsi="Times New Roman" w:cs="Times New Roman"/>
          <w:bCs/>
          <w:sz w:val="24"/>
          <w:szCs w:val="24"/>
        </w:rPr>
      </w:pPr>
      <w:r w:rsidRPr="00065D23">
        <w:rPr>
          <w:rFonts w:ascii="Times New Roman" w:hAnsi="Times New Roman" w:cs="Times New Roman"/>
          <w:bCs/>
          <w:sz w:val="24"/>
          <w:szCs w:val="24"/>
        </w:rPr>
        <w:t>Finantskriisi ennetamise ja lahendamise seaduses tehakse järgmised muudatused:</w:t>
      </w:r>
    </w:p>
    <w:p w14:paraId="62ED59A4" w14:textId="77777777" w:rsidR="00196A74" w:rsidRPr="00065D23" w:rsidRDefault="00196A74" w:rsidP="00224A6D">
      <w:pPr>
        <w:jc w:val="both"/>
        <w:rPr>
          <w:rFonts w:ascii="Times New Roman" w:hAnsi="Times New Roman" w:cs="Times New Roman"/>
          <w:bCs/>
          <w:sz w:val="24"/>
          <w:szCs w:val="24"/>
        </w:rPr>
      </w:pPr>
    </w:p>
    <w:p w14:paraId="01A76F7E" w14:textId="6A190988" w:rsidR="00471292" w:rsidRPr="00471292" w:rsidRDefault="00471292" w:rsidP="00224A6D">
      <w:pPr>
        <w:jc w:val="both"/>
        <w:rPr>
          <w:rFonts w:ascii="Times New Roman" w:hAnsi="Times New Roman" w:cs="Times New Roman"/>
          <w:b/>
          <w:sz w:val="24"/>
          <w:szCs w:val="24"/>
        </w:rPr>
      </w:pPr>
      <w:r w:rsidRPr="00471292">
        <w:rPr>
          <w:rFonts w:ascii="Times New Roman" w:hAnsi="Times New Roman" w:cs="Times New Roman"/>
          <w:b/>
          <w:bCs/>
          <w:color w:val="202020"/>
          <w:sz w:val="24"/>
          <w:szCs w:val="24"/>
          <w:shd w:val="clear" w:color="auto" w:fill="FFFFFF"/>
        </w:rPr>
        <w:t xml:space="preserve">1) </w:t>
      </w:r>
      <w:r w:rsidRPr="00471292">
        <w:rPr>
          <w:rFonts w:ascii="Times New Roman" w:hAnsi="Times New Roman" w:cs="Times New Roman"/>
          <w:color w:val="202020"/>
          <w:sz w:val="24"/>
          <w:szCs w:val="24"/>
          <w:shd w:val="clear" w:color="auto" w:fill="FFFFFF"/>
        </w:rPr>
        <w:t>paragrahvi 2 lõikes 2 asendatakse tekstiosa </w:t>
      </w:r>
      <w:r w:rsidR="00941E76">
        <w:rPr>
          <w:rFonts w:ascii="Times New Roman" w:hAnsi="Times New Roman" w:cs="Times New Roman"/>
          <w:color w:val="202020"/>
          <w:sz w:val="24"/>
          <w:szCs w:val="24"/>
          <w:shd w:val="clear" w:color="auto" w:fill="FFFFFF"/>
        </w:rPr>
        <w:t>„</w:t>
      </w:r>
      <w:r w:rsidRPr="00471292">
        <w:rPr>
          <w:rFonts w:ascii="Times New Roman" w:hAnsi="Times New Roman" w:cs="Times New Roman"/>
          <w:color w:val="202020"/>
          <w:sz w:val="24"/>
          <w:szCs w:val="24"/>
          <w:shd w:val="clear" w:color="auto" w:fill="FFFFFF"/>
        </w:rPr>
        <w:t>Euroopa Parlamendi ja nõukogu määruse (EL) nr 575/2013 krediidiasutuste ja investeerimisühingute suhtes kohaldatavate usaldatavusnõuete kohta ja määruse (EL) nr 648/2012 muutmise kohta (ELT L 176, 27.06.2013, lk 1–337)“ tekstiosaga „</w:t>
      </w:r>
      <w:r w:rsidRPr="00471292">
        <w:rPr>
          <w:rFonts w:ascii="Times New Roman" w:hAnsi="Times New Roman" w:cs="Times New Roman"/>
          <w:color w:val="333333"/>
          <w:sz w:val="24"/>
          <w:szCs w:val="24"/>
          <w:shd w:val="clear" w:color="auto" w:fill="FFFFFF"/>
        </w:rPr>
        <w:t xml:space="preserve">Euroopa Parlamendi ja nõukogu määruse (EL) nr 575/2013, mis käsitleb krediidiasutuste suhtes kohaldatavaid usaldatavusnõudeid ja millega muudetakse määrust (EL) nr 648/2012 </w:t>
      </w:r>
      <w:r w:rsidRPr="00471292">
        <w:rPr>
          <w:rFonts w:ascii="Times New Roman" w:eastAsia="Arial Unicode MS" w:hAnsi="Times New Roman" w:cs="Times New Roman"/>
          <w:color w:val="333333"/>
          <w:sz w:val="24"/>
          <w:szCs w:val="24"/>
          <w:shd w:val="clear" w:color="auto" w:fill="FFFFFF"/>
        </w:rPr>
        <w:t>(ELT L 176 27.</w:t>
      </w:r>
      <w:r w:rsidR="00A0679A">
        <w:rPr>
          <w:rFonts w:ascii="Times New Roman" w:eastAsia="Arial Unicode MS" w:hAnsi="Times New Roman" w:cs="Times New Roman"/>
          <w:color w:val="333333"/>
          <w:sz w:val="24"/>
          <w:szCs w:val="24"/>
          <w:shd w:val="clear" w:color="auto" w:fill="FFFFFF"/>
        </w:rPr>
        <w:t>0</w:t>
      </w:r>
      <w:r w:rsidRPr="00471292">
        <w:rPr>
          <w:rFonts w:ascii="Times New Roman" w:eastAsia="Arial Unicode MS" w:hAnsi="Times New Roman" w:cs="Times New Roman"/>
          <w:color w:val="333333"/>
          <w:sz w:val="24"/>
          <w:szCs w:val="24"/>
          <w:shd w:val="clear" w:color="auto" w:fill="FFFFFF"/>
        </w:rPr>
        <w:t>6.2013, lk 1)“;</w:t>
      </w:r>
    </w:p>
    <w:p w14:paraId="3A9266E4" w14:textId="77777777" w:rsidR="00471292" w:rsidRDefault="00471292" w:rsidP="00224A6D">
      <w:pPr>
        <w:jc w:val="both"/>
        <w:rPr>
          <w:rFonts w:ascii="Times New Roman" w:hAnsi="Times New Roman" w:cs="Times New Roman"/>
          <w:b/>
          <w:sz w:val="24"/>
          <w:szCs w:val="24"/>
        </w:rPr>
      </w:pPr>
    </w:p>
    <w:p w14:paraId="0814E97B" w14:textId="51F60C8C" w:rsidR="00E206B1" w:rsidRPr="00065D23" w:rsidRDefault="00471292" w:rsidP="00224A6D">
      <w:pPr>
        <w:jc w:val="both"/>
        <w:rPr>
          <w:rFonts w:ascii="Times New Roman" w:hAnsi="Times New Roman" w:cs="Times New Roman"/>
          <w:sz w:val="24"/>
          <w:szCs w:val="24"/>
          <w:shd w:val="clear" w:color="auto" w:fill="FFFFFF"/>
        </w:rPr>
      </w:pPr>
      <w:r>
        <w:rPr>
          <w:rFonts w:ascii="Times New Roman" w:hAnsi="Times New Roman" w:cs="Times New Roman"/>
          <w:b/>
          <w:sz w:val="24"/>
          <w:szCs w:val="24"/>
        </w:rPr>
        <w:t>2</w:t>
      </w:r>
      <w:r w:rsidR="00DC7C5B" w:rsidRPr="00065D23">
        <w:rPr>
          <w:rFonts w:ascii="Times New Roman" w:hAnsi="Times New Roman" w:cs="Times New Roman"/>
          <w:b/>
          <w:sz w:val="24"/>
          <w:szCs w:val="24"/>
        </w:rPr>
        <w:t>)</w:t>
      </w:r>
      <w:r w:rsidR="00DC7C5B" w:rsidRPr="00065D23">
        <w:rPr>
          <w:rFonts w:ascii="Times New Roman" w:hAnsi="Times New Roman" w:cs="Times New Roman"/>
          <w:sz w:val="24"/>
          <w:szCs w:val="24"/>
          <w:shd w:val="clear" w:color="auto" w:fill="FFFFFF"/>
        </w:rPr>
        <w:t xml:space="preserve"> </w:t>
      </w:r>
      <w:r w:rsidR="00B34480" w:rsidRPr="00065D23">
        <w:rPr>
          <w:rFonts w:ascii="Times New Roman" w:hAnsi="Times New Roman" w:cs="Times New Roman"/>
          <w:sz w:val="24"/>
          <w:szCs w:val="24"/>
          <w:shd w:val="clear" w:color="auto" w:fill="FFFFFF"/>
        </w:rPr>
        <w:t>paragrahvi 11 lõike 1 punkt</w:t>
      </w:r>
      <w:r w:rsidR="00E206B1" w:rsidRPr="00065D23">
        <w:rPr>
          <w:rFonts w:ascii="Times New Roman" w:hAnsi="Times New Roman" w:cs="Times New Roman"/>
          <w:sz w:val="24"/>
          <w:szCs w:val="24"/>
          <w:shd w:val="clear" w:color="auto" w:fill="FFFFFF"/>
        </w:rPr>
        <w:t xml:space="preserve"> </w:t>
      </w:r>
      <w:r w:rsidR="00B34480" w:rsidRPr="00065D23">
        <w:rPr>
          <w:rFonts w:ascii="Times New Roman" w:hAnsi="Times New Roman" w:cs="Times New Roman"/>
          <w:sz w:val="24"/>
          <w:szCs w:val="24"/>
          <w:shd w:val="clear" w:color="auto" w:fill="FFFFFF"/>
        </w:rPr>
        <w:t>16</w:t>
      </w:r>
      <w:r w:rsidR="00E206B1" w:rsidRPr="00065D23">
        <w:rPr>
          <w:rFonts w:ascii="Times New Roman" w:hAnsi="Times New Roman" w:cs="Times New Roman"/>
          <w:sz w:val="24"/>
          <w:szCs w:val="24"/>
          <w:shd w:val="clear" w:color="auto" w:fill="FFFFFF"/>
        </w:rPr>
        <w:t xml:space="preserve"> muudetakse ja sõnastatakse järgmiselt</w:t>
      </w:r>
      <w:r w:rsidR="0046356E" w:rsidRPr="00065D23">
        <w:rPr>
          <w:rFonts w:ascii="Times New Roman" w:hAnsi="Times New Roman" w:cs="Times New Roman"/>
          <w:sz w:val="24"/>
          <w:szCs w:val="24"/>
          <w:shd w:val="clear" w:color="auto" w:fill="FFFFFF"/>
        </w:rPr>
        <w:t>:</w:t>
      </w:r>
    </w:p>
    <w:p w14:paraId="2B50646B" w14:textId="7D62E470" w:rsidR="00DC7C5B" w:rsidRPr="00065D23" w:rsidRDefault="00E206B1"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„16) korda ja meetmeid, mis on vajalikud krediidiasutuse tegevusprotsesside</w:t>
      </w:r>
      <w:r w:rsidR="00BD4AAF" w:rsidRPr="00065D23">
        <w:rPr>
          <w:rFonts w:ascii="Times New Roman" w:hAnsi="Times New Roman" w:cs="Times New Roman"/>
          <w:sz w:val="24"/>
          <w:szCs w:val="24"/>
          <w:shd w:val="clear" w:color="auto" w:fill="FFFFFF"/>
        </w:rPr>
        <w:t xml:space="preserve"> jätkuvaks pidevaks toimimiseks</w:t>
      </w:r>
      <w:r w:rsidRPr="00065D23">
        <w:rPr>
          <w:rFonts w:ascii="Times New Roman" w:hAnsi="Times New Roman" w:cs="Times New Roman"/>
          <w:sz w:val="24"/>
          <w:szCs w:val="24"/>
          <w:shd w:val="clear" w:color="auto" w:fill="FFFFFF"/>
        </w:rPr>
        <w:t xml:space="preserve">, sealhulgas </w:t>
      </w:r>
      <w:r w:rsidR="00BD4AAF" w:rsidRPr="00065D23">
        <w:rPr>
          <w:rFonts w:ascii="Times New Roman" w:hAnsi="Times New Roman" w:cs="Times New Roman"/>
          <w:sz w:val="24"/>
          <w:szCs w:val="24"/>
          <w:shd w:val="clear" w:color="auto" w:fill="FFFFFF"/>
        </w:rPr>
        <w:t>Euroopa Parlamendi ja nõukogu määruse (EL) 2022/2554, mis käsitleb finantssektori digitaalset tegevuskerksust ning millega muudetakse määrusi (EÜ) nr 1060/2009, (EL) nr 648/2012</w:t>
      </w:r>
      <w:r w:rsidR="00302FBB">
        <w:rPr>
          <w:rFonts w:ascii="Times New Roman" w:hAnsi="Times New Roman" w:cs="Times New Roman"/>
          <w:sz w:val="24"/>
          <w:szCs w:val="24"/>
          <w:shd w:val="clear" w:color="auto" w:fill="FFFFFF"/>
        </w:rPr>
        <w:t xml:space="preserve"> ja</w:t>
      </w:r>
      <w:r w:rsidR="00BD4AAF" w:rsidRPr="00065D23">
        <w:rPr>
          <w:rFonts w:ascii="Times New Roman" w:hAnsi="Times New Roman" w:cs="Times New Roman"/>
          <w:sz w:val="24"/>
          <w:szCs w:val="24"/>
          <w:shd w:val="clear" w:color="auto" w:fill="FFFFFF"/>
        </w:rPr>
        <w:t xml:space="preserve"> (EL) nr 600/2014</w:t>
      </w:r>
      <w:r w:rsidR="001D1A64">
        <w:rPr>
          <w:rFonts w:ascii="Times New Roman" w:hAnsi="Times New Roman" w:cs="Times New Roman"/>
          <w:sz w:val="24"/>
          <w:szCs w:val="24"/>
          <w:shd w:val="clear" w:color="auto" w:fill="FFFFFF"/>
        </w:rPr>
        <w:t xml:space="preserve"> </w:t>
      </w:r>
      <w:r w:rsidR="001D1A64" w:rsidRPr="00065D23">
        <w:rPr>
          <w:rFonts w:ascii="Times New Roman" w:hAnsi="Times New Roman" w:cs="Times New Roman"/>
          <w:sz w:val="24"/>
          <w:szCs w:val="24"/>
          <w:shd w:val="clear" w:color="auto" w:fill="FFFFFF"/>
        </w:rPr>
        <w:t>(</w:t>
      </w:r>
      <w:r w:rsidR="001D1A64" w:rsidRPr="00065D23">
        <w:rPr>
          <w:rFonts w:ascii="Times New Roman" w:hAnsi="Times New Roman" w:cs="Times New Roman"/>
          <w:sz w:val="24"/>
          <w:szCs w:val="24"/>
        </w:rPr>
        <w:t>ELT L 333, 27.12.2022, lk 1–79)</w:t>
      </w:r>
      <w:r w:rsidR="00BD4AAF" w:rsidRPr="00065D23">
        <w:rPr>
          <w:rFonts w:ascii="Times New Roman" w:hAnsi="Times New Roman" w:cs="Times New Roman"/>
          <w:sz w:val="24"/>
          <w:szCs w:val="24"/>
          <w:shd w:val="clear" w:color="auto" w:fill="FFFFFF"/>
        </w:rPr>
        <w:t>, kohaselt loodud ja hallatavate</w:t>
      </w:r>
      <w:r w:rsidRPr="00065D23">
        <w:rPr>
          <w:rFonts w:ascii="Times New Roman" w:hAnsi="Times New Roman" w:cs="Times New Roman"/>
          <w:sz w:val="24"/>
          <w:szCs w:val="24"/>
          <w:shd w:val="clear" w:color="auto" w:fill="FFFFFF"/>
        </w:rPr>
        <w:t xml:space="preserve"> võrgu- ja infosüsteemide</w:t>
      </w:r>
      <w:r w:rsidR="00BD4AAF" w:rsidRPr="00065D23">
        <w:rPr>
          <w:rFonts w:ascii="Times New Roman" w:hAnsi="Times New Roman" w:cs="Times New Roman"/>
          <w:sz w:val="24"/>
          <w:szCs w:val="24"/>
          <w:shd w:val="clear" w:color="auto" w:fill="FFFFFF"/>
        </w:rPr>
        <w:t xml:space="preserve"> toimimiseks;“;</w:t>
      </w:r>
    </w:p>
    <w:p w14:paraId="215DCCAB" w14:textId="268188A0" w:rsidR="00B34480" w:rsidRPr="00065D23" w:rsidRDefault="00B34480" w:rsidP="00224A6D">
      <w:pPr>
        <w:jc w:val="both"/>
        <w:rPr>
          <w:rFonts w:ascii="Times New Roman" w:hAnsi="Times New Roman" w:cs="Times New Roman"/>
          <w:sz w:val="24"/>
          <w:szCs w:val="24"/>
          <w:shd w:val="clear" w:color="auto" w:fill="FFFFFF"/>
        </w:rPr>
      </w:pPr>
    </w:p>
    <w:p w14:paraId="292A04FA" w14:textId="3805FD5C" w:rsidR="000B5B90" w:rsidRPr="00065D23" w:rsidRDefault="00471292" w:rsidP="00224A6D">
      <w:pPr>
        <w:jc w:val="both"/>
        <w:rPr>
          <w:rFonts w:ascii="Times New Roman" w:hAnsi="Times New Roman" w:cs="Times New Roman"/>
          <w:bCs/>
          <w:sz w:val="24"/>
          <w:szCs w:val="24"/>
        </w:rPr>
      </w:pPr>
      <w:bookmarkStart w:id="18" w:name="_Hlk117173661"/>
      <w:r>
        <w:rPr>
          <w:rFonts w:ascii="Times New Roman" w:hAnsi="Times New Roman" w:cs="Times New Roman"/>
          <w:b/>
          <w:sz w:val="24"/>
          <w:szCs w:val="24"/>
        </w:rPr>
        <w:t>3</w:t>
      </w:r>
      <w:r w:rsidR="002E0EC3" w:rsidRPr="00065D23">
        <w:rPr>
          <w:rFonts w:ascii="Times New Roman" w:hAnsi="Times New Roman" w:cs="Times New Roman"/>
          <w:b/>
          <w:sz w:val="24"/>
          <w:szCs w:val="24"/>
        </w:rPr>
        <w:t xml:space="preserve">) </w:t>
      </w:r>
      <w:r w:rsidR="002E0EC3" w:rsidRPr="00065D23">
        <w:rPr>
          <w:rFonts w:ascii="Times New Roman" w:hAnsi="Times New Roman" w:cs="Times New Roman"/>
          <w:bCs/>
          <w:sz w:val="24"/>
          <w:szCs w:val="24"/>
        </w:rPr>
        <w:t>paragrahvi 28 lõi</w:t>
      </w:r>
      <w:r w:rsidR="000B5B90" w:rsidRPr="00065D23">
        <w:rPr>
          <w:rFonts w:ascii="Times New Roman" w:hAnsi="Times New Roman" w:cs="Times New Roman"/>
          <w:bCs/>
          <w:sz w:val="24"/>
          <w:szCs w:val="24"/>
        </w:rPr>
        <w:t>get</w:t>
      </w:r>
      <w:r w:rsidR="002E0EC3" w:rsidRPr="00065D23">
        <w:rPr>
          <w:rFonts w:ascii="Times New Roman" w:hAnsi="Times New Roman" w:cs="Times New Roman"/>
          <w:bCs/>
          <w:sz w:val="24"/>
          <w:szCs w:val="24"/>
        </w:rPr>
        <w:t xml:space="preserve"> 5 </w:t>
      </w:r>
      <w:r w:rsidR="000B5B90" w:rsidRPr="00065D23">
        <w:rPr>
          <w:rFonts w:ascii="Times New Roman" w:hAnsi="Times New Roman" w:cs="Times New Roman"/>
          <w:bCs/>
          <w:sz w:val="24"/>
          <w:szCs w:val="24"/>
        </w:rPr>
        <w:t>täiendatakse punktidega 14</w:t>
      </w:r>
      <w:r w:rsidR="000B5B90" w:rsidRPr="00065D23">
        <w:rPr>
          <w:rFonts w:ascii="Times New Roman" w:hAnsi="Times New Roman" w:cs="Times New Roman"/>
          <w:bCs/>
          <w:sz w:val="24"/>
          <w:szCs w:val="24"/>
          <w:vertAlign w:val="superscript"/>
        </w:rPr>
        <w:t>1</w:t>
      </w:r>
      <w:r w:rsidR="000B5B90" w:rsidRPr="00065D23">
        <w:rPr>
          <w:rFonts w:ascii="Times New Roman" w:hAnsi="Times New Roman" w:cs="Times New Roman"/>
          <w:bCs/>
          <w:sz w:val="24"/>
          <w:szCs w:val="24"/>
        </w:rPr>
        <w:t xml:space="preserve"> ja 14</w:t>
      </w:r>
      <w:r w:rsidR="000B5B90" w:rsidRPr="00065D23">
        <w:rPr>
          <w:rFonts w:ascii="Times New Roman" w:hAnsi="Times New Roman" w:cs="Times New Roman"/>
          <w:bCs/>
          <w:sz w:val="24"/>
          <w:szCs w:val="24"/>
          <w:vertAlign w:val="superscript"/>
        </w:rPr>
        <w:t>2</w:t>
      </w:r>
      <w:r w:rsidR="000B5B90" w:rsidRPr="00065D23">
        <w:rPr>
          <w:rFonts w:ascii="Times New Roman" w:hAnsi="Times New Roman" w:cs="Times New Roman"/>
          <w:bCs/>
          <w:sz w:val="24"/>
          <w:szCs w:val="24"/>
        </w:rPr>
        <w:t xml:space="preserve"> järgmises sõnastuses:</w:t>
      </w:r>
    </w:p>
    <w:p w14:paraId="56EC2973" w14:textId="5478FC25" w:rsidR="00AA1641" w:rsidRPr="00065D23" w:rsidRDefault="00AA1641" w:rsidP="00224A6D">
      <w:pPr>
        <w:jc w:val="both"/>
        <w:rPr>
          <w:rFonts w:ascii="Times New Roman" w:hAnsi="Times New Roman" w:cs="Times New Roman"/>
          <w:sz w:val="24"/>
          <w:szCs w:val="24"/>
          <w:shd w:val="clear" w:color="auto" w:fill="FFFFFF"/>
        </w:rPr>
      </w:pPr>
      <w:r w:rsidRPr="00065D23">
        <w:rPr>
          <w:rFonts w:ascii="Times New Roman" w:hAnsi="Times New Roman" w:cs="Times New Roman"/>
          <w:bCs/>
          <w:sz w:val="24"/>
          <w:szCs w:val="24"/>
        </w:rPr>
        <w:t>„</w:t>
      </w:r>
      <w:r w:rsidRPr="00065D23">
        <w:rPr>
          <w:rFonts w:ascii="Times New Roman" w:hAnsi="Times New Roman" w:cs="Times New Roman"/>
          <w:sz w:val="24"/>
          <w:szCs w:val="24"/>
          <w:shd w:val="clear" w:color="auto" w:fill="FFFFFF"/>
        </w:rPr>
        <w:t>14</w:t>
      </w:r>
      <w:r w:rsidR="000B5B90" w:rsidRPr="00065D23">
        <w:rPr>
          <w:rFonts w:ascii="Times New Roman" w:hAnsi="Times New Roman" w:cs="Times New Roman"/>
          <w:sz w:val="24"/>
          <w:szCs w:val="24"/>
          <w:shd w:val="clear" w:color="auto" w:fill="FFFFFF"/>
          <w:vertAlign w:val="superscript"/>
        </w:rPr>
        <w:t>1</w:t>
      </w:r>
      <w:r w:rsidRPr="00065D23">
        <w:rPr>
          <w:rFonts w:ascii="Times New Roman" w:hAnsi="Times New Roman" w:cs="Times New Roman"/>
          <w:sz w:val="24"/>
          <w:szCs w:val="24"/>
          <w:shd w:val="clear" w:color="auto" w:fill="FFFFFF"/>
        </w:rPr>
        <w:t>)</w:t>
      </w:r>
      <w:r w:rsidRPr="00065D23">
        <w:rPr>
          <w:rStyle w:val="tyhik"/>
          <w:rFonts w:ascii="Times New Roman" w:hAnsi="Times New Roman" w:cs="Times New Roman"/>
          <w:sz w:val="24"/>
          <w:szCs w:val="24"/>
          <w:bdr w:val="none" w:sz="0" w:space="0" w:color="auto" w:frame="1"/>
          <w:shd w:val="clear" w:color="auto" w:fill="FFFFFF"/>
        </w:rPr>
        <w:t> </w:t>
      </w:r>
      <w:r w:rsidRPr="00065D23">
        <w:rPr>
          <w:rFonts w:ascii="Times New Roman" w:hAnsi="Times New Roman" w:cs="Times New Roman"/>
          <w:sz w:val="24"/>
          <w:szCs w:val="24"/>
          <w:shd w:val="clear" w:color="auto" w:fill="FFFFFF"/>
        </w:rPr>
        <w:t xml:space="preserve">Euroopa Parlamendi ja nõukogu määruse </w:t>
      </w:r>
      <w:r w:rsidR="00A016DF" w:rsidRPr="00065D23">
        <w:rPr>
          <w:rFonts w:ascii="Times New Roman" w:hAnsi="Times New Roman" w:cs="Times New Roman"/>
          <w:sz w:val="24"/>
          <w:szCs w:val="24"/>
          <w:shd w:val="clear" w:color="auto" w:fill="FFFFFF"/>
        </w:rPr>
        <w:t xml:space="preserve">(EL) 2022/2554 </w:t>
      </w:r>
      <w:r w:rsidRPr="00065D23">
        <w:rPr>
          <w:rFonts w:ascii="Times New Roman" w:hAnsi="Times New Roman" w:cs="Times New Roman"/>
          <w:sz w:val="24"/>
          <w:szCs w:val="24"/>
          <w:shd w:val="clear" w:color="auto" w:fill="FFFFFF"/>
        </w:rPr>
        <w:t>artikli 3 punktis 2</w:t>
      </w:r>
      <w:r w:rsidR="00014BBE" w:rsidRPr="00065D23">
        <w:rPr>
          <w:rFonts w:ascii="Times New Roman" w:hAnsi="Times New Roman" w:cs="Times New Roman"/>
          <w:sz w:val="24"/>
          <w:szCs w:val="24"/>
          <w:shd w:val="clear" w:color="auto" w:fill="FFFFFF"/>
        </w:rPr>
        <w:t>3</w:t>
      </w:r>
      <w:r w:rsidRPr="00065D23">
        <w:rPr>
          <w:rFonts w:ascii="Times New Roman" w:hAnsi="Times New Roman" w:cs="Times New Roman"/>
          <w:sz w:val="24"/>
          <w:szCs w:val="24"/>
          <w:shd w:val="clear" w:color="auto" w:fill="FFFFFF"/>
        </w:rPr>
        <w:t xml:space="preserve"> nimetatud</w:t>
      </w:r>
      <w:bookmarkStart w:id="19" w:name="_Hlk117174508"/>
      <w:r w:rsidRPr="00065D23">
        <w:rPr>
          <w:rFonts w:ascii="Times New Roman" w:hAnsi="Times New Roman" w:cs="Times New Roman"/>
          <w:sz w:val="24"/>
          <w:szCs w:val="24"/>
          <w:shd w:val="clear" w:color="auto" w:fill="FFFFFF"/>
        </w:rPr>
        <w:t xml:space="preserve"> kriitilise tähtsusega kolmandast isikust info- ja tehnoloogiateenuse osutaja</w:t>
      </w:r>
      <w:bookmarkEnd w:id="19"/>
      <w:r w:rsidR="000B5B90" w:rsidRPr="00065D23">
        <w:rPr>
          <w:rFonts w:ascii="Times New Roman" w:hAnsi="Times New Roman" w:cs="Times New Roman"/>
          <w:sz w:val="24"/>
          <w:szCs w:val="24"/>
          <w:shd w:val="clear" w:color="auto" w:fill="FFFFFF"/>
        </w:rPr>
        <w:t xml:space="preserve"> andmed</w:t>
      </w:r>
      <w:r w:rsidRPr="00065D23">
        <w:rPr>
          <w:rFonts w:ascii="Times New Roman" w:hAnsi="Times New Roman" w:cs="Times New Roman"/>
          <w:sz w:val="24"/>
          <w:szCs w:val="24"/>
          <w:shd w:val="clear" w:color="auto" w:fill="FFFFFF"/>
        </w:rPr>
        <w:t>;</w:t>
      </w:r>
    </w:p>
    <w:bookmarkEnd w:id="18"/>
    <w:p w14:paraId="5B077567" w14:textId="1DA22256" w:rsidR="00AA1641" w:rsidRPr="00065D23" w:rsidRDefault="00AA1641" w:rsidP="00224A6D">
      <w:pPr>
        <w:jc w:val="both"/>
        <w:rPr>
          <w:rStyle w:val="DeltaViewInsertion"/>
          <w:rFonts w:ascii="Times New Roman" w:hAnsi="Times New Roman" w:cs="Times New Roman"/>
          <w:b w:val="0"/>
          <w:color w:val="auto"/>
          <w:w w:val="0"/>
          <w:sz w:val="24"/>
          <w:szCs w:val="24"/>
          <w:lang w:val="en-US"/>
        </w:rPr>
      </w:pPr>
      <w:r w:rsidRPr="00065D23">
        <w:rPr>
          <w:rFonts w:ascii="Times New Roman" w:hAnsi="Times New Roman" w:cs="Times New Roman"/>
          <w:sz w:val="24"/>
          <w:szCs w:val="24"/>
          <w:shd w:val="clear" w:color="auto" w:fill="FFFFFF"/>
        </w:rPr>
        <w:t>14</w:t>
      </w:r>
      <w:r w:rsidR="000B5B90" w:rsidRPr="00065D23">
        <w:rPr>
          <w:rFonts w:ascii="Times New Roman" w:hAnsi="Times New Roman" w:cs="Times New Roman"/>
          <w:sz w:val="24"/>
          <w:szCs w:val="24"/>
          <w:shd w:val="clear" w:color="auto" w:fill="FFFFFF"/>
          <w:vertAlign w:val="superscript"/>
        </w:rPr>
        <w:t>2</w:t>
      </w:r>
      <w:r w:rsidRPr="00065D23">
        <w:rPr>
          <w:rFonts w:ascii="Times New Roman" w:hAnsi="Times New Roman" w:cs="Times New Roman"/>
          <w:sz w:val="24"/>
          <w:szCs w:val="24"/>
          <w:shd w:val="clear" w:color="auto" w:fill="FFFFFF"/>
        </w:rPr>
        <w:t xml:space="preserve">) </w:t>
      </w:r>
      <w:r w:rsidR="000B5B90" w:rsidRPr="00065D23">
        <w:rPr>
          <w:rFonts w:ascii="Times New Roman" w:hAnsi="Times New Roman" w:cs="Times New Roman"/>
          <w:sz w:val="24"/>
          <w:szCs w:val="24"/>
          <w:shd w:val="clear" w:color="auto" w:fill="FFFFFF"/>
        </w:rPr>
        <w:t xml:space="preserve">Euroopa Parlamendi ja nõukogu määruse </w:t>
      </w:r>
      <w:r w:rsidR="00A016DF" w:rsidRPr="00065D23">
        <w:rPr>
          <w:rFonts w:ascii="Times New Roman" w:hAnsi="Times New Roman" w:cs="Times New Roman"/>
          <w:sz w:val="24"/>
          <w:szCs w:val="24"/>
          <w:shd w:val="clear" w:color="auto" w:fill="FFFFFF"/>
        </w:rPr>
        <w:t xml:space="preserve">(EL) 2022/2554 </w:t>
      </w:r>
      <w:r w:rsidR="00007428">
        <w:rPr>
          <w:rFonts w:ascii="Times New Roman" w:hAnsi="Times New Roman" w:cs="Times New Roman"/>
          <w:sz w:val="24"/>
          <w:szCs w:val="24"/>
          <w:shd w:val="clear" w:color="auto" w:fill="FFFFFF"/>
        </w:rPr>
        <w:t>IV</w:t>
      </w:r>
      <w:r w:rsidR="001D1A64">
        <w:rPr>
          <w:rFonts w:ascii="Times New Roman" w:hAnsi="Times New Roman" w:cs="Times New Roman"/>
          <w:sz w:val="24"/>
          <w:szCs w:val="24"/>
          <w:shd w:val="clear" w:color="auto" w:fill="FFFFFF"/>
        </w:rPr>
        <w:t xml:space="preserve"> peatüki </w:t>
      </w:r>
      <w:r w:rsidR="000B5B90" w:rsidRPr="00065D23">
        <w:rPr>
          <w:rFonts w:ascii="Times New Roman" w:hAnsi="Times New Roman" w:cs="Times New Roman"/>
          <w:sz w:val="24"/>
          <w:szCs w:val="24"/>
          <w:shd w:val="clear" w:color="auto" w:fill="FFFFFF"/>
        </w:rPr>
        <w:t>kohase</w:t>
      </w:r>
      <w:r w:rsidR="001D1A64">
        <w:rPr>
          <w:rFonts w:ascii="Times New Roman" w:hAnsi="Times New Roman" w:cs="Times New Roman"/>
          <w:sz w:val="24"/>
          <w:szCs w:val="24"/>
          <w:shd w:val="clear" w:color="auto" w:fill="FFFFFF"/>
        </w:rPr>
        <w:t>d</w:t>
      </w:r>
      <w:r w:rsidR="000B5B90" w:rsidRPr="00065D23">
        <w:rPr>
          <w:rFonts w:ascii="Times New Roman" w:hAnsi="Times New Roman" w:cs="Times New Roman"/>
          <w:sz w:val="24"/>
          <w:szCs w:val="24"/>
          <w:shd w:val="clear" w:color="auto" w:fill="FFFFFF"/>
        </w:rPr>
        <w:t xml:space="preserve"> </w:t>
      </w:r>
      <w:r w:rsidRPr="00065D23">
        <w:rPr>
          <w:rFonts w:ascii="Times New Roman" w:eastAsia="Times New Roman" w:hAnsi="Times New Roman" w:cs="Times New Roman"/>
          <w:sz w:val="24"/>
          <w:szCs w:val="24"/>
          <w:shd w:val="clear" w:color="auto" w:fill="FFFFFF"/>
          <w:lang w:eastAsia="et-EE"/>
        </w:rPr>
        <w:t>digitaalse tegevuskerksuse testi</w:t>
      </w:r>
      <w:r w:rsidR="001D1A64">
        <w:rPr>
          <w:rFonts w:ascii="Times New Roman" w:eastAsia="Times New Roman" w:hAnsi="Times New Roman" w:cs="Times New Roman"/>
          <w:sz w:val="24"/>
          <w:szCs w:val="24"/>
          <w:shd w:val="clear" w:color="auto" w:fill="FFFFFF"/>
          <w:lang w:eastAsia="et-EE"/>
        </w:rPr>
        <w:t>mise</w:t>
      </w:r>
      <w:r w:rsidRPr="00065D23">
        <w:rPr>
          <w:rFonts w:ascii="Times New Roman" w:eastAsia="Times New Roman" w:hAnsi="Times New Roman" w:cs="Times New Roman"/>
          <w:sz w:val="24"/>
          <w:szCs w:val="24"/>
          <w:shd w:val="clear" w:color="auto" w:fill="FFFFFF"/>
          <w:lang w:eastAsia="et-EE"/>
        </w:rPr>
        <w:t xml:space="preserve"> tulemused;</w:t>
      </w:r>
      <w:ins w:id="20" w:author="Aili Sandre" w:date="2024-03-18T11:09:00Z">
        <w:r w:rsidR="005D64AB">
          <w:rPr>
            <w:rFonts w:ascii="Times New Roman" w:eastAsia="Times New Roman" w:hAnsi="Times New Roman" w:cs="Times New Roman"/>
            <w:sz w:val="24"/>
            <w:szCs w:val="24"/>
            <w:shd w:val="clear" w:color="auto" w:fill="FFFFFF"/>
            <w:lang w:eastAsia="et-EE"/>
          </w:rPr>
          <w:t>“</w:t>
        </w:r>
      </w:ins>
      <w:del w:id="21" w:author="Aili Sandre" w:date="2024-03-18T11:09:00Z">
        <w:r w:rsidRPr="00065D23" w:rsidDel="005D64AB">
          <w:rPr>
            <w:rFonts w:ascii="Times New Roman" w:eastAsia="Times New Roman" w:hAnsi="Times New Roman" w:cs="Times New Roman"/>
            <w:sz w:val="24"/>
            <w:szCs w:val="24"/>
            <w:shd w:val="clear" w:color="auto" w:fill="FFFFFF"/>
            <w:lang w:eastAsia="et-EE"/>
          </w:rPr>
          <w:delText>”</w:delText>
        </w:r>
      </w:del>
      <w:r w:rsidRPr="00065D23">
        <w:rPr>
          <w:rFonts w:ascii="Times New Roman" w:eastAsia="Times New Roman" w:hAnsi="Times New Roman" w:cs="Times New Roman"/>
          <w:sz w:val="24"/>
          <w:szCs w:val="24"/>
          <w:shd w:val="clear" w:color="auto" w:fill="FFFFFF"/>
          <w:lang w:eastAsia="et-EE"/>
        </w:rPr>
        <w:t>;</w:t>
      </w:r>
    </w:p>
    <w:p w14:paraId="094B615B" w14:textId="3CFF11C5" w:rsidR="00AA1641" w:rsidRPr="00065D23" w:rsidRDefault="00AA1641" w:rsidP="00224A6D">
      <w:pPr>
        <w:jc w:val="both"/>
        <w:rPr>
          <w:rFonts w:ascii="Times New Roman" w:hAnsi="Times New Roman" w:cs="Times New Roman"/>
          <w:bCs/>
          <w:sz w:val="24"/>
          <w:szCs w:val="24"/>
        </w:rPr>
      </w:pPr>
    </w:p>
    <w:p w14:paraId="0CA51ACD" w14:textId="54C44CD9" w:rsidR="002E0EC3" w:rsidRPr="00065D23" w:rsidRDefault="00471292" w:rsidP="00224A6D">
      <w:pPr>
        <w:jc w:val="both"/>
        <w:rPr>
          <w:rFonts w:ascii="Times New Roman" w:hAnsi="Times New Roman" w:cs="Times New Roman"/>
          <w:sz w:val="24"/>
          <w:szCs w:val="24"/>
          <w:shd w:val="clear" w:color="auto" w:fill="FFFFFF"/>
        </w:rPr>
      </w:pPr>
      <w:r>
        <w:rPr>
          <w:rFonts w:ascii="Times New Roman" w:hAnsi="Times New Roman" w:cs="Times New Roman"/>
          <w:b/>
          <w:sz w:val="24"/>
          <w:szCs w:val="24"/>
        </w:rPr>
        <w:t>4</w:t>
      </w:r>
      <w:r w:rsidR="00ED1AC8" w:rsidRPr="00065D23">
        <w:rPr>
          <w:rFonts w:ascii="Times New Roman" w:hAnsi="Times New Roman" w:cs="Times New Roman"/>
          <w:b/>
          <w:sz w:val="24"/>
          <w:szCs w:val="24"/>
        </w:rPr>
        <w:t xml:space="preserve">) </w:t>
      </w:r>
      <w:r w:rsidR="00ED1AC8" w:rsidRPr="00065D23">
        <w:rPr>
          <w:rFonts w:ascii="Times New Roman" w:hAnsi="Times New Roman" w:cs="Times New Roman"/>
          <w:bCs/>
          <w:sz w:val="24"/>
          <w:szCs w:val="24"/>
        </w:rPr>
        <w:t>paragrahvi 29 lõike 1 punkti</w:t>
      </w:r>
      <w:r w:rsidR="00DC251E" w:rsidRPr="00065D23">
        <w:rPr>
          <w:rFonts w:ascii="Times New Roman" w:hAnsi="Times New Roman" w:cs="Times New Roman"/>
          <w:bCs/>
          <w:sz w:val="24"/>
          <w:szCs w:val="24"/>
        </w:rPr>
        <w:t>s</w:t>
      </w:r>
      <w:r w:rsidR="00ED1AC8" w:rsidRPr="00065D23">
        <w:rPr>
          <w:rFonts w:ascii="Times New Roman" w:hAnsi="Times New Roman" w:cs="Times New Roman"/>
          <w:bCs/>
          <w:sz w:val="24"/>
          <w:szCs w:val="24"/>
        </w:rPr>
        <w:t xml:space="preserve"> 5 </w:t>
      </w:r>
      <w:r w:rsidR="00DC251E" w:rsidRPr="00065D23">
        <w:rPr>
          <w:rFonts w:ascii="Times New Roman" w:hAnsi="Times New Roman" w:cs="Times New Roman"/>
          <w:bCs/>
          <w:sz w:val="24"/>
          <w:szCs w:val="24"/>
        </w:rPr>
        <w:t>asendatakse tekstiosa „tegevuse jätkumine“ tekstiosaga „</w:t>
      </w:r>
      <w:r w:rsidR="00DC251E" w:rsidRPr="00065D23">
        <w:rPr>
          <w:rFonts w:ascii="Times New Roman" w:hAnsi="Times New Roman" w:cs="Times New Roman"/>
          <w:sz w:val="24"/>
          <w:szCs w:val="24"/>
          <w:shd w:val="clear" w:color="auto" w:fill="FFFFFF"/>
        </w:rPr>
        <w:t>tegevuse jätkumine ja digitaalne tegevuskerksus“;</w:t>
      </w:r>
    </w:p>
    <w:p w14:paraId="41AD04FF" w14:textId="25A58B4C" w:rsidR="00DC251E" w:rsidRPr="00065D23" w:rsidRDefault="00DC251E" w:rsidP="00224A6D">
      <w:pPr>
        <w:jc w:val="both"/>
        <w:rPr>
          <w:rFonts w:ascii="Times New Roman" w:hAnsi="Times New Roman" w:cs="Times New Roman"/>
          <w:sz w:val="24"/>
          <w:szCs w:val="24"/>
          <w:shd w:val="clear" w:color="auto" w:fill="FFFFFF"/>
        </w:rPr>
      </w:pPr>
    </w:p>
    <w:p w14:paraId="5ADDA239" w14:textId="7F2294A7" w:rsidR="00DC251E" w:rsidRPr="00065D23" w:rsidRDefault="00471292" w:rsidP="00224A6D">
      <w:pPr>
        <w:jc w:val="both"/>
        <w:rPr>
          <w:rFonts w:ascii="Times New Roman" w:hAnsi="Times New Roman" w:cs="Times New Roman"/>
          <w:sz w:val="24"/>
          <w:szCs w:val="24"/>
          <w:shd w:val="clear" w:color="auto" w:fill="FFFFFF"/>
        </w:rPr>
      </w:pPr>
      <w:r w:rsidRPr="00152971">
        <w:rPr>
          <w:rFonts w:ascii="Times New Roman" w:hAnsi="Times New Roman" w:cs="Times New Roman"/>
          <w:b/>
          <w:bCs/>
          <w:sz w:val="24"/>
          <w:szCs w:val="24"/>
          <w:shd w:val="clear" w:color="auto" w:fill="FFFFFF"/>
        </w:rPr>
        <w:t>5</w:t>
      </w:r>
      <w:r w:rsidR="00DC251E" w:rsidRPr="00152971">
        <w:rPr>
          <w:rFonts w:ascii="Times New Roman" w:hAnsi="Times New Roman" w:cs="Times New Roman"/>
          <w:b/>
          <w:bCs/>
          <w:sz w:val="24"/>
          <w:szCs w:val="24"/>
          <w:shd w:val="clear" w:color="auto" w:fill="FFFFFF"/>
        </w:rPr>
        <w:t>)</w:t>
      </w:r>
      <w:r w:rsidR="00DC251E" w:rsidRPr="00065D23">
        <w:rPr>
          <w:rFonts w:ascii="Times New Roman" w:hAnsi="Times New Roman" w:cs="Times New Roman"/>
          <w:sz w:val="24"/>
          <w:szCs w:val="24"/>
          <w:shd w:val="clear" w:color="auto" w:fill="FFFFFF"/>
        </w:rPr>
        <w:t xml:space="preserve"> paragrahvi 29 lõike 1 punktis 8 asendatakse tekstiosa „süsteemide kirjeldus“ tekstiosaga </w:t>
      </w:r>
      <w:r w:rsidR="00DC251E" w:rsidRPr="00876A7E">
        <w:rPr>
          <w:rFonts w:ascii="Times New Roman" w:hAnsi="Times New Roman" w:cs="Times New Roman"/>
          <w:sz w:val="24"/>
          <w:szCs w:val="24"/>
          <w:shd w:val="clear" w:color="auto" w:fill="FFFFFF"/>
        </w:rPr>
        <w:t xml:space="preserve">„süsteemide kirjeldus, sealhulgas </w:t>
      </w:r>
      <w:proofErr w:type="spellStart"/>
      <w:r w:rsidR="00D00DDB" w:rsidRPr="00A11F42">
        <w:rPr>
          <w:rFonts w:ascii="Times New Roman" w:hAnsi="Times New Roman" w:cs="Times New Roman"/>
          <w:sz w:val="24"/>
          <w:szCs w:val="24"/>
          <w:shd w:val="clear" w:color="auto" w:fill="FFFFFF"/>
        </w:rPr>
        <w:t>küberturvalisuse</w:t>
      </w:r>
      <w:proofErr w:type="spellEnd"/>
      <w:r w:rsidR="00D00DDB" w:rsidRPr="00A11F42">
        <w:rPr>
          <w:rFonts w:ascii="Times New Roman" w:hAnsi="Times New Roman" w:cs="Times New Roman"/>
          <w:sz w:val="24"/>
          <w:szCs w:val="24"/>
          <w:shd w:val="clear" w:color="auto" w:fill="FFFFFF"/>
        </w:rPr>
        <w:t xml:space="preserve"> seaduse § 2 punktis 1</w:t>
      </w:r>
      <w:r w:rsidR="00A016DF" w:rsidRPr="00876A7E">
        <w:rPr>
          <w:rFonts w:ascii="Times New Roman" w:hAnsi="Times New Roman" w:cs="Times New Roman"/>
          <w:sz w:val="24"/>
          <w:szCs w:val="24"/>
          <w:shd w:val="clear" w:color="auto" w:fill="FFFFFF"/>
        </w:rPr>
        <w:t xml:space="preserve"> </w:t>
      </w:r>
      <w:r w:rsidR="00DC251E" w:rsidRPr="00876A7E">
        <w:rPr>
          <w:rFonts w:ascii="Times New Roman" w:hAnsi="Times New Roman" w:cs="Times New Roman"/>
          <w:sz w:val="24"/>
          <w:szCs w:val="24"/>
          <w:shd w:val="clear" w:color="auto" w:fill="FFFFFF"/>
        </w:rPr>
        <w:t>sätestatud võrgu- ja infosüsteemide kirjeldus“;</w:t>
      </w:r>
    </w:p>
    <w:p w14:paraId="60A69491" w14:textId="77777777" w:rsidR="00AA1641" w:rsidRPr="00065D23" w:rsidRDefault="00AA1641" w:rsidP="00224A6D">
      <w:pPr>
        <w:jc w:val="both"/>
        <w:rPr>
          <w:rFonts w:ascii="Times New Roman" w:hAnsi="Times New Roman" w:cs="Times New Roman"/>
          <w:b/>
          <w:sz w:val="24"/>
          <w:szCs w:val="24"/>
        </w:rPr>
      </w:pPr>
    </w:p>
    <w:p w14:paraId="5263270F" w14:textId="49D0E1A5" w:rsidR="00B34480" w:rsidRPr="00065D23" w:rsidRDefault="00471292" w:rsidP="00224A6D">
      <w:pPr>
        <w:jc w:val="both"/>
        <w:rPr>
          <w:rFonts w:ascii="Times New Roman" w:hAnsi="Times New Roman" w:cs="Times New Roman"/>
          <w:bCs/>
          <w:sz w:val="24"/>
          <w:szCs w:val="24"/>
        </w:rPr>
      </w:pPr>
      <w:bookmarkStart w:id="22" w:name="_Hlk117175494"/>
      <w:r>
        <w:rPr>
          <w:rFonts w:ascii="Times New Roman" w:hAnsi="Times New Roman" w:cs="Times New Roman"/>
          <w:b/>
          <w:sz w:val="24"/>
          <w:szCs w:val="24"/>
        </w:rPr>
        <w:t>6</w:t>
      </w:r>
      <w:r w:rsidR="00B34480" w:rsidRPr="00065D23">
        <w:rPr>
          <w:rFonts w:ascii="Times New Roman" w:hAnsi="Times New Roman" w:cs="Times New Roman"/>
          <w:b/>
          <w:sz w:val="24"/>
          <w:szCs w:val="24"/>
        </w:rPr>
        <w:t>)</w:t>
      </w:r>
      <w:r w:rsidR="00B34480" w:rsidRPr="00065D23">
        <w:rPr>
          <w:rFonts w:ascii="Times New Roman" w:hAnsi="Times New Roman" w:cs="Times New Roman"/>
          <w:bCs/>
          <w:sz w:val="24"/>
          <w:szCs w:val="24"/>
        </w:rPr>
        <w:t xml:space="preserve"> </w:t>
      </w:r>
      <w:r w:rsidR="00BA5811" w:rsidRPr="00065D23">
        <w:rPr>
          <w:rFonts w:ascii="Times New Roman" w:hAnsi="Times New Roman" w:cs="Times New Roman"/>
          <w:bCs/>
          <w:sz w:val="24"/>
          <w:szCs w:val="24"/>
        </w:rPr>
        <w:t>paragrahvi 33 lõi</w:t>
      </w:r>
      <w:r w:rsidR="009560B2" w:rsidRPr="00065D23">
        <w:rPr>
          <w:rFonts w:ascii="Times New Roman" w:hAnsi="Times New Roman" w:cs="Times New Roman"/>
          <w:bCs/>
          <w:sz w:val="24"/>
          <w:szCs w:val="24"/>
        </w:rPr>
        <w:t>ke</w:t>
      </w:r>
      <w:r w:rsidR="00BA5811" w:rsidRPr="00065D23">
        <w:rPr>
          <w:rFonts w:ascii="Times New Roman" w:hAnsi="Times New Roman" w:cs="Times New Roman"/>
          <w:bCs/>
          <w:sz w:val="24"/>
          <w:szCs w:val="24"/>
        </w:rPr>
        <w:t xml:space="preserve"> 4 </w:t>
      </w:r>
      <w:r w:rsidR="009560B2" w:rsidRPr="00065D23">
        <w:rPr>
          <w:rFonts w:ascii="Times New Roman" w:hAnsi="Times New Roman" w:cs="Times New Roman"/>
          <w:bCs/>
          <w:sz w:val="24"/>
          <w:szCs w:val="24"/>
        </w:rPr>
        <w:t xml:space="preserve">punkt 4 </w:t>
      </w:r>
      <w:r w:rsidR="00BA5811" w:rsidRPr="00065D23">
        <w:rPr>
          <w:rFonts w:ascii="Times New Roman" w:hAnsi="Times New Roman" w:cs="Times New Roman"/>
          <w:bCs/>
          <w:sz w:val="24"/>
          <w:szCs w:val="24"/>
        </w:rPr>
        <w:t>muudetakse ja sõnastatakse järgmiselt:</w:t>
      </w:r>
    </w:p>
    <w:p w14:paraId="4AF388FF" w14:textId="674C33B2" w:rsidR="00BA5811" w:rsidRPr="00065D23" w:rsidRDefault="00BA5811" w:rsidP="00224A6D">
      <w:pPr>
        <w:jc w:val="both"/>
        <w:rPr>
          <w:rFonts w:ascii="Times New Roman" w:hAnsi="Times New Roman" w:cs="Times New Roman"/>
          <w:bCs/>
          <w:sz w:val="24"/>
          <w:szCs w:val="24"/>
        </w:rPr>
      </w:pPr>
      <w:bookmarkStart w:id="23" w:name="_Hlk160773524"/>
      <w:r w:rsidRPr="00065D23">
        <w:rPr>
          <w:rFonts w:ascii="Times New Roman" w:hAnsi="Times New Roman" w:cs="Times New Roman"/>
          <w:bCs/>
          <w:sz w:val="24"/>
          <w:szCs w:val="24"/>
        </w:rPr>
        <w:lastRenderedPageBreak/>
        <w:t xml:space="preserve">„4) krediidiasutuse teenuslepingute, sealhulgas info- ja </w:t>
      </w:r>
      <w:r w:rsidR="00DF6D5B" w:rsidRPr="00065D23">
        <w:rPr>
          <w:rFonts w:ascii="Times New Roman" w:hAnsi="Times New Roman" w:cs="Times New Roman"/>
          <w:bCs/>
          <w:sz w:val="24"/>
          <w:szCs w:val="24"/>
        </w:rPr>
        <w:t>kommunikatsiooni</w:t>
      </w:r>
      <w:r w:rsidRPr="00065D23">
        <w:rPr>
          <w:rFonts w:ascii="Times New Roman" w:hAnsi="Times New Roman" w:cs="Times New Roman"/>
          <w:bCs/>
          <w:sz w:val="24"/>
          <w:szCs w:val="24"/>
        </w:rPr>
        <w:t>tehnoloogia</w:t>
      </w:r>
      <w:r w:rsidR="00DF6D5B" w:rsidRPr="00065D23">
        <w:rPr>
          <w:rFonts w:ascii="Times New Roman" w:hAnsi="Times New Roman" w:cs="Times New Roman"/>
          <w:bCs/>
          <w:sz w:val="24"/>
          <w:szCs w:val="24"/>
        </w:rPr>
        <w:t xml:space="preserve"> </w:t>
      </w:r>
      <w:r w:rsidRPr="00065D23">
        <w:rPr>
          <w:rFonts w:ascii="Times New Roman" w:hAnsi="Times New Roman" w:cs="Times New Roman"/>
          <w:bCs/>
          <w:sz w:val="24"/>
          <w:szCs w:val="24"/>
        </w:rPr>
        <w:t>teenus</w:t>
      </w:r>
      <w:r w:rsidR="00DF6D5B" w:rsidRPr="00065D23">
        <w:rPr>
          <w:rFonts w:ascii="Times New Roman" w:hAnsi="Times New Roman" w:cs="Times New Roman"/>
          <w:bCs/>
          <w:sz w:val="24"/>
          <w:szCs w:val="24"/>
        </w:rPr>
        <w:t xml:space="preserve">e </w:t>
      </w:r>
      <w:r w:rsidR="000A3A12" w:rsidRPr="00065D23">
        <w:rPr>
          <w:rFonts w:ascii="Times New Roman" w:hAnsi="Times New Roman" w:cs="Times New Roman"/>
          <w:bCs/>
          <w:sz w:val="24"/>
          <w:szCs w:val="24"/>
        </w:rPr>
        <w:t xml:space="preserve">osutamisega seotud </w:t>
      </w:r>
      <w:r w:rsidRPr="00065D23">
        <w:rPr>
          <w:rFonts w:ascii="Times New Roman" w:hAnsi="Times New Roman" w:cs="Times New Roman"/>
          <w:bCs/>
          <w:sz w:val="24"/>
          <w:szCs w:val="24"/>
        </w:rPr>
        <w:t xml:space="preserve">lepingute </w:t>
      </w:r>
      <w:r w:rsidR="00F07DF7" w:rsidRPr="00065D23">
        <w:rPr>
          <w:rFonts w:ascii="Times New Roman" w:hAnsi="Times New Roman" w:cs="Times New Roman"/>
          <w:bCs/>
          <w:sz w:val="24"/>
          <w:szCs w:val="24"/>
        </w:rPr>
        <w:t>püsivus</w:t>
      </w:r>
      <w:r w:rsidR="00DF6D5B" w:rsidRPr="00065D23">
        <w:rPr>
          <w:rFonts w:ascii="Times New Roman" w:hAnsi="Times New Roman" w:cs="Times New Roman"/>
          <w:bCs/>
          <w:sz w:val="24"/>
          <w:szCs w:val="24"/>
        </w:rPr>
        <w:t xml:space="preserve"> </w:t>
      </w:r>
      <w:r w:rsidRPr="00065D23">
        <w:rPr>
          <w:rFonts w:ascii="Times New Roman" w:hAnsi="Times New Roman" w:cs="Times New Roman"/>
          <w:bCs/>
          <w:sz w:val="24"/>
          <w:szCs w:val="24"/>
        </w:rPr>
        <w:t>ja täielikult täitmisele pööratavus krediidiasutuse kriisilahendusmenetluse korral;“;</w:t>
      </w:r>
    </w:p>
    <w:bookmarkEnd w:id="23"/>
    <w:p w14:paraId="693CA2C2" w14:textId="31F0650F" w:rsidR="00BA5811" w:rsidRPr="00065D23" w:rsidRDefault="00BA5811" w:rsidP="00224A6D">
      <w:pPr>
        <w:jc w:val="both"/>
        <w:rPr>
          <w:rFonts w:ascii="Times New Roman" w:hAnsi="Times New Roman" w:cs="Times New Roman"/>
          <w:b/>
          <w:sz w:val="24"/>
          <w:szCs w:val="24"/>
        </w:rPr>
      </w:pPr>
    </w:p>
    <w:p w14:paraId="6E61CEEE" w14:textId="1F04DD17" w:rsidR="009560B2" w:rsidRPr="00065D23" w:rsidRDefault="00471292" w:rsidP="00224A6D">
      <w:pPr>
        <w:jc w:val="both"/>
        <w:rPr>
          <w:rFonts w:ascii="Times New Roman" w:hAnsi="Times New Roman" w:cs="Times New Roman"/>
          <w:b/>
          <w:sz w:val="24"/>
          <w:szCs w:val="24"/>
        </w:rPr>
      </w:pPr>
      <w:r>
        <w:rPr>
          <w:rFonts w:ascii="Times New Roman" w:hAnsi="Times New Roman" w:cs="Times New Roman"/>
          <w:b/>
          <w:sz w:val="24"/>
          <w:szCs w:val="24"/>
        </w:rPr>
        <w:t>7</w:t>
      </w:r>
      <w:r w:rsidR="009560B2" w:rsidRPr="00065D23">
        <w:rPr>
          <w:rFonts w:ascii="Times New Roman" w:hAnsi="Times New Roman" w:cs="Times New Roman"/>
          <w:b/>
          <w:sz w:val="24"/>
          <w:szCs w:val="24"/>
        </w:rPr>
        <w:t xml:space="preserve">) </w:t>
      </w:r>
      <w:r w:rsidR="009560B2" w:rsidRPr="00065D23">
        <w:rPr>
          <w:rFonts w:ascii="Times New Roman" w:hAnsi="Times New Roman" w:cs="Times New Roman"/>
          <w:bCs/>
          <w:sz w:val="24"/>
          <w:szCs w:val="24"/>
        </w:rPr>
        <w:t>paragrahvi 33 lõiget 4 täiendatakse punktiga 4</w:t>
      </w:r>
      <w:r w:rsidR="009560B2" w:rsidRPr="00065D23">
        <w:rPr>
          <w:rFonts w:ascii="Times New Roman" w:hAnsi="Times New Roman" w:cs="Times New Roman"/>
          <w:bCs/>
          <w:sz w:val="24"/>
          <w:szCs w:val="24"/>
          <w:vertAlign w:val="superscript"/>
        </w:rPr>
        <w:t>1</w:t>
      </w:r>
      <w:r w:rsidR="009560B2" w:rsidRPr="00065D23">
        <w:rPr>
          <w:rFonts w:ascii="Times New Roman" w:hAnsi="Times New Roman" w:cs="Times New Roman"/>
          <w:bCs/>
          <w:sz w:val="24"/>
          <w:szCs w:val="24"/>
        </w:rPr>
        <w:t xml:space="preserve"> järgmises sõnastuses:</w:t>
      </w:r>
    </w:p>
    <w:p w14:paraId="3EE60608" w14:textId="2E3C15BD" w:rsidR="009560B2" w:rsidRPr="00065D23" w:rsidRDefault="009560B2" w:rsidP="00224A6D">
      <w:pPr>
        <w:jc w:val="both"/>
        <w:rPr>
          <w:rFonts w:ascii="Times New Roman" w:hAnsi="Times New Roman" w:cs="Times New Roman"/>
          <w:iCs/>
          <w:sz w:val="24"/>
          <w:szCs w:val="24"/>
        </w:rPr>
      </w:pPr>
      <w:r w:rsidRPr="00065D23">
        <w:rPr>
          <w:rFonts w:ascii="Times New Roman" w:hAnsi="Times New Roman" w:cs="Times New Roman"/>
          <w:iCs/>
          <w:sz w:val="24"/>
          <w:szCs w:val="24"/>
        </w:rPr>
        <w:t>„4</w:t>
      </w:r>
      <w:r w:rsidRPr="00065D23">
        <w:rPr>
          <w:rFonts w:ascii="Times New Roman" w:hAnsi="Times New Roman" w:cs="Times New Roman"/>
          <w:iCs/>
          <w:sz w:val="24"/>
          <w:szCs w:val="24"/>
          <w:vertAlign w:val="superscript"/>
        </w:rPr>
        <w:t>1</w:t>
      </w:r>
      <w:r w:rsidRPr="00065D23">
        <w:rPr>
          <w:rFonts w:ascii="Times New Roman" w:hAnsi="Times New Roman" w:cs="Times New Roman"/>
          <w:iCs/>
          <w:sz w:val="24"/>
          <w:szCs w:val="24"/>
        </w:rPr>
        <w:t>) kriitilisi funktsioone ja põhi</w:t>
      </w:r>
      <w:r w:rsidR="000A5220" w:rsidRPr="00065D23">
        <w:rPr>
          <w:rFonts w:ascii="Times New Roman" w:hAnsi="Times New Roman" w:cs="Times New Roman"/>
          <w:iCs/>
          <w:sz w:val="24"/>
          <w:szCs w:val="24"/>
        </w:rPr>
        <w:t>äriliine</w:t>
      </w:r>
      <w:r w:rsidRPr="00065D23">
        <w:rPr>
          <w:rFonts w:ascii="Times New Roman" w:hAnsi="Times New Roman" w:cs="Times New Roman"/>
          <w:iCs/>
          <w:sz w:val="24"/>
          <w:szCs w:val="24"/>
        </w:rPr>
        <w:t xml:space="preserve"> toetavate võrgu</w:t>
      </w:r>
      <w:ins w:id="24" w:author="Aili Sandre" w:date="2024-03-15T12:02:00Z">
        <w:r w:rsidR="00F668E5">
          <w:rPr>
            <w:rFonts w:ascii="Times New Roman" w:hAnsi="Times New Roman" w:cs="Times New Roman"/>
            <w:iCs/>
            <w:sz w:val="24"/>
            <w:szCs w:val="24"/>
          </w:rPr>
          <w:t>-</w:t>
        </w:r>
      </w:ins>
      <w:r w:rsidRPr="00065D23">
        <w:rPr>
          <w:rFonts w:ascii="Times New Roman" w:hAnsi="Times New Roman" w:cs="Times New Roman"/>
          <w:iCs/>
          <w:sz w:val="24"/>
          <w:szCs w:val="24"/>
        </w:rPr>
        <w:t xml:space="preserve"> ja </w:t>
      </w:r>
      <w:del w:id="25" w:author="Aili Sandre" w:date="2024-03-15T12:02:00Z">
        <w:r w:rsidR="000A5220" w:rsidRPr="00065D23" w:rsidDel="00F668E5">
          <w:rPr>
            <w:rFonts w:ascii="Times New Roman" w:hAnsi="Times New Roman" w:cs="Times New Roman"/>
            <w:iCs/>
            <w:sz w:val="24"/>
            <w:szCs w:val="24"/>
          </w:rPr>
          <w:delText>-</w:delText>
        </w:r>
      </w:del>
      <w:r w:rsidRPr="00065D23">
        <w:rPr>
          <w:rFonts w:ascii="Times New Roman" w:hAnsi="Times New Roman" w:cs="Times New Roman"/>
          <w:iCs/>
          <w:sz w:val="24"/>
          <w:szCs w:val="24"/>
        </w:rPr>
        <w:t>infosüsteemide digitaal</w:t>
      </w:r>
      <w:r w:rsidR="00941E76">
        <w:rPr>
          <w:rFonts w:ascii="Times New Roman" w:hAnsi="Times New Roman" w:cs="Times New Roman"/>
          <w:iCs/>
          <w:sz w:val="24"/>
          <w:szCs w:val="24"/>
        </w:rPr>
        <w:t>ne</w:t>
      </w:r>
      <w:r w:rsidRPr="00065D23">
        <w:rPr>
          <w:rFonts w:ascii="Times New Roman" w:hAnsi="Times New Roman" w:cs="Times New Roman"/>
          <w:iCs/>
          <w:sz w:val="24"/>
          <w:szCs w:val="24"/>
        </w:rPr>
        <w:t xml:space="preserve"> tegevuskerksus, </w:t>
      </w:r>
      <w:r w:rsidR="000A49A3" w:rsidRPr="00065D23">
        <w:rPr>
          <w:rFonts w:ascii="Times New Roman" w:hAnsi="Times New Roman" w:cs="Times New Roman"/>
          <w:iCs/>
          <w:sz w:val="24"/>
          <w:szCs w:val="24"/>
        </w:rPr>
        <w:t xml:space="preserve">võttes </w:t>
      </w:r>
      <w:r w:rsidR="000A5220" w:rsidRPr="00065D23">
        <w:rPr>
          <w:rFonts w:ascii="Times New Roman" w:hAnsi="Times New Roman" w:cs="Times New Roman"/>
          <w:iCs/>
          <w:sz w:val="24"/>
          <w:szCs w:val="24"/>
        </w:rPr>
        <w:t>arvesse</w:t>
      </w:r>
      <w:r w:rsidRPr="00065D23">
        <w:rPr>
          <w:rFonts w:ascii="Times New Roman" w:hAnsi="Times New Roman" w:cs="Times New Roman"/>
          <w:iCs/>
          <w:sz w:val="24"/>
          <w:szCs w:val="24"/>
        </w:rPr>
        <w:t xml:space="preserve"> Euroopa </w:t>
      </w:r>
      <w:r w:rsidR="001D1A64">
        <w:rPr>
          <w:rFonts w:ascii="Times New Roman" w:hAnsi="Times New Roman" w:cs="Times New Roman"/>
          <w:iCs/>
          <w:sz w:val="24"/>
          <w:szCs w:val="24"/>
        </w:rPr>
        <w:t>P</w:t>
      </w:r>
      <w:r w:rsidRPr="00065D23">
        <w:rPr>
          <w:rFonts w:ascii="Times New Roman" w:hAnsi="Times New Roman" w:cs="Times New Roman"/>
          <w:iCs/>
          <w:sz w:val="24"/>
          <w:szCs w:val="24"/>
        </w:rPr>
        <w:t xml:space="preserve">arlamendi ja nõukogu määruse </w:t>
      </w:r>
      <w:r w:rsidR="00A016DF" w:rsidRPr="00065D23">
        <w:rPr>
          <w:rFonts w:ascii="Times New Roman" w:hAnsi="Times New Roman" w:cs="Times New Roman"/>
          <w:sz w:val="24"/>
          <w:szCs w:val="24"/>
          <w:shd w:val="clear" w:color="auto" w:fill="FFFFFF"/>
        </w:rPr>
        <w:t xml:space="preserve">(EL) 2022/2554 </w:t>
      </w:r>
      <w:r w:rsidRPr="00065D23">
        <w:rPr>
          <w:rFonts w:ascii="Times New Roman" w:hAnsi="Times New Roman" w:cs="Times New Roman"/>
          <w:iCs/>
          <w:sz w:val="24"/>
          <w:szCs w:val="24"/>
        </w:rPr>
        <w:t xml:space="preserve">artiklis </w:t>
      </w:r>
      <w:r w:rsidR="000A5220" w:rsidRPr="00065D23">
        <w:rPr>
          <w:rFonts w:ascii="Times New Roman" w:hAnsi="Times New Roman" w:cs="Times New Roman"/>
          <w:iCs/>
          <w:sz w:val="24"/>
          <w:szCs w:val="24"/>
        </w:rPr>
        <w:t>19 sätestatud teavitus</w:t>
      </w:r>
      <w:r w:rsidR="00941E76">
        <w:rPr>
          <w:rFonts w:ascii="Times New Roman" w:hAnsi="Times New Roman" w:cs="Times New Roman"/>
          <w:iCs/>
          <w:sz w:val="24"/>
          <w:szCs w:val="24"/>
        </w:rPr>
        <w:t>i</w:t>
      </w:r>
      <w:r w:rsidR="000A5220" w:rsidRPr="00065D23">
        <w:rPr>
          <w:rFonts w:ascii="Times New Roman" w:hAnsi="Times New Roman" w:cs="Times New Roman"/>
          <w:iCs/>
          <w:sz w:val="24"/>
          <w:szCs w:val="24"/>
        </w:rPr>
        <w:t xml:space="preserve"> tõsistest</w:t>
      </w:r>
      <w:r w:rsidRPr="00065D23">
        <w:rPr>
          <w:rFonts w:ascii="Times New Roman" w:hAnsi="Times New Roman" w:cs="Times New Roman"/>
          <w:iCs/>
          <w:sz w:val="24"/>
          <w:szCs w:val="24"/>
        </w:rPr>
        <w:t xml:space="preserve"> info- ja kommunikatsioonitehnoloogiaga seotud</w:t>
      </w:r>
      <w:r w:rsidR="000A49A3" w:rsidRPr="00065D23">
        <w:rPr>
          <w:rFonts w:ascii="Times New Roman" w:hAnsi="Times New Roman" w:cs="Times New Roman"/>
          <w:iCs/>
          <w:sz w:val="24"/>
          <w:szCs w:val="24"/>
        </w:rPr>
        <w:t xml:space="preserve"> </w:t>
      </w:r>
      <w:r w:rsidRPr="00065D23">
        <w:rPr>
          <w:rFonts w:ascii="Times New Roman" w:hAnsi="Times New Roman" w:cs="Times New Roman"/>
          <w:iCs/>
          <w:sz w:val="24"/>
          <w:szCs w:val="24"/>
        </w:rPr>
        <w:t>intsidentide</w:t>
      </w:r>
      <w:r w:rsidR="000A5220" w:rsidRPr="00065D23">
        <w:rPr>
          <w:rFonts w:ascii="Times New Roman" w:hAnsi="Times New Roman" w:cs="Times New Roman"/>
          <w:iCs/>
          <w:sz w:val="24"/>
          <w:szCs w:val="24"/>
        </w:rPr>
        <w:t>st</w:t>
      </w:r>
      <w:r w:rsidR="0032262E" w:rsidRPr="00065D23">
        <w:rPr>
          <w:rFonts w:ascii="Times New Roman" w:hAnsi="Times New Roman" w:cs="Times New Roman"/>
          <w:iCs/>
          <w:sz w:val="24"/>
          <w:szCs w:val="24"/>
        </w:rPr>
        <w:t>, kui see on asjakohane,</w:t>
      </w:r>
      <w:r w:rsidRPr="00065D23">
        <w:rPr>
          <w:rFonts w:ascii="Times New Roman" w:hAnsi="Times New Roman" w:cs="Times New Roman"/>
          <w:iCs/>
          <w:sz w:val="24"/>
          <w:szCs w:val="24"/>
        </w:rPr>
        <w:t xml:space="preserve"> ja </w:t>
      </w:r>
      <w:r w:rsidR="00284A22" w:rsidRPr="00065D23">
        <w:rPr>
          <w:rFonts w:ascii="Times New Roman" w:hAnsi="Times New Roman" w:cs="Times New Roman"/>
          <w:iCs/>
          <w:sz w:val="24"/>
          <w:szCs w:val="24"/>
        </w:rPr>
        <w:t xml:space="preserve">määruse </w:t>
      </w:r>
      <w:r w:rsidR="00007428">
        <w:rPr>
          <w:rFonts w:ascii="Times New Roman" w:hAnsi="Times New Roman" w:cs="Times New Roman"/>
          <w:iCs/>
          <w:sz w:val="24"/>
          <w:szCs w:val="24"/>
        </w:rPr>
        <w:t>IV</w:t>
      </w:r>
      <w:r w:rsidR="00284A22" w:rsidRPr="00065D23">
        <w:rPr>
          <w:rFonts w:ascii="Times New Roman" w:hAnsi="Times New Roman" w:cs="Times New Roman"/>
          <w:iCs/>
          <w:sz w:val="24"/>
          <w:szCs w:val="24"/>
        </w:rPr>
        <w:t xml:space="preserve"> peatüki</w:t>
      </w:r>
      <w:r w:rsidRPr="00065D23">
        <w:rPr>
          <w:rFonts w:ascii="Times New Roman" w:hAnsi="Times New Roman" w:cs="Times New Roman"/>
          <w:iCs/>
          <w:sz w:val="24"/>
          <w:szCs w:val="24"/>
        </w:rPr>
        <w:t xml:space="preserve"> kohase</w:t>
      </w:r>
      <w:del w:id="26" w:author="Aili Sandre" w:date="2024-03-15T12:07:00Z">
        <w:r w:rsidR="00DC251E" w:rsidRPr="00065D23" w:rsidDel="00F668E5">
          <w:rPr>
            <w:rFonts w:ascii="Times New Roman" w:hAnsi="Times New Roman" w:cs="Times New Roman"/>
            <w:iCs/>
            <w:sz w:val="24"/>
            <w:szCs w:val="24"/>
          </w:rPr>
          <w:delText>d</w:delText>
        </w:r>
      </w:del>
      <w:r w:rsidRPr="00065D23">
        <w:rPr>
          <w:rFonts w:ascii="Times New Roman" w:hAnsi="Times New Roman" w:cs="Times New Roman"/>
          <w:iCs/>
          <w:sz w:val="24"/>
          <w:szCs w:val="24"/>
        </w:rPr>
        <w:t xml:space="preserve"> digitaalse tegevuskerksuse testimise tulemus</w:t>
      </w:r>
      <w:r w:rsidR="00941E76">
        <w:rPr>
          <w:rFonts w:ascii="Times New Roman" w:hAnsi="Times New Roman" w:cs="Times New Roman"/>
          <w:iCs/>
          <w:sz w:val="24"/>
          <w:szCs w:val="24"/>
        </w:rPr>
        <w:t>i</w:t>
      </w:r>
      <w:r w:rsidRPr="00065D23">
        <w:rPr>
          <w:rFonts w:ascii="Times New Roman" w:hAnsi="Times New Roman" w:cs="Times New Roman"/>
          <w:iCs/>
          <w:sz w:val="24"/>
          <w:szCs w:val="24"/>
        </w:rPr>
        <w:t>;“</w:t>
      </w:r>
      <w:r w:rsidR="007A75A6" w:rsidRPr="00065D23">
        <w:rPr>
          <w:rFonts w:ascii="Times New Roman" w:hAnsi="Times New Roman" w:cs="Times New Roman"/>
          <w:iCs/>
          <w:sz w:val="24"/>
          <w:szCs w:val="24"/>
        </w:rPr>
        <w:t>;</w:t>
      </w:r>
    </w:p>
    <w:bookmarkEnd w:id="22"/>
    <w:p w14:paraId="112767FF" w14:textId="5D1FA03B" w:rsidR="009560B2" w:rsidRPr="00065D23" w:rsidRDefault="009560B2" w:rsidP="00224A6D">
      <w:pPr>
        <w:jc w:val="both"/>
        <w:rPr>
          <w:rFonts w:ascii="Times New Roman" w:hAnsi="Times New Roman" w:cs="Times New Roman"/>
          <w:b/>
          <w:sz w:val="24"/>
          <w:szCs w:val="24"/>
        </w:rPr>
      </w:pPr>
    </w:p>
    <w:p w14:paraId="2DAC712C" w14:textId="251FF768" w:rsidR="00B34480" w:rsidRPr="00065D23" w:rsidRDefault="00471292" w:rsidP="00224A6D">
      <w:pPr>
        <w:jc w:val="both"/>
        <w:rPr>
          <w:rFonts w:ascii="Times New Roman" w:eastAsia="Times New Roman" w:hAnsi="Times New Roman" w:cs="Times New Roman"/>
          <w:sz w:val="24"/>
          <w:szCs w:val="24"/>
        </w:rPr>
      </w:pPr>
      <w:r>
        <w:rPr>
          <w:rFonts w:ascii="Times New Roman" w:hAnsi="Times New Roman" w:cs="Times New Roman"/>
          <w:b/>
          <w:sz w:val="24"/>
          <w:szCs w:val="24"/>
        </w:rPr>
        <w:t>8</w:t>
      </w:r>
      <w:r w:rsidR="00B34480" w:rsidRPr="00065D23">
        <w:rPr>
          <w:rFonts w:ascii="Times New Roman" w:hAnsi="Times New Roman" w:cs="Times New Roman"/>
          <w:b/>
          <w:sz w:val="24"/>
          <w:szCs w:val="24"/>
        </w:rPr>
        <w:t xml:space="preserve">) </w:t>
      </w:r>
      <w:r w:rsidR="00B34480" w:rsidRPr="00065D23">
        <w:rPr>
          <w:rFonts w:ascii="Times New Roman" w:eastAsia="Times New Roman" w:hAnsi="Times New Roman" w:cs="Times New Roman"/>
          <w:sz w:val="24"/>
          <w:szCs w:val="24"/>
        </w:rPr>
        <w:t xml:space="preserve">seaduse </w:t>
      </w:r>
      <w:r w:rsidR="00D42486" w:rsidRPr="00065D23">
        <w:rPr>
          <w:rFonts w:ascii="Times New Roman" w:eastAsia="Times New Roman" w:hAnsi="Times New Roman" w:cs="Times New Roman"/>
          <w:sz w:val="24"/>
          <w:szCs w:val="24"/>
        </w:rPr>
        <w:t xml:space="preserve">normitehnilist </w:t>
      </w:r>
      <w:r w:rsidR="00B34480" w:rsidRPr="00065D23">
        <w:rPr>
          <w:rFonts w:ascii="Times New Roman" w:eastAsia="Times New Roman" w:hAnsi="Times New Roman" w:cs="Times New Roman"/>
          <w:sz w:val="24"/>
          <w:szCs w:val="24"/>
        </w:rPr>
        <w:t>märkus</w:t>
      </w:r>
      <w:r w:rsidR="00D42486" w:rsidRPr="00065D23">
        <w:rPr>
          <w:rFonts w:ascii="Times New Roman" w:eastAsia="Times New Roman" w:hAnsi="Times New Roman" w:cs="Times New Roman"/>
          <w:sz w:val="24"/>
          <w:szCs w:val="24"/>
        </w:rPr>
        <w:t>t</w:t>
      </w:r>
      <w:r w:rsidR="003C04EA" w:rsidRPr="00065D23">
        <w:rPr>
          <w:rFonts w:ascii="Times New Roman" w:eastAsia="Times New Roman" w:hAnsi="Times New Roman" w:cs="Times New Roman"/>
          <w:sz w:val="24"/>
          <w:szCs w:val="24"/>
        </w:rPr>
        <w:t xml:space="preserve"> </w:t>
      </w:r>
      <w:r w:rsidR="00D42486" w:rsidRPr="00065D23">
        <w:rPr>
          <w:rFonts w:ascii="Times New Roman" w:eastAsia="Times New Roman" w:hAnsi="Times New Roman" w:cs="Times New Roman"/>
          <w:sz w:val="24"/>
          <w:szCs w:val="24"/>
        </w:rPr>
        <w:t xml:space="preserve">täiendatakse pärast </w:t>
      </w:r>
      <w:r w:rsidR="00B34480" w:rsidRPr="00065D23">
        <w:rPr>
          <w:rFonts w:ascii="Times New Roman" w:eastAsia="Times New Roman" w:hAnsi="Times New Roman" w:cs="Times New Roman"/>
          <w:sz w:val="24"/>
          <w:szCs w:val="24"/>
        </w:rPr>
        <w:t xml:space="preserve">tekstiosa </w:t>
      </w:r>
      <w:r w:rsidR="003C04EA" w:rsidRPr="00065D23">
        <w:rPr>
          <w:rFonts w:ascii="Times New Roman" w:eastAsia="Times New Roman" w:hAnsi="Times New Roman" w:cs="Times New Roman"/>
          <w:sz w:val="24"/>
          <w:szCs w:val="24"/>
        </w:rPr>
        <w:t>„muudetud direktiiviga (EL) 2019/879 (ELT L 150, 07.06.2019, lk 296–344)“ tekstiosaga „</w:t>
      </w:r>
      <w:r w:rsidR="00EB48BB" w:rsidRPr="00065D23">
        <w:rPr>
          <w:rFonts w:ascii="Times New Roman" w:eastAsia="Times New Roman" w:hAnsi="Times New Roman" w:cs="Times New Roman"/>
          <w:sz w:val="24"/>
          <w:szCs w:val="24"/>
        </w:rPr>
        <w:t>ja</w:t>
      </w:r>
      <w:r w:rsidR="000A5220" w:rsidRPr="00065D23">
        <w:rPr>
          <w:rFonts w:ascii="Times New Roman" w:eastAsia="Times New Roman" w:hAnsi="Times New Roman" w:cs="Times New Roman"/>
          <w:sz w:val="24"/>
          <w:szCs w:val="24"/>
        </w:rPr>
        <w:t xml:space="preserve"> (EL) 2022/2556</w:t>
      </w:r>
      <w:r w:rsidR="00610696" w:rsidRPr="00065D23">
        <w:rPr>
          <w:rFonts w:ascii="Times New Roman" w:eastAsia="Times New Roman" w:hAnsi="Times New Roman" w:cs="Times New Roman"/>
          <w:sz w:val="24"/>
          <w:szCs w:val="24"/>
        </w:rPr>
        <w:t xml:space="preserve"> (ELT L 333, 27.12.2022, </w:t>
      </w:r>
      <w:r w:rsidR="004F0DFE" w:rsidRPr="00065D23">
        <w:rPr>
          <w:rFonts w:ascii="Times New Roman" w:eastAsia="Times New Roman" w:hAnsi="Times New Roman" w:cs="Times New Roman"/>
          <w:sz w:val="24"/>
          <w:szCs w:val="24"/>
        </w:rPr>
        <w:t>lk</w:t>
      </w:r>
      <w:r w:rsidR="00610696" w:rsidRPr="00065D23">
        <w:rPr>
          <w:rFonts w:ascii="Times New Roman" w:eastAsia="Times New Roman" w:hAnsi="Times New Roman" w:cs="Times New Roman"/>
          <w:sz w:val="24"/>
          <w:szCs w:val="24"/>
        </w:rPr>
        <w:t xml:space="preserve"> 153–163)“.</w:t>
      </w:r>
      <w:del w:id="27" w:author="Aili Sandre" w:date="2024-03-15T12:14:00Z">
        <w:r w:rsidR="00B34480" w:rsidRPr="00065D23" w:rsidDel="0088187B">
          <w:rPr>
            <w:rFonts w:ascii="Times New Roman" w:hAnsi="Times New Roman" w:cs="Times New Roman"/>
            <w:sz w:val="24"/>
            <w:szCs w:val="24"/>
            <w:shd w:val="clear" w:color="auto" w:fill="FFFFFF"/>
          </w:rPr>
          <w:delText xml:space="preserve"> </w:delText>
        </w:r>
      </w:del>
    </w:p>
    <w:p w14:paraId="6135353C" w14:textId="77777777" w:rsidR="00A4017B" w:rsidRPr="00065D23" w:rsidRDefault="00A4017B" w:rsidP="00224A6D">
      <w:pPr>
        <w:jc w:val="both"/>
        <w:rPr>
          <w:rFonts w:ascii="Times New Roman" w:hAnsi="Times New Roman" w:cs="Times New Roman"/>
          <w:sz w:val="24"/>
          <w:szCs w:val="24"/>
          <w:shd w:val="clear" w:color="auto" w:fill="FFFFFF"/>
        </w:rPr>
      </w:pPr>
    </w:p>
    <w:p w14:paraId="5C600505" w14:textId="6B248711" w:rsidR="005129D3" w:rsidRPr="00065D23" w:rsidRDefault="005129D3" w:rsidP="005129D3">
      <w:pPr>
        <w:jc w:val="both"/>
        <w:rPr>
          <w:rFonts w:ascii="Times New Roman" w:hAnsi="Times New Roman" w:cs="Times New Roman"/>
          <w:b/>
          <w:i/>
          <w:iCs/>
          <w:sz w:val="24"/>
          <w:szCs w:val="24"/>
        </w:rPr>
      </w:pPr>
      <w:r w:rsidRPr="00065D23">
        <w:rPr>
          <w:rFonts w:ascii="Times New Roman" w:hAnsi="Times New Roman" w:cs="Times New Roman"/>
          <w:b/>
          <w:sz w:val="24"/>
          <w:szCs w:val="24"/>
        </w:rPr>
        <w:t>§ 3. Hoiu-laenuühistu seaduse muutmine</w:t>
      </w:r>
    </w:p>
    <w:p w14:paraId="6AAD7DFC" w14:textId="77777777" w:rsidR="005129D3" w:rsidRPr="00065D23" w:rsidRDefault="005129D3" w:rsidP="005129D3">
      <w:pPr>
        <w:jc w:val="both"/>
        <w:rPr>
          <w:rFonts w:ascii="Times New Roman" w:hAnsi="Times New Roman" w:cs="Times New Roman"/>
          <w:b/>
          <w:sz w:val="24"/>
          <w:szCs w:val="24"/>
        </w:rPr>
      </w:pPr>
    </w:p>
    <w:p w14:paraId="1CC71F57" w14:textId="374087DB" w:rsidR="005129D3" w:rsidRPr="00065D23" w:rsidRDefault="005129D3" w:rsidP="005129D3">
      <w:pPr>
        <w:jc w:val="both"/>
        <w:rPr>
          <w:rFonts w:ascii="Times New Roman" w:hAnsi="Times New Roman" w:cs="Times New Roman"/>
          <w:bCs/>
          <w:sz w:val="24"/>
          <w:szCs w:val="24"/>
        </w:rPr>
      </w:pPr>
      <w:r w:rsidRPr="00065D23">
        <w:rPr>
          <w:rFonts w:ascii="Times New Roman" w:hAnsi="Times New Roman" w:cs="Times New Roman"/>
          <w:bCs/>
          <w:sz w:val="24"/>
          <w:szCs w:val="24"/>
        </w:rPr>
        <w:t>Hoiu-laenuühistu seadus</w:t>
      </w:r>
      <w:r w:rsidR="00186877" w:rsidRPr="00065D23">
        <w:rPr>
          <w:rFonts w:ascii="Times New Roman" w:hAnsi="Times New Roman" w:cs="Times New Roman"/>
          <w:bCs/>
          <w:sz w:val="24"/>
          <w:szCs w:val="24"/>
        </w:rPr>
        <w:t>t</w:t>
      </w:r>
      <w:r w:rsidRPr="00065D23">
        <w:rPr>
          <w:rFonts w:ascii="Times New Roman" w:hAnsi="Times New Roman" w:cs="Times New Roman"/>
          <w:bCs/>
          <w:sz w:val="24"/>
          <w:szCs w:val="24"/>
        </w:rPr>
        <w:t xml:space="preserve"> täiendatakse §-ga </w:t>
      </w:r>
      <w:r w:rsidR="00D96BD6">
        <w:rPr>
          <w:rFonts w:ascii="Times New Roman" w:hAnsi="Times New Roman" w:cs="Times New Roman"/>
          <w:bCs/>
          <w:sz w:val="24"/>
          <w:szCs w:val="24"/>
        </w:rPr>
        <w:t>2</w:t>
      </w:r>
      <w:r w:rsidRPr="00065D23">
        <w:rPr>
          <w:rFonts w:ascii="Times New Roman" w:hAnsi="Times New Roman" w:cs="Times New Roman"/>
          <w:bCs/>
          <w:sz w:val="24"/>
          <w:szCs w:val="24"/>
          <w:vertAlign w:val="superscript"/>
        </w:rPr>
        <w:t>1</w:t>
      </w:r>
      <w:r w:rsidRPr="00065D23">
        <w:rPr>
          <w:rFonts w:ascii="Times New Roman" w:hAnsi="Times New Roman" w:cs="Times New Roman"/>
          <w:bCs/>
          <w:sz w:val="24"/>
          <w:szCs w:val="24"/>
        </w:rPr>
        <w:t xml:space="preserve"> järgmises sõnastuses:</w:t>
      </w:r>
    </w:p>
    <w:p w14:paraId="1E0A0A93" w14:textId="3FD49EC9" w:rsidR="005129D3" w:rsidRPr="00065D23" w:rsidRDefault="005129D3" w:rsidP="005129D3">
      <w:pPr>
        <w:jc w:val="both"/>
        <w:rPr>
          <w:rFonts w:ascii="Times New Roman" w:hAnsi="Times New Roman" w:cs="Times New Roman"/>
          <w:b/>
          <w:bCs/>
          <w:sz w:val="24"/>
          <w:szCs w:val="24"/>
        </w:rPr>
      </w:pPr>
      <w:r w:rsidRPr="00065D23">
        <w:rPr>
          <w:rFonts w:ascii="Times New Roman" w:hAnsi="Times New Roman" w:cs="Times New Roman"/>
          <w:bCs/>
          <w:sz w:val="24"/>
          <w:szCs w:val="24"/>
        </w:rPr>
        <w:t>„</w:t>
      </w:r>
      <w:r w:rsidRPr="00065D23">
        <w:rPr>
          <w:rFonts w:ascii="Times New Roman" w:hAnsi="Times New Roman" w:cs="Times New Roman"/>
          <w:b/>
          <w:sz w:val="24"/>
          <w:szCs w:val="24"/>
        </w:rPr>
        <w:t xml:space="preserve">§ </w:t>
      </w:r>
      <w:r w:rsidR="00D96BD6">
        <w:rPr>
          <w:rFonts w:ascii="Times New Roman" w:hAnsi="Times New Roman" w:cs="Times New Roman"/>
          <w:b/>
          <w:sz w:val="24"/>
          <w:szCs w:val="24"/>
        </w:rPr>
        <w:t>2</w:t>
      </w:r>
      <w:r w:rsidRPr="00065D23">
        <w:rPr>
          <w:rFonts w:ascii="Times New Roman" w:hAnsi="Times New Roman" w:cs="Times New Roman"/>
          <w:b/>
          <w:sz w:val="24"/>
          <w:szCs w:val="24"/>
          <w:vertAlign w:val="superscript"/>
        </w:rPr>
        <w:t>1</w:t>
      </w:r>
      <w:r w:rsidRPr="00065D23">
        <w:rPr>
          <w:rFonts w:ascii="Times New Roman" w:hAnsi="Times New Roman" w:cs="Times New Roman"/>
          <w:b/>
          <w:sz w:val="24"/>
          <w:szCs w:val="24"/>
        </w:rPr>
        <w:t xml:space="preserve">. </w:t>
      </w:r>
      <w:r w:rsidR="00186877" w:rsidRPr="00065D23">
        <w:rPr>
          <w:rFonts w:ascii="Times New Roman" w:hAnsi="Times New Roman" w:cs="Times New Roman"/>
          <w:b/>
          <w:bCs/>
          <w:sz w:val="24"/>
          <w:szCs w:val="24"/>
          <w:shd w:val="clear" w:color="auto" w:fill="FFFFFF"/>
        </w:rPr>
        <w:t>Euroopa Parlamendi ja nõukogu määruse (EL) 2022/2554 kohaldam</w:t>
      </w:r>
      <w:r w:rsidR="00941E76">
        <w:rPr>
          <w:rFonts w:ascii="Times New Roman" w:hAnsi="Times New Roman" w:cs="Times New Roman"/>
          <w:b/>
          <w:bCs/>
          <w:sz w:val="24"/>
          <w:szCs w:val="24"/>
          <w:shd w:val="clear" w:color="auto" w:fill="FFFFFF"/>
        </w:rPr>
        <w:t>ata jätmine</w:t>
      </w:r>
    </w:p>
    <w:p w14:paraId="02446533" w14:textId="77777777" w:rsidR="005129D3" w:rsidRPr="00065D23" w:rsidRDefault="005129D3" w:rsidP="005129D3">
      <w:pPr>
        <w:jc w:val="both"/>
        <w:rPr>
          <w:rFonts w:ascii="Times New Roman" w:hAnsi="Times New Roman" w:cs="Times New Roman"/>
          <w:bCs/>
          <w:sz w:val="24"/>
          <w:szCs w:val="24"/>
        </w:rPr>
      </w:pPr>
    </w:p>
    <w:p w14:paraId="14EB070F" w14:textId="4B64D794" w:rsidR="005129D3" w:rsidRPr="00065D23" w:rsidRDefault="005129D3" w:rsidP="005129D3">
      <w:pPr>
        <w:jc w:val="both"/>
        <w:rPr>
          <w:rFonts w:ascii="Times New Roman" w:hAnsi="Times New Roman" w:cs="Times New Roman"/>
          <w:sz w:val="24"/>
          <w:szCs w:val="24"/>
          <w:shd w:val="clear" w:color="auto" w:fill="FFFFFF"/>
        </w:rPr>
      </w:pPr>
      <w:r w:rsidRPr="00065D23">
        <w:rPr>
          <w:rFonts w:ascii="Times New Roman" w:hAnsi="Times New Roman" w:cs="Times New Roman"/>
          <w:bCs/>
          <w:sz w:val="24"/>
          <w:szCs w:val="24"/>
        </w:rPr>
        <w:t>Hoiu-laenuühistu</w:t>
      </w:r>
      <w:r w:rsidR="007219B1" w:rsidRPr="00065D23">
        <w:rPr>
          <w:rFonts w:ascii="Times New Roman" w:hAnsi="Times New Roman" w:cs="Times New Roman"/>
          <w:bCs/>
          <w:sz w:val="24"/>
          <w:szCs w:val="24"/>
        </w:rPr>
        <w:t>le</w:t>
      </w:r>
      <w:r w:rsidRPr="00065D23">
        <w:rPr>
          <w:rFonts w:ascii="Times New Roman" w:hAnsi="Times New Roman" w:cs="Times New Roman"/>
          <w:bCs/>
          <w:sz w:val="24"/>
          <w:szCs w:val="24"/>
        </w:rPr>
        <w:t xml:space="preserve"> </w:t>
      </w:r>
      <w:r w:rsidR="00186877" w:rsidRPr="00065D23">
        <w:rPr>
          <w:rFonts w:ascii="Times New Roman" w:hAnsi="Times New Roman" w:cs="Times New Roman"/>
          <w:bCs/>
          <w:sz w:val="24"/>
          <w:szCs w:val="24"/>
        </w:rPr>
        <w:t xml:space="preserve">ei </w:t>
      </w:r>
      <w:r w:rsidR="007219B1" w:rsidRPr="00065D23">
        <w:rPr>
          <w:rFonts w:ascii="Times New Roman" w:hAnsi="Times New Roman" w:cs="Times New Roman"/>
          <w:bCs/>
          <w:sz w:val="24"/>
          <w:szCs w:val="24"/>
        </w:rPr>
        <w:t>kohaldata</w:t>
      </w:r>
      <w:r w:rsidRPr="00065D23">
        <w:rPr>
          <w:rFonts w:ascii="Times New Roman" w:hAnsi="Times New Roman" w:cs="Times New Roman"/>
          <w:sz w:val="24"/>
          <w:szCs w:val="24"/>
          <w:lang w:val="pt-PT"/>
        </w:rPr>
        <w:t xml:space="preserve"> </w:t>
      </w:r>
      <w:r w:rsidRPr="00065D23">
        <w:rPr>
          <w:rFonts w:ascii="Times New Roman" w:hAnsi="Times New Roman" w:cs="Times New Roman"/>
          <w:sz w:val="24"/>
          <w:szCs w:val="24"/>
          <w:shd w:val="clear" w:color="auto" w:fill="FFFFFF"/>
        </w:rPr>
        <w:t>Euroopa Parlamendi ja nõukogu määrus</w:t>
      </w:r>
      <w:r w:rsidR="007219B1" w:rsidRPr="00065D23">
        <w:rPr>
          <w:rFonts w:ascii="Times New Roman" w:hAnsi="Times New Roman" w:cs="Times New Roman"/>
          <w:sz w:val="24"/>
          <w:szCs w:val="24"/>
          <w:shd w:val="clear" w:color="auto" w:fill="FFFFFF"/>
        </w:rPr>
        <w:t>t</w:t>
      </w:r>
      <w:r w:rsidRPr="00065D23">
        <w:rPr>
          <w:rFonts w:ascii="Times New Roman" w:hAnsi="Times New Roman" w:cs="Times New Roman"/>
          <w:sz w:val="24"/>
          <w:szCs w:val="24"/>
          <w:shd w:val="clear" w:color="auto" w:fill="FFFFFF"/>
        </w:rPr>
        <w:t xml:space="preserve"> (EL) 2022/2554, mis käsitleb finantssektori digitaalset tegevuskerksust ning millega muudetakse määrusi (EÜ) nr 1060/2009, (EL) nr 648/2012, (EL) nr 600/2014, (EL) nr 909/2014 ja (EL) 2016/1011 (</w:t>
      </w:r>
      <w:r w:rsidRPr="00065D23">
        <w:rPr>
          <w:rFonts w:ascii="Times New Roman" w:hAnsi="Times New Roman" w:cs="Times New Roman"/>
          <w:sz w:val="24"/>
          <w:szCs w:val="24"/>
        </w:rPr>
        <w:t>ELT L 333, 27.12.2022, lk 1–79)</w:t>
      </w:r>
      <w:r w:rsidRPr="00065D23">
        <w:rPr>
          <w:rFonts w:ascii="Times New Roman" w:hAnsi="Times New Roman" w:cs="Times New Roman"/>
          <w:sz w:val="24"/>
          <w:szCs w:val="24"/>
          <w:shd w:val="clear" w:color="auto" w:fill="FFFFFF"/>
        </w:rPr>
        <w:t>.</w:t>
      </w:r>
      <w:r w:rsidR="00186877" w:rsidRPr="00065D23">
        <w:rPr>
          <w:rFonts w:ascii="Times New Roman" w:hAnsi="Times New Roman" w:cs="Times New Roman"/>
          <w:sz w:val="24"/>
          <w:szCs w:val="24"/>
          <w:shd w:val="clear" w:color="auto" w:fill="FFFFFF"/>
        </w:rPr>
        <w:t>“.</w:t>
      </w:r>
      <w:del w:id="28" w:author="Aili Sandre" w:date="2024-03-15T12:14:00Z">
        <w:r w:rsidRPr="00065D23" w:rsidDel="0088187B">
          <w:rPr>
            <w:rFonts w:ascii="Times New Roman" w:hAnsi="Times New Roman" w:cs="Times New Roman"/>
            <w:sz w:val="24"/>
            <w:szCs w:val="24"/>
            <w:shd w:val="clear" w:color="auto" w:fill="FFFFFF"/>
          </w:rPr>
          <w:delText xml:space="preserve"> </w:delText>
        </w:r>
      </w:del>
    </w:p>
    <w:p w14:paraId="74437EAF" w14:textId="77777777" w:rsidR="005129D3" w:rsidRPr="00065D23" w:rsidRDefault="005129D3" w:rsidP="00224A6D">
      <w:pPr>
        <w:jc w:val="both"/>
        <w:rPr>
          <w:rFonts w:ascii="Times New Roman" w:hAnsi="Times New Roman" w:cs="Times New Roman"/>
          <w:b/>
          <w:sz w:val="24"/>
          <w:szCs w:val="24"/>
        </w:rPr>
      </w:pPr>
    </w:p>
    <w:p w14:paraId="0195CC0E" w14:textId="36B42D65" w:rsidR="004E4A06" w:rsidRPr="00065D23" w:rsidRDefault="004E4A06" w:rsidP="00224A6D">
      <w:pPr>
        <w:jc w:val="both"/>
        <w:rPr>
          <w:rFonts w:ascii="Times New Roman" w:hAnsi="Times New Roman" w:cs="Times New Roman"/>
          <w:b/>
          <w:sz w:val="24"/>
          <w:szCs w:val="24"/>
        </w:rPr>
      </w:pPr>
      <w:r w:rsidRPr="00065D23">
        <w:rPr>
          <w:rFonts w:ascii="Times New Roman" w:hAnsi="Times New Roman" w:cs="Times New Roman"/>
          <w:b/>
          <w:sz w:val="24"/>
          <w:szCs w:val="24"/>
        </w:rPr>
        <w:t xml:space="preserve">§ </w:t>
      </w:r>
      <w:r w:rsidR="005129D3" w:rsidRPr="00065D23">
        <w:rPr>
          <w:rFonts w:ascii="Times New Roman" w:hAnsi="Times New Roman" w:cs="Times New Roman"/>
          <w:b/>
          <w:sz w:val="24"/>
          <w:szCs w:val="24"/>
        </w:rPr>
        <w:t>4</w:t>
      </w:r>
      <w:r w:rsidRPr="00065D23">
        <w:rPr>
          <w:rFonts w:ascii="Times New Roman" w:hAnsi="Times New Roman" w:cs="Times New Roman"/>
          <w:b/>
          <w:sz w:val="24"/>
          <w:szCs w:val="24"/>
        </w:rPr>
        <w:t xml:space="preserve">. </w:t>
      </w:r>
      <w:r w:rsidR="00245A93" w:rsidRPr="00065D23">
        <w:rPr>
          <w:rFonts w:ascii="Times New Roman" w:hAnsi="Times New Roman" w:cs="Times New Roman"/>
          <w:b/>
          <w:sz w:val="24"/>
          <w:szCs w:val="24"/>
        </w:rPr>
        <w:t xml:space="preserve">Investeerimisfondide </w:t>
      </w:r>
      <w:r w:rsidRPr="00065D23">
        <w:rPr>
          <w:rFonts w:ascii="Times New Roman" w:hAnsi="Times New Roman" w:cs="Times New Roman"/>
          <w:b/>
          <w:sz w:val="24"/>
          <w:szCs w:val="24"/>
        </w:rPr>
        <w:t>seaduse muutmine</w:t>
      </w:r>
    </w:p>
    <w:p w14:paraId="38AE155B" w14:textId="7CE4751F" w:rsidR="00245A93" w:rsidRPr="00065D23" w:rsidRDefault="00245A93" w:rsidP="00224A6D">
      <w:pPr>
        <w:jc w:val="both"/>
        <w:rPr>
          <w:rFonts w:ascii="Times New Roman" w:hAnsi="Times New Roman" w:cs="Times New Roman"/>
          <w:b/>
          <w:sz w:val="24"/>
          <w:szCs w:val="24"/>
        </w:rPr>
      </w:pPr>
    </w:p>
    <w:p w14:paraId="636E2856" w14:textId="2471A83E" w:rsidR="00245A93" w:rsidRPr="00065D23" w:rsidRDefault="00245A93" w:rsidP="00224A6D">
      <w:pPr>
        <w:jc w:val="both"/>
        <w:rPr>
          <w:rFonts w:ascii="Times New Roman" w:hAnsi="Times New Roman" w:cs="Times New Roman"/>
          <w:bCs/>
          <w:sz w:val="24"/>
          <w:szCs w:val="24"/>
        </w:rPr>
      </w:pPr>
      <w:r w:rsidRPr="00065D23">
        <w:rPr>
          <w:rFonts w:ascii="Times New Roman" w:hAnsi="Times New Roman" w:cs="Times New Roman"/>
          <w:bCs/>
          <w:sz w:val="24"/>
          <w:szCs w:val="24"/>
        </w:rPr>
        <w:t>Investeerimisfondide seaduses tehakse järgmised muudatused:</w:t>
      </w:r>
    </w:p>
    <w:p w14:paraId="37500BD7" w14:textId="77777777" w:rsidR="00196A74" w:rsidRPr="00065D23" w:rsidRDefault="00196A74" w:rsidP="00224A6D">
      <w:pPr>
        <w:jc w:val="both"/>
        <w:rPr>
          <w:rFonts w:ascii="Times New Roman" w:hAnsi="Times New Roman" w:cs="Times New Roman"/>
          <w:bCs/>
          <w:sz w:val="24"/>
          <w:szCs w:val="24"/>
        </w:rPr>
      </w:pPr>
    </w:p>
    <w:p w14:paraId="352361D7" w14:textId="72E54304" w:rsidR="00196696" w:rsidRPr="00196696" w:rsidRDefault="00761C9A" w:rsidP="00196696">
      <w:pPr>
        <w:jc w:val="both"/>
        <w:rPr>
          <w:rFonts w:ascii="Times New Roman" w:eastAsia="Arial Unicode MS" w:hAnsi="Times New Roman" w:cs="Times New Roman"/>
          <w:color w:val="333333"/>
          <w:sz w:val="24"/>
          <w:szCs w:val="24"/>
          <w:shd w:val="clear" w:color="auto" w:fill="FFFFFF"/>
        </w:rPr>
      </w:pPr>
      <w:r w:rsidRPr="00196696">
        <w:rPr>
          <w:rFonts w:ascii="Times New Roman" w:hAnsi="Times New Roman" w:cs="Times New Roman"/>
          <w:b/>
          <w:bCs/>
          <w:sz w:val="24"/>
          <w:szCs w:val="24"/>
        </w:rPr>
        <w:t>1)</w:t>
      </w:r>
      <w:r w:rsidRPr="00196696">
        <w:rPr>
          <w:rFonts w:ascii="Times New Roman" w:hAnsi="Times New Roman" w:cs="Times New Roman"/>
          <w:sz w:val="24"/>
          <w:szCs w:val="24"/>
        </w:rPr>
        <w:t xml:space="preserve"> paragrahvi 12 lõike 1 punktis 1 </w:t>
      </w:r>
      <w:bookmarkStart w:id="29" w:name="_Hlk137813996"/>
      <w:r w:rsidRPr="00196696">
        <w:rPr>
          <w:rFonts w:ascii="Times New Roman" w:hAnsi="Times New Roman" w:cs="Times New Roman"/>
          <w:sz w:val="24"/>
          <w:szCs w:val="24"/>
        </w:rPr>
        <w:t>asendatakse tekstiosa</w:t>
      </w:r>
      <w:r w:rsidR="00196696" w:rsidRPr="00196696">
        <w:rPr>
          <w:rFonts w:ascii="Times New Roman" w:hAnsi="Times New Roman" w:cs="Times New Roman"/>
          <w:color w:val="202020"/>
          <w:sz w:val="24"/>
          <w:szCs w:val="24"/>
          <w:shd w:val="clear" w:color="auto" w:fill="FFFFFF"/>
        </w:rPr>
        <w:t> „Euroopa Parlamendi ja nõukogu määruse (EL) nr 575/2013 krediidiasutuste ja investeerimisühingute suhtes kohaldatavate usaldatavusnõuete kohta ja määruse (EL) nr 648/2012 muutmise kohta (ELT L 176/1, 27.06.2013)</w:t>
      </w:r>
      <w:r w:rsidRPr="00196696">
        <w:rPr>
          <w:rFonts w:ascii="Times New Roman" w:hAnsi="Times New Roman" w:cs="Times New Roman"/>
          <w:color w:val="202020"/>
          <w:sz w:val="24"/>
          <w:szCs w:val="24"/>
          <w:shd w:val="clear" w:color="auto" w:fill="FFFFFF"/>
        </w:rPr>
        <w:t>“ tekstiosaga „</w:t>
      </w:r>
      <w:bookmarkEnd w:id="29"/>
      <w:r w:rsidR="00196696" w:rsidRPr="00196696">
        <w:rPr>
          <w:rFonts w:ascii="Times New Roman" w:hAnsi="Times New Roman" w:cs="Times New Roman"/>
          <w:color w:val="333333"/>
          <w:sz w:val="24"/>
          <w:szCs w:val="24"/>
          <w:shd w:val="clear" w:color="auto" w:fill="FFFFFF"/>
        </w:rPr>
        <w:t>Euroopa Parlamendi ja nõukogu määrus</w:t>
      </w:r>
      <w:r w:rsidR="00196696">
        <w:rPr>
          <w:rFonts w:ascii="Times New Roman" w:hAnsi="Times New Roman" w:cs="Times New Roman"/>
          <w:color w:val="333333"/>
          <w:sz w:val="24"/>
          <w:szCs w:val="24"/>
          <w:shd w:val="clear" w:color="auto" w:fill="FFFFFF"/>
        </w:rPr>
        <w:t>e</w:t>
      </w:r>
      <w:r w:rsidR="00196696" w:rsidRPr="00196696">
        <w:rPr>
          <w:rFonts w:ascii="Times New Roman" w:hAnsi="Times New Roman" w:cs="Times New Roman"/>
          <w:color w:val="333333"/>
          <w:sz w:val="24"/>
          <w:szCs w:val="24"/>
          <w:shd w:val="clear" w:color="auto" w:fill="FFFFFF"/>
        </w:rPr>
        <w:t xml:space="preserve"> (EL) nr 575/2013, mis käsitleb krediidiasutuste suhtes kohaldatavaid usaldatavusnõudeid ja millega muudetakse määrust (EL) nr 648/2012 </w:t>
      </w:r>
      <w:r w:rsidR="00196696" w:rsidRPr="00196696">
        <w:rPr>
          <w:rFonts w:ascii="Times New Roman" w:eastAsia="Arial Unicode MS" w:hAnsi="Times New Roman" w:cs="Times New Roman"/>
          <w:color w:val="333333"/>
          <w:sz w:val="24"/>
          <w:szCs w:val="24"/>
          <w:shd w:val="clear" w:color="auto" w:fill="FFFFFF"/>
        </w:rPr>
        <w:t>(ELT L 176 27.</w:t>
      </w:r>
      <w:r w:rsidR="004324FE">
        <w:rPr>
          <w:rFonts w:ascii="Times New Roman" w:eastAsia="Arial Unicode MS" w:hAnsi="Times New Roman" w:cs="Times New Roman"/>
          <w:color w:val="333333"/>
          <w:sz w:val="24"/>
          <w:szCs w:val="24"/>
          <w:shd w:val="clear" w:color="auto" w:fill="FFFFFF"/>
        </w:rPr>
        <w:t>0</w:t>
      </w:r>
      <w:r w:rsidR="00196696" w:rsidRPr="00196696">
        <w:rPr>
          <w:rFonts w:ascii="Times New Roman" w:eastAsia="Arial Unicode MS" w:hAnsi="Times New Roman" w:cs="Times New Roman"/>
          <w:color w:val="333333"/>
          <w:sz w:val="24"/>
          <w:szCs w:val="24"/>
          <w:shd w:val="clear" w:color="auto" w:fill="FFFFFF"/>
        </w:rPr>
        <w:t>6.2013, lk 1)</w:t>
      </w:r>
      <w:r w:rsidR="00196696">
        <w:rPr>
          <w:rFonts w:ascii="Times New Roman" w:eastAsia="Arial Unicode MS" w:hAnsi="Times New Roman" w:cs="Times New Roman"/>
          <w:color w:val="333333"/>
          <w:sz w:val="24"/>
          <w:szCs w:val="24"/>
          <w:shd w:val="clear" w:color="auto" w:fill="FFFFFF"/>
        </w:rPr>
        <w:t>“;</w:t>
      </w:r>
    </w:p>
    <w:p w14:paraId="6E1B1BAB" w14:textId="77777777" w:rsidR="00761C9A" w:rsidRDefault="00761C9A" w:rsidP="00224A6D">
      <w:pPr>
        <w:jc w:val="both"/>
        <w:rPr>
          <w:rFonts w:ascii="Times New Roman" w:hAnsi="Times New Roman" w:cs="Times New Roman"/>
          <w:b/>
          <w:bCs/>
          <w:sz w:val="24"/>
          <w:szCs w:val="24"/>
        </w:rPr>
      </w:pPr>
    </w:p>
    <w:p w14:paraId="7D9C5DCA" w14:textId="2404FA17" w:rsidR="00D71D66" w:rsidRPr="00065D23" w:rsidRDefault="00761C9A" w:rsidP="00224A6D">
      <w:pPr>
        <w:jc w:val="both"/>
        <w:rPr>
          <w:rFonts w:ascii="Times New Roman" w:hAnsi="Times New Roman" w:cs="Times New Roman"/>
          <w:sz w:val="24"/>
          <w:szCs w:val="24"/>
        </w:rPr>
      </w:pPr>
      <w:r>
        <w:rPr>
          <w:rFonts w:ascii="Times New Roman" w:hAnsi="Times New Roman" w:cs="Times New Roman"/>
          <w:b/>
          <w:bCs/>
          <w:sz w:val="24"/>
          <w:szCs w:val="24"/>
        </w:rPr>
        <w:t>2</w:t>
      </w:r>
      <w:r w:rsidR="00D71D66" w:rsidRPr="00065D23">
        <w:rPr>
          <w:rFonts w:ascii="Times New Roman" w:hAnsi="Times New Roman" w:cs="Times New Roman"/>
          <w:sz w:val="24"/>
          <w:szCs w:val="24"/>
        </w:rPr>
        <w:t xml:space="preserve">) </w:t>
      </w:r>
      <w:r w:rsidR="000F1AAF" w:rsidRPr="00065D23">
        <w:rPr>
          <w:rFonts w:ascii="Times New Roman" w:hAnsi="Times New Roman" w:cs="Times New Roman"/>
          <w:sz w:val="24"/>
          <w:szCs w:val="24"/>
        </w:rPr>
        <w:t xml:space="preserve">paragrahvi </w:t>
      </w:r>
      <w:r w:rsidR="008D5DF6" w:rsidRPr="00065D23">
        <w:rPr>
          <w:rFonts w:ascii="Times New Roman" w:hAnsi="Times New Roman" w:cs="Times New Roman"/>
          <w:sz w:val="24"/>
          <w:szCs w:val="24"/>
        </w:rPr>
        <w:t>223</w:t>
      </w:r>
      <w:r w:rsidR="000F1AAF" w:rsidRPr="00065D23">
        <w:rPr>
          <w:rFonts w:ascii="Times New Roman" w:hAnsi="Times New Roman" w:cs="Times New Roman"/>
          <w:sz w:val="24"/>
          <w:szCs w:val="24"/>
        </w:rPr>
        <w:t xml:space="preserve"> lõikes </w:t>
      </w:r>
      <w:r w:rsidR="00B4489D" w:rsidRPr="00065D23">
        <w:rPr>
          <w:rFonts w:ascii="Times New Roman" w:hAnsi="Times New Roman" w:cs="Times New Roman"/>
          <w:sz w:val="24"/>
          <w:szCs w:val="24"/>
        </w:rPr>
        <w:t>2</w:t>
      </w:r>
      <w:r w:rsidR="000F1AAF" w:rsidRPr="00065D23">
        <w:rPr>
          <w:rFonts w:ascii="Times New Roman" w:hAnsi="Times New Roman" w:cs="Times New Roman"/>
          <w:sz w:val="24"/>
          <w:szCs w:val="24"/>
        </w:rPr>
        <w:t xml:space="preserve"> asendatakse tekstiosa „</w:t>
      </w:r>
      <w:r w:rsidR="00B4489D" w:rsidRPr="00065D23">
        <w:rPr>
          <w:rFonts w:ascii="Times New Roman" w:hAnsi="Times New Roman" w:cs="Times New Roman"/>
          <w:sz w:val="24"/>
          <w:szCs w:val="24"/>
          <w:shd w:val="clear" w:color="auto" w:fill="FFFFFF"/>
        </w:rPr>
        <w:t>§-des 310–312, 342, 354</w:t>
      </w:r>
      <w:r w:rsidR="000F1AAF" w:rsidRPr="00065D23">
        <w:rPr>
          <w:rFonts w:ascii="Times New Roman" w:hAnsi="Times New Roman" w:cs="Times New Roman"/>
          <w:sz w:val="24"/>
          <w:szCs w:val="24"/>
        </w:rPr>
        <w:t>“ tekstiosaga „</w:t>
      </w:r>
      <w:r w:rsidR="00B4489D" w:rsidRPr="00065D23">
        <w:rPr>
          <w:rFonts w:ascii="Times New Roman" w:hAnsi="Times New Roman" w:cs="Times New Roman"/>
          <w:sz w:val="24"/>
          <w:szCs w:val="24"/>
          <w:shd w:val="clear" w:color="auto" w:fill="FFFFFF"/>
        </w:rPr>
        <w:t>§-des 310–312</w:t>
      </w:r>
      <w:r w:rsidR="00941E76">
        <w:rPr>
          <w:rFonts w:ascii="Times New Roman" w:hAnsi="Times New Roman" w:cs="Times New Roman"/>
          <w:sz w:val="24"/>
          <w:szCs w:val="24"/>
          <w:shd w:val="clear" w:color="auto" w:fill="FFFFFF"/>
        </w:rPr>
        <w:t xml:space="preserve"> ja </w:t>
      </w:r>
      <w:r w:rsidR="00B4489D" w:rsidRPr="00065D23">
        <w:rPr>
          <w:rFonts w:ascii="Times New Roman" w:hAnsi="Times New Roman" w:cs="Times New Roman"/>
          <w:sz w:val="24"/>
          <w:szCs w:val="24"/>
          <w:shd w:val="clear" w:color="auto" w:fill="FFFFFF"/>
        </w:rPr>
        <w:t>342,</w:t>
      </w:r>
      <w:r w:rsidR="000F1AAF" w:rsidRPr="00065D23">
        <w:rPr>
          <w:rFonts w:ascii="Times New Roman" w:hAnsi="Times New Roman" w:cs="Times New Roman"/>
          <w:sz w:val="24"/>
          <w:szCs w:val="24"/>
        </w:rPr>
        <w:t xml:space="preserve"> § 345 lõigetes 1</w:t>
      </w:r>
      <w:r w:rsidR="00BA7A74" w:rsidRPr="00065D23">
        <w:rPr>
          <w:rFonts w:ascii="Times New Roman" w:hAnsi="Times New Roman" w:cs="Times New Roman"/>
          <w:sz w:val="24"/>
          <w:szCs w:val="24"/>
        </w:rPr>
        <w:t>–</w:t>
      </w:r>
      <w:r w:rsidR="000F1AAF" w:rsidRPr="00065D23">
        <w:rPr>
          <w:rFonts w:ascii="Times New Roman" w:hAnsi="Times New Roman" w:cs="Times New Roman"/>
          <w:sz w:val="24"/>
          <w:szCs w:val="24"/>
        </w:rPr>
        <w:t>4</w:t>
      </w:r>
      <w:r w:rsidR="00B4489D" w:rsidRPr="00065D23">
        <w:rPr>
          <w:rFonts w:ascii="Times New Roman" w:hAnsi="Times New Roman" w:cs="Times New Roman"/>
          <w:sz w:val="24"/>
          <w:szCs w:val="24"/>
        </w:rPr>
        <w:t>,</w:t>
      </w:r>
      <w:r w:rsidR="0057772C" w:rsidRPr="00065D23">
        <w:rPr>
          <w:rFonts w:ascii="Times New Roman" w:hAnsi="Times New Roman" w:cs="Times New Roman"/>
          <w:sz w:val="24"/>
          <w:szCs w:val="24"/>
        </w:rPr>
        <w:t xml:space="preserve"> §-</w:t>
      </w:r>
      <w:r w:rsidR="00B4489D" w:rsidRPr="00065D23">
        <w:rPr>
          <w:rFonts w:ascii="Times New Roman" w:hAnsi="Times New Roman" w:cs="Times New Roman"/>
          <w:sz w:val="24"/>
          <w:szCs w:val="24"/>
        </w:rPr>
        <w:t>des</w:t>
      </w:r>
      <w:r w:rsidR="0057772C" w:rsidRPr="00065D23">
        <w:rPr>
          <w:rFonts w:ascii="Times New Roman" w:hAnsi="Times New Roman" w:cs="Times New Roman"/>
          <w:sz w:val="24"/>
          <w:szCs w:val="24"/>
        </w:rPr>
        <w:t xml:space="preserve"> 345</w:t>
      </w:r>
      <w:r w:rsidR="0057772C" w:rsidRPr="00065D23">
        <w:rPr>
          <w:rFonts w:ascii="Times New Roman" w:hAnsi="Times New Roman" w:cs="Times New Roman"/>
          <w:sz w:val="24"/>
          <w:szCs w:val="24"/>
          <w:vertAlign w:val="superscript"/>
        </w:rPr>
        <w:t>1</w:t>
      </w:r>
      <w:r w:rsidR="00B4489D" w:rsidRPr="00065D23">
        <w:rPr>
          <w:rFonts w:ascii="Times New Roman" w:hAnsi="Times New Roman" w:cs="Times New Roman"/>
          <w:sz w:val="24"/>
          <w:szCs w:val="24"/>
        </w:rPr>
        <w:t xml:space="preserve"> ja 354</w:t>
      </w:r>
      <w:r w:rsidR="000F1AAF" w:rsidRPr="00065D23">
        <w:rPr>
          <w:rFonts w:ascii="Times New Roman" w:hAnsi="Times New Roman" w:cs="Times New Roman"/>
          <w:sz w:val="24"/>
          <w:szCs w:val="24"/>
        </w:rPr>
        <w:t>“;</w:t>
      </w:r>
      <w:del w:id="30" w:author="Aili Sandre" w:date="2024-03-15T12:20:00Z">
        <w:r w:rsidR="000F1AAF" w:rsidRPr="00065D23" w:rsidDel="0088187B">
          <w:rPr>
            <w:rFonts w:ascii="Times New Roman" w:hAnsi="Times New Roman" w:cs="Times New Roman"/>
            <w:sz w:val="24"/>
            <w:szCs w:val="24"/>
          </w:rPr>
          <w:delText xml:space="preserve"> </w:delText>
        </w:r>
      </w:del>
    </w:p>
    <w:p w14:paraId="60820EAA" w14:textId="3E0DDC2E" w:rsidR="00720BCC" w:rsidRPr="00065D23" w:rsidRDefault="00720BCC" w:rsidP="00224A6D">
      <w:pPr>
        <w:jc w:val="both"/>
        <w:rPr>
          <w:rFonts w:ascii="Times New Roman" w:hAnsi="Times New Roman" w:cs="Times New Roman"/>
          <w:sz w:val="24"/>
          <w:szCs w:val="24"/>
        </w:rPr>
      </w:pPr>
    </w:p>
    <w:p w14:paraId="5CB85A86" w14:textId="6A110A8B" w:rsidR="00720BCC" w:rsidRPr="00065D23" w:rsidRDefault="00761C9A" w:rsidP="00224A6D">
      <w:pPr>
        <w:jc w:val="both"/>
        <w:rPr>
          <w:rFonts w:ascii="Times New Roman" w:hAnsi="Times New Roman" w:cs="Times New Roman"/>
          <w:sz w:val="24"/>
          <w:szCs w:val="24"/>
        </w:rPr>
      </w:pPr>
      <w:bookmarkStart w:id="31" w:name="_Hlk126742485"/>
      <w:r>
        <w:rPr>
          <w:rFonts w:ascii="Times New Roman" w:hAnsi="Times New Roman" w:cs="Times New Roman"/>
          <w:b/>
          <w:bCs/>
          <w:sz w:val="24"/>
          <w:szCs w:val="24"/>
        </w:rPr>
        <w:t>3</w:t>
      </w:r>
      <w:r w:rsidR="00720BCC" w:rsidRPr="00065D23">
        <w:rPr>
          <w:rFonts w:ascii="Times New Roman" w:hAnsi="Times New Roman" w:cs="Times New Roman"/>
          <w:b/>
          <w:bCs/>
          <w:sz w:val="24"/>
          <w:szCs w:val="24"/>
        </w:rPr>
        <w:t>)</w:t>
      </w:r>
      <w:r w:rsidR="00720BCC" w:rsidRPr="00065D23">
        <w:rPr>
          <w:rFonts w:ascii="Times New Roman" w:hAnsi="Times New Roman" w:cs="Times New Roman"/>
          <w:sz w:val="24"/>
          <w:szCs w:val="24"/>
        </w:rPr>
        <w:t xml:space="preserve"> paragrahvi 223 täiendatakse lõikega 5 järgmises sõnastuses:</w:t>
      </w:r>
    </w:p>
    <w:p w14:paraId="34C49AE4" w14:textId="72DE2873" w:rsidR="00720BCC" w:rsidRPr="00065D23" w:rsidRDefault="003E0E9E" w:rsidP="00224A6D">
      <w:pPr>
        <w:jc w:val="both"/>
        <w:rPr>
          <w:rFonts w:ascii="Times New Roman" w:hAnsi="Times New Roman" w:cs="Times New Roman"/>
          <w:sz w:val="24"/>
          <w:szCs w:val="24"/>
        </w:rPr>
      </w:pPr>
      <w:r w:rsidRPr="00065D23">
        <w:rPr>
          <w:rFonts w:ascii="Times New Roman" w:hAnsi="Times New Roman" w:cs="Times New Roman"/>
          <w:sz w:val="24"/>
          <w:szCs w:val="24"/>
          <w:shd w:val="clear" w:color="auto" w:fill="FFFFFF"/>
        </w:rPr>
        <w:t>„</w:t>
      </w:r>
      <w:r w:rsidR="00720BCC" w:rsidRPr="00065D23">
        <w:rPr>
          <w:rFonts w:ascii="Times New Roman" w:hAnsi="Times New Roman" w:cs="Times New Roman"/>
          <w:sz w:val="24"/>
          <w:szCs w:val="24"/>
          <w:shd w:val="clear" w:color="auto" w:fill="FFFFFF"/>
        </w:rPr>
        <w:t xml:space="preserve">(5) </w:t>
      </w:r>
      <w:r w:rsidR="00951544" w:rsidRPr="00065D23">
        <w:rPr>
          <w:rFonts w:ascii="Times New Roman" w:hAnsi="Times New Roman" w:cs="Times New Roman"/>
          <w:sz w:val="24"/>
          <w:szCs w:val="24"/>
          <w:shd w:val="clear" w:color="auto" w:fill="FFFFFF"/>
        </w:rPr>
        <w:t>K</w:t>
      </w:r>
      <w:r w:rsidR="00720BCC" w:rsidRPr="00065D23">
        <w:rPr>
          <w:rFonts w:ascii="Times New Roman" w:hAnsi="Times New Roman" w:cs="Times New Roman"/>
          <w:sz w:val="24"/>
          <w:szCs w:val="24"/>
          <w:shd w:val="clear" w:color="auto" w:fill="FFFFFF"/>
        </w:rPr>
        <w:t xml:space="preserve">äesoleva seaduse § 345 lõikes </w:t>
      </w:r>
      <w:r w:rsidR="00933FBF" w:rsidRPr="00065D23">
        <w:rPr>
          <w:rFonts w:ascii="Times New Roman" w:hAnsi="Times New Roman" w:cs="Times New Roman"/>
          <w:sz w:val="24"/>
          <w:szCs w:val="24"/>
          <w:shd w:val="clear" w:color="auto" w:fill="FFFFFF"/>
        </w:rPr>
        <w:t>1</w:t>
      </w:r>
      <w:r w:rsidR="00720BCC" w:rsidRPr="00065D23">
        <w:rPr>
          <w:rFonts w:ascii="Times New Roman" w:hAnsi="Times New Roman" w:cs="Times New Roman"/>
          <w:sz w:val="24"/>
          <w:szCs w:val="24"/>
          <w:shd w:val="clear" w:color="auto" w:fill="FFFFFF"/>
          <w:vertAlign w:val="superscript"/>
        </w:rPr>
        <w:t>1</w:t>
      </w:r>
      <w:r w:rsidR="00720BCC" w:rsidRPr="00065D23">
        <w:rPr>
          <w:rFonts w:ascii="Times New Roman" w:hAnsi="Times New Roman" w:cs="Times New Roman"/>
          <w:sz w:val="24"/>
          <w:szCs w:val="24"/>
          <w:shd w:val="clear" w:color="auto" w:fill="FFFFFF"/>
        </w:rPr>
        <w:t xml:space="preserve"> ja §-s 345</w:t>
      </w:r>
      <w:r w:rsidR="00720BCC" w:rsidRPr="00065D23">
        <w:rPr>
          <w:rFonts w:ascii="Times New Roman" w:hAnsi="Times New Roman" w:cs="Times New Roman"/>
          <w:sz w:val="24"/>
          <w:szCs w:val="24"/>
          <w:shd w:val="clear" w:color="auto" w:fill="FFFFFF"/>
          <w:vertAlign w:val="superscript"/>
        </w:rPr>
        <w:t>1</w:t>
      </w:r>
      <w:r w:rsidR="00720BCC" w:rsidRPr="00065D23">
        <w:rPr>
          <w:rFonts w:ascii="Times New Roman" w:hAnsi="Times New Roman" w:cs="Times New Roman"/>
          <w:sz w:val="24"/>
          <w:szCs w:val="24"/>
          <w:shd w:val="clear" w:color="auto" w:fill="FFFFFF"/>
        </w:rPr>
        <w:t xml:space="preserve"> sätestatut</w:t>
      </w:r>
      <w:r w:rsidR="00951544" w:rsidRPr="00065D23">
        <w:rPr>
          <w:rFonts w:ascii="Times New Roman" w:hAnsi="Times New Roman" w:cs="Times New Roman"/>
          <w:sz w:val="24"/>
          <w:szCs w:val="24"/>
          <w:shd w:val="clear" w:color="auto" w:fill="FFFFFF"/>
        </w:rPr>
        <w:t xml:space="preserve"> ei kohaldata määratud väljamaksetega tööandja pensionifondi suhtes</w:t>
      </w:r>
      <w:r w:rsidR="00720BCC" w:rsidRPr="00065D23">
        <w:rPr>
          <w:rFonts w:ascii="Times New Roman" w:hAnsi="Times New Roman" w:cs="Times New Roman"/>
          <w:sz w:val="24"/>
          <w:szCs w:val="24"/>
          <w:shd w:val="clear" w:color="auto" w:fill="FFFFFF"/>
        </w:rPr>
        <w:t xml:space="preserve">, kui </w:t>
      </w:r>
      <w:r w:rsidR="00720BCC" w:rsidRPr="00065D23">
        <w:rPr>
          <w:rFonts w:ascii="Times New Roman" w:hAnsi="Times New Roman" w:cs="Times New Roman"/>
          <w:sz w:val="24"/>
          <w:szCs w:val="24"/>
        </w:rPr>
        <w:t xml:space="preserve">pensioniskeemiga </w:t>
      </w:r>
      <w:r w:rsidR="00C76A3A" w:rsidRPr="00065D23">
        <w:rPr>
          <w:rFonts w:ascii="Times New Roman" w:hAnsi="Times New Roman" w:cs="Times New Roman"/>
          <w:sz w:val="24"/>
          <w:szCs w:val="24"/>
        </w:rPr>
        <w:t>on</w:t>
      </w:r>
      <w:r w:rsidR="001671BA" w:rsidRPr="00065D23">
        <w:rPr>
          <w:rFonts w:ascii="Times New Roman" w:hAnsi="Times New Roman" w:cs="Times New Roman"/>
          <w:sz w:val="24"/>
          <w:szCs w:val="24"/>
        </w:rPr>
        <w:t xml:space="preserve"> hõlmatud </w:t>
      </w:r>
      <w:r w:rsidR="00C76A3A" w:rsidRPr="00065D23">
        <w:rPr>
          <w:rFonts w:ascii="Times New Roman" w:hAnsi="Times New Roman" w:cs="Times New Roman"/>
          <w:sz w:val="24"/>
          <w:szCs w:val="24"/>
        </w:rPr>
        <w:t>vähem</w:t>
      </w:r>
      <w:r w:rsidR="00720BCC" w:rsidRPr="00065D23">
        <w:rPr>
          <w:rFonts w:ascii="Times New Roman" w:hAnsi="Times New Roman" w:cs="Times New Roman"/>
          <w:sz w:val="24"/>
          <w:szCs w:val="24"/>
        </w:rPr>
        <w:t xml:space="preserve"> kui 15 isikut.“;</w:t>
      </w:r>
    </w:p>
    <w:bookmarkEnd w:id="31"/>
    <w:p w14:paraId="1826E84A" w14:textId="65EDBE46" w:rsidR="00B4489D" w:rsidRPr="00065D23" w:rsidRDefault="00B4489D" w:rsidP="00224A6D">
      <w:pPr>
        <w:jc w:val="both"/>
        <w:rPr>
          <w:rFonts w:ascii="Times New Roman" w:hAnsi="Times New Roman" w:cs="Times New Roman"/>
          <w:sz w:val="24"/>
          <w:szCs w:val="24"/>
        </w:rPr>
      </w:pPr>
    </w:p>
    <w:p w14:paraId="76E18117" w14:textId="1934AF74" w:rsidR="0038117F" w:rsidRPr="00065D23" w:rsidRDefault="00761C9A" w:rsidP="00224A6D">
      <w:pPr>
        <w:jc w:val="both"/>
        <w:rPr>
          <w:rFonts w:ascii="Times New Roman" w:hAnsi="Times New Roman" w:cs="Times New Roman"/>
          <w:sz w:val="24"/>
          <w:szCs w:val="24"/>
        </w:rPr>
      </w:pPr>
      <w:bookmarkStart w:id="32" w:name="_Hlk126742883"/>
      <w:r>
        <w:rPr>
          <w:rFonts w:ascii="Times New Roman" w:hAnsi="Times New Roman" w:cs="Times New Roman"/>
          <w:b/>
          <w:bCs/>
          <w:sz w:val="24"/>
          <w:szCs w:val="24"/>
        </w:rPr>
        <w:t>4</w:t>
      </w:r>
      <w:r w:rsidR="0038117F" w:rsidRPr="00065D23">
        <w:rPr>
          <w:rFonts w:ascii="Times New Roman" w:hAnsi="Times New Roman" w:cs="Times New Roman"/>
          <w:b/>
          <w:bCs/>
          <w:sz w:val="24"/>
          <w:szCs w:val="24"/>
        </w:rPr>
        <w:t>)</w:t>
      </w:r>
      <w:r w:rsidR="0038117F" w:rsidRPr="00065D23">
        <w:rPr>
          <w:rFonts w:ascii="Times New Roman" w:hAnsi="Times New Roman" w:cs="Times New Roman"/>
          <w:sz w:val="24"/>
          <w:szCs w:val="24"/>
        </w:rPr>
        <w:t xml:space="preserve"> paragrahvi 344 lõike 3 punkt 3 muudetakse ja sõnastatakse järgmiselt:</w:t>
      </w:r>
      <w:del w:id="33" w:author="Aili Sandre" w:date="2024-03-15T12:43:00Z">
        <w:r w:rsidR="0038117F" w:rsidRPr="00065D23" w:rsidDel="002E0215">
          <w:rPr>
            <w:rFonts w:ascii="Times New Roman" w:hAnsi="Times New Roman" w:cs="Times New Roman"/>
            <w:sz w:val="24"/>
            <w:szCs w:val="24"/>
          </w:rPr>
          <w:delText xml:space="preserve"> </w:delText>
        </w:r>
      </w:del>
    </w:p>
    <w:p w14:paraId="3411DE18" w14:textId="20D9B71D" w:rsidR="0038117F" w:rsidRPr="00065D23" w:rsidRDefault="0038117F" w:rsidP="00224A6D">
      <w:pPr>
        <w:jc w:val="both"/>
        <w:rPr>
          <w:rFonts w:ascii="Times New Roman" w:hAnsi="Times New Roman" w:cs="Times New Roman"/>
          <w:b/>
          <w:sz w:val="24"/>
          <w:szCs w:val="24"/>
        </w:rPr>
      </w:pPr>
      <w:r w:rsidRPr="00065D23">
        <w:rPr>
          <w:rFonts w:ascii="Times New Roman" w:hAnsi="Times New Roman" w:cs="Times New Roman"/>
          <w:sz w:val="24"/>
          <w:szCs w:val="24"/>
          <w:shd w:val="clear" w:color="auto" w:fill="FFFFFF"/>
        </w:rPr>
        <w:t xml:space="preserve">„3) nõuded info- ja kommunikatsioonitehnoloogilise korralduse, infoturbe tagamise ja talitluspidevuse kohta, </w:t>
      </w:r>
      <w:r w:rsidR="007D2266">
        <w:rPr>
          <w:rFonts w:ascii="Times New Roman" w:hAnsi="Times New Roman" w:cs="Times New Roman"/>
          <w:sz w:val="24"/>
          <w:szCs w:val="24"/>
          <w:shd w:val="clear" w:color="auto" w:fill="FFFFFF"/>
        </w:rPr>
        <w:t xml:space="preserve">mis peavad </w:t>
      </w:r>
      <w:r w:rsidR="00D958D1" w:rsidRPr="00065D23">
        <w:rPr>
          <w:rFonts w:ascii="Times New Roman" w:hAnsi="Times New Roman" w:cs="Times New Roman"/>
          <w:sz w:val="24"/>
          <w:szCs w:val="24"/>
          <w:shd w:val="clear" w:color="auto" w:fill="FFFFFF"/>
        </w:rPr>
        <w:t>asjakohasel juhul</w:t>
      </w:r>
      <w:r w:rsidRPr="00065D23">
        <w:rPr>
          <w:rFonts w:ascii="Times New Roman" w:hAnsi="Times New Roman" w:cs="Times New Roman"/>
          <w:sz w:val="24"/>
          <w:szCs w:val="24"/>
          <w:shd w:val="clear" w:color="auto" w:fill="FFFFFF"/>
        </w:rPr>
        <w:t xml:space="preserve"> </w:t>
      </w:r>
      <w:r w:rsidR="007D2266">
        <w:rPr>
          <w:rFonts w:ascii="Times New Roman" w:hAnsi="Times New Roman" w:cs="Times New Roman"/>
          <w:sz w:val="24"/>
          <w:szCs w:val="24"/>
          <w:shd w:val="clear" w:color="auto" w:fill="FFFFFF"/>
        </w:rPr>
        <w:t xml:space="preserve">olema </w:t>
      </w:r>
      <w:r w:rsidRPr="00065D23">
        <w:rPr>
          <w:rFonts w:ascii="Times New Roman" w:hAnsi="Times New Roman" w:cs="Times New Roman"/>
          <w:sz w:val="24"/>
          <w:szCs w:val="24"/>
          <w:shd w:val="clear" w:color="auto" w:fill="FFFFFF"/>
        </w:rPr>
        <w:t xml:space="preserve">kooskõlas </w:t>
      </w:r>
      <w:r w:rsidR="00A016DF" w:rsidRPr="00065D23">
        <w:rPr>
          <w:rFonts w:ascii="Times New Roman" w:hAnsi="Times New Roman" w:cs="Times New Roman"/>
          <w:sz w:val="24"/>
          <w:szCs w:val="24"/>
          <w:shd w:val="clear" w:color="auto" w:fill="FFFFFF"/>
        </w:rPr>
        <w:t>Euroopa Parlamendi ja nõukogu määruses (EL) 2022/2554, mis käsitleb finantssektori digitaalset tegevuskerksust ning millega muudetakse määrusi (EÜ) nr 1060/2009, (EL) nr 648/2012, (EL) nr 600/2014, (EL) nr 909/2014 ja (EL) 2016/1011</w:t>
      </w:r>
      <w:r w:rsidR="00720520" w:rsidRPr="00065D23">
        <w:rPr>
          <w:rFonts w:ascii="Times New Roman" w:hAnsi="Times New Roman" w:cs="Times New Roman"/>
          <w:sz w:val="24"/>
          <w:szCs w:val="24"/>
          <w:shd w:val="clear" w:color="auto" w:fill="FFFFFF"/>
        </w:rPr>
        <w:t xml:space="preserve"> (</w:t>
      </w:r>
      <w:r w:rsidR="00720520" w:rsidRPr="00065D23">
        <w:rPr>
          <w:rFonts w:ascii="Times New Roman" w:hAnsi="Times New Roman" w:cs="Times New Roman"/>
          <w:sz w:val="24"/>
          <w:szCs w:val="24"/>
        </w:rPr>
        <w:t>ELT L 333, 27.12.2022, lk 1</w:t>
      </w:r>
      <w:r w:rsidR="001C246F" w:rsidRPr="00065D23">
        <w:rPr>
          <w:rFonts w:ascii="Times New Roman" w:hAnsi="Times New Roman" w:cs="Times New Roman"/>
          <w:sz w:val="24"/>
          <w:szCs w:val="24"/>
        </w:rPr>
        <w:t>–</w:t>
      </w:r>
      <w:r w:rsidR="00720520" w:rsidRPr="00065D23">
        <w:rPr>
          <w:rFonts w:ascii="Times New Roman" w:hAnsi="Times New Roman" w:cs="Times New Roman"/>
          <w:sz w:val="24"/>
          <w:szCs w:val="24"/>
        </w:rPr>
        <w:t>79)</w:t>
      </w:r>
      <w:r w:rsidRPr="00065D23">
        <w:rPr>
          <w:rFonts w:ascii="Times New Roman" w:hAnsi="Times New Roman" w:cs="Times New Roman"/>
          <w:sz w:val="24"/>
          <w:szCs w:val="24"/>
          <w:shd w:val="clear" w:color="auto" w:fill="FFFFFF"/>
        </w:rPr>
        <w:t xml:space="preserve">, sätestatud info- ja kommunikatsioonitehnoloogia riskide juhtimise </w:t>
      </w:r>
      <w:commentRangeStart w:id="34"/>
      <w:r w:rsidRPr="005D64AB">
        <w:rPr>
          <w:rFonts w:ascii="Times New Roman" w:hAnsi="Times New Roman" w:cs="Times New Roman"/>
          <w:sz w:val="24"/>
          <w:szCs w:val="24"/>
          <w:highlight w:val="yellow"/>
          <w:shd w:val="clear" w:color="auto" w:fill="FFFFFF"/>
          <w:rPrChange w:id="35" w:author="Aili Sandre" w:date="2024-03-18T11:12:00Z">
            <w:rPr>
              <w:rFonts w:ascii="Times New Roman" w:hAnsi="Times New Roman" w:cs="Times New Roman"/>
              <w:sz w:val="24"/>
              <w:szCs w:val="24"/>
              <w:shd w:val="clear" w:color="auto" w:fill="FFFFFF"/>
            </w:rPr>
          </w:rPrChange>
        </w:rPr>
        <w:t>raamistikuga</w:t>
      </w:r>
      <w:commentRangeEnd w:id="34"/>
      <w:r w:rsidR="005D64AB">
        <w:rPr>
          <w:rStyle w:val="Kommentaariviide"/>
        </w:rPr>
        <w:commentReference w:id="34"/>
      </w:r>
      <w:r w:rsidRPr="00065D23">
        <w:rPr>
          <w:rFonts w:ascii="Times New Roman" w:hAnsi="Times New Roman" w:cs="Times New Roman"/>
          <w:sz w:val="24"/>
          <w:szCs w:val="24"/>
          <w:shd w:val="clear" w:color="auto" w:fill="FFFFFF"/>
        </w:rPr>
        <w:t>;“;</w:t>
      </w:r>
    </w:p>
    <w:bookmarkEnd w:id="32"/>
    <w:p w14:paraId="58E6697B" w14:textId="1763AF44" w:rsidR="00D71D66" w:rsidRPr="00065D23" w:rsidRDefault="00D71D66" w:rsidP="00224A6D">
      <w:pPr>
        <w:jc w:val="both"/>
        <w:rPr>
          <w:rFonts w:ascii="Times New Roman" w:hAnsi="Times New Roman" w:cs="Times New Roman"/>
          <w:b/>
          <w:sz w:val="24"/>
          <w:szCs w:val="24"/>
        </w:rPr>
      </w:pPr>
    </w:p>
    <w:p w14:paraId="24EB5EFA" w14:textId="768D1004" w:rsidR="00245A93" w:rsidRPr="00065D23" w:rsidRDefault="00761C9A" w:rsidP="00224A6D">
      <w:pPr>
        <w:jc w:val="both"/>
        <w:rPr>
          <w:rFonts w:ascii="Times New Roman" w:hAnsi="Times New Roman" w:cs="Times New Roman"/>
          <w:bCs/>
          <w:sz w:val="24"/>
          <w:szCs w:val="24"/>
        </w:rPr>
      </w:pPr>
      <w:r>
        <w:rPr>
          <w:rFonts w:ascii="Times New Roman" w:hAnsi="Times New Roman" w:cs="Times New Roman"/>
          <w:b/>
          <w:sz w:val="24"/>
          <w:szCs w:val="24"/>
        </w:rPr>
        <w:lastRenderedPageBreak/>
        <w:t>5</w:t>
      </w:r>
      <w:r w:rsidR="00245A93" w:rsidRPr="00065D23">
        <w:rPr>
          <w:rFonts w:ascii="Times New Roman" w:hAnsi="Times New Roman" w:cs="Times New Roman"/>
          <w:b/>
          <w:sz w:val="24"/>
          <w:szCs w:val="24"/>
        </w:rPr>
        <w:t xml:space="preserve">) </w:t>
      </w:r>
      <w:r w:rsidR="00DA7D38" w:rsidRPr="00065D23">
        <w:rPr>
          <w:rFonts w:ascii="Times New Roman" w:hAnsi="Times New Roman" w:cs="Times New Roman"/>
          <w:bCs/>
          <w:sz w:val="24"/>
          <w:szCs w:val="24"/>
        </w:rPr>
        <w:t>paragrahvi 345 pealkiri muudetakse ja sõnastatakse järgmiselt:</w:t>
      </w:r>
    </w:p>
    <w:p w14:paraId="6AD59EDB" w14:textId="299888D8" w:rsidR="00DA7D38" w:rsidRPr="00065D23" w:rsidRDefault="00DA7D38" w:rsidP="00224A6D">
      <w:pPr>
        <w:jc w:val="both"/>
        <w:rPr>
          <w:rFonts w:ascii="Times New Roman" w:hAnsi="Times New Roman" w:cs="Times New Roman"/>
          <w:sz w:val="24"/>
          <w:szCs w:val="24"/>
        </w:rPr>
      </w:pPr>
      <w:r w:rsidRPr="00065D23">
        <w:rPr>
          <w:rFonts w:ascii="Times New Roman" w:hAnsi="Times New Roman" w:cs="Times New Roman"/>
          <w:bCs/>
          <w:sz w:val="24"/>
          <w:szCs w:val="24"/>
        </w:rPr>
        <w:t>„</w:t>
      </w:r>
      <w:r w:rsidRPr="00065D23">
        <w:rPr>
          <w:rFonts w:ascii="Times New Roman" w:hAnsi="Times New Roman" w:cs="Times New Roman"/>
          <w:b/>
          <w:sz w:val="24"/>
          <w:szCs w:val="24"/>
        </w:rPr>
        <w:t xml:space="preserve">§ 345. </w:t>
      </w:r>
      <w:r w:rsidRPr="00065D23">
        <w:rPr>
          <w:rFonts w:ascii="Times New Roman" w:hAnsi="Times New Roman" w:cs="Times New Roman"/>
          <w:b/>
          <w:bCs/>
          <w:sz w:val="24"/>
          <w:szCs w:val="24"/>
        </w:rPr>
        <w:t xml:space="preserve">Teabe töötlemine ja säilitamine, </w:t>
      </w:r>
      <w:r w:rsidR="00830682" w:rsidRPr="00065D23">
        <w:rPr>
          <w:rFonts w:ascii="Times New Roman" w:hAnsi="Times New Roman" w:cs="Times New Roman"/>
          <w:b/>
          <w:bCs/>
          <w:sz w:val="24"/>
          <w:szCs w:val="24"/>
        </w:rPr>
        <w:t>digitaal</w:t>
      </w:r>
      <w:r w:rsidR="00A2198B" w:rsidRPr="00065D23">
        <w:rPr>
          <w:rFonts w:ascii="Times New Roman" w:hAnsi="Times New Roman" w:cs="Times New Roman"/>
          <w:b/>
          <w:bCs/>
          <w:sz w:val="24"/>
          <w:szCs w:val="24"/>
        </w:rPr>
        <w:t>se</w:t>
      </w:r>
      <w:r w:rsidR="00830682" w:rsidRPr="00065D23">
        <w:rPr>
          <w:rFonts w:ascii="Times New Roman" w:hAnsi="Times New Roman" w:cs="Times New Roman"/>
          <w:b/>
          <w:bCs/>
          <w:sz w:val="24"/>
          <w:szCs w:val="24"/>
        </w:rPr>
        <w:t xml:space="preserve"> tegevuskerksus</w:t>
      </w:r>
      <w:r w:rsidR="00A2198B" w:rsidRPr="00065D23">
        <w:rPr>
          <w:rFonts w:ascii="Times New Roman" w:hAnsi="Times New Roman" w:cs="Times New Roman"/>
          <w:b/>
          <w:bCs/>
          <w:sz w:val="24"/>
          <w:szCs w:val="24"/>
        </w:rPr>
        <w:t>e tagamine</w:t>
      </w:r>
      <w:r w:rsidRPr="00065D23">
        <w:rPr>
          <w:rFonts w:ascii="Times New Roman" w:hAnsi="Times New Roman" w:cs="Times New Roman"/>
          <w:b/>
          <w:bCs/>
          <w:sz w:val="24"/>
          <w:szCs w:val="24"/>
        </w:rPr>
        <w:t xml:space="preserve"> ning eurofondi arvel tehtud tehingute registreerimine ja salvestamine andmetöötlussüsteemis</w:t>
      </w:r>
      <w:r w:rsidRPr="00065D23">
        <w:rPr>
          <w:rFonts w:ascii="Times New Roman" w:hAnsi="Times New Roman" w:cs="Times New Roman"/>
          <w:sz w:val="24"/>
          <w:szCs w:val="24"/>
        </w:rPr>
        <w:t>“;</w:t>
      </w:r>
    </w:p>
    <w:p w14:paraId="424F467B" w14:textId="764FBFA9" w:rsidR="00DA7D38" w:rsidRPr="00065D23" w:rsidRDefault="00DA7D38" w:rsidP="00224A6D">
      <w:pPr>
        <w:jc w:val="both"/>
        <w:rPr>
          <w:rFonts w:ascii="Times New Roman" w:hAnsi="Times New Roman" w:cs="Times New Roman"/>
          <w:sz w:val="24"/>
          <w:szCs w:val="24"/>
        </w:rPr>
      </w:pPr>
    </w:p>
    <w:p w14:paraId="50617917" w14:textId="394571EA" w:rsidR="00DA7D38" w:rsidRPr="00065D23" w:rsidRDefault="00761C9A" w:rsidP="00224A6D">
      <w:pPr>
        <w:jc w:val="both"/>
        <w:rPr>
          <w:rFonts w:ascii="Times New Roman" w:hAnsi="Times New Roman" w:cs="Times New Roman"/>
          <w:sz w:val="24"/>
          <w:szCs w:val="24"/>
        </w:rPr>
      </w:pPr>
      <w:bookmarkStart w:id="36" w:name="_Hlk117773438"/>
      <w:r>
        <w:rPr>
          <w:rFonts w:ascii="Times New Roman" w:hAnsi="Times New Roman" w:cs="Times New Roman"/>
          <w:b/>
          <w:bCs/>
          <w:sz w:val="24"/>
          <w:szCs w:val="24"/>
        </w:rPr>
        <w:t>6</w:t>
      </w:r>
      <w:r w:rsidR="00DA7D38" w:rsidRPr="00065D23">
        <w:rPr>
          <w:rFonts w:ascii="Times New Roman" w:hAnsi="Times New Roman" w:cs="Times New Roman"/>
          <w:b/>
          <w:bCs/>
          <w:sz w:val="24"/>
          <w:szCs w:val="24"/>
        </w:rPr>
        <w:t xml:space="preserve">) </w:t>
      </w:r>
      <w:r w:rsidR="00DA7D38" w:rsidRPr="00065D23">
        <w:rPr>
          <w:rFonts w:ascii="Times New Roman" w:hAnsi="Times New Roman" w:cs="Times New Roman"/>
          <w:sz w:val="24"/>
          <w:szCs w:val="24"/>
        </w:rPr>
        <w:t>paragrahvi 345 täiendatakse lõikega 1</w:t>
      </w:r>
      <w:r w:rsidR="00DA7D38" w:rsidRPr="00065D23">
        <w:rPr>
          <w:rFonts w:ascii="Times New Roman" w:hAnsi="Times New Roman" w:cs="Times New Roman"/>
          <w:sz w:val="24"/>
          <w:szCs w:val="24"/>
          <w:vertAlign w:val="superscript"/>
        </w:rPr>
        <w:t>1</w:t>
      </w:r>
      <w:r w:rsidR="00DA7D38" w:rsidRPr="00065D23">
        <w:rPr>
          <w:rFonts w:ascii="Times New Roman" w:hAnsi="Times New Roman" w:cs="Times New Roman"/>
          <w:sz w:val="24"/>
          <w:szCs w:val="24"/>
        </w:rPr>
        <w:t xml:space="preserve"> järgmises sõnastuses:</w:t>
      </w:r>
    </w:p>
    <w:p w14:paraId="38350479" w14:textId="61640DAE" w:rsidR="00DA7D38" w:rsidRPr="00065D23" w:rsidRDefault="00DA7D38" w:rsidP="00224A6D">
      <w:pPr>
        <w:jc w:val="both"/>
        <w:rPr>
          <w:rFonts w:ascii="Times New Roman" w:hAnsi="Times New Roman" w:cs="Times New Roman"/>
          <w:sz w:val="24"/>
          <w:szCs w:val="24"/>
        </w:rPr>
      </w:pPr>
      <w:r w:rsidRPr="00065D23">
        <w:rPr>
          <w:rFonts w:ascii="Times New Roman" w:hAnsi="Times New Roman" w:cs="Times New Roman"/>
          <w:sz w:val="24"/>
          <w:szCs w:val="24"/>
        </w:rPr>
        <w:t>„(1</w:t>
      </w:r>
      <w:r w:rsidRPr="00065D23">
        <w:rPr>
          <w:rFonts w:ascii="Times New Roman" w:hAnsi="Times New Roman" w:cs="Times New Roman"/>
          <w:sz w:val="24"/>
          <w:szCs w:val="24"/>
          <w:vertAlign w:val="superscript"/>
        </w:rPr>
        <w:t>1</w:t>
      </w:r>
      <w:r w:rsidRPr="00065D23">
        <w:rPr>
          <w:rFonts w:ascii="Times New Roman" w:hAnsi="Times New Roman" w:cs="Times New Roman"/>
          <w:sz w:val="24"/>
          <w:szCs w:val="24"/>
        </w:rPr>
        <w:t xml:space="preserve">) </w:t>
      </w:r>
      <w:r w:rsidR="00B44CEF" w:rsidRPr="00065D23">
        <w:rPr>
          <w:rFonts w:ascii="Times New Roman" w:hAnsi="Times New Roman" w:cs="Times New Roman"/>
          <w:sz w:val="24"/>
          <w:szCs w:val="24"/>
        </w:rPr>
        <w:t>Fondivalitse</w:t>
      </w:r>
      <w:r w:rsidR="00DE2623" w:rsidRPr="00065D23">
        <w:rPr>
          <w:rFonts w:ascii="Times New Roman" w:hAnsi="Times New Roman" w:cs="Times New Roman"/>
          <w:sz w:val="24"/>
          <w:szCs w:val="24"/>
        </w:rPr>
        <w:t>ja</w:t>
      </w:r>
      <w:r w:rsidR="00D30937">
        <w:rPr>
          <w:rFonts w:ascii="Times New Roman" w:hAnsi="Times New Roman" w:cs="Times New Roman"/>
          <w:sz w:val="24"/>
          <w:szCs w:val="24"/>
        </w:rPr>
        <w:t xml:space="preserve"> </w:t>
      </w:r>
      <w:r w:rsidR="00585055" w:rsidRPr="00A07960">
        <w:rPr>
          <w:rFonts w:ascii="Times New Roman" w:hAnsi="Times New Roman" w:cs="Times New Roman"/>
          <w:sz w:val="24"/>
          <w:szCs w:val="24"/>
        </w:rPr>
        <w:t>järgib</w:t>
      </w:r>
      <w:r w:rsidR="00B44CEF" w:rsidRPr="00065D23">
        <w:rPr>
          <w:rFonts w:ascii="Times New Roman" w:hAnsi="Times New Roman" w:cs="Times New Roman"/>
          <w:sz w:val="24"/>
          <w:szCs w:val="24"/>
        </w:rPr>
        <w:t xml:space="preserve"> Euroopa Parlamendi ja nõukogu määrus</w:t>
      </w:r>
      <w:r w:rsidR="00DE2623" w:rsidRPr="00065D23">
        <w:rPr>
          <w:rFonts w:ascii="Times New Roman" w:hAnsi="Times New Roman" w:cs="Times New Roman"/>
          <w:sz w:val="24"/>
          <w:szCs w:val="24"/>
        </w:rPr>
        <w:t>es</w:t>
      </w:r>
      <w:r w:rsidR="0038117F" w:rsidRPr="00065D23">
        <w:rPr>
          <w:rFonts w:ascii="Times New Roman" w:hAnsi="Times New Roman" w:cs="Times New Roman"/>
          <w:sz w:val="24"/>
          <w:szCs w:val="24"/>
        </w:rPr>
        <w:t xml:space="preserve"> </w:t>
      </w:r>
      <w:r w:rsidR="00A016DF" w:rsidRPr="00065D23">
        <w:rPr>
          <w:rFonts w:ascii="Times New Roman" w:hAnsi="Times New Roman" w:cs="Times New Roman"/>
          <w:sz w:val="24"/>
          <w:szCs w:val="24"/>
          <w:shd w:val="clear" w:color="auto" w:fill="FFFFFF"/>
        </w:rPr>
        <w:t xml:space="preserve">(EL) 2022/2554 </w:t>
      </w:r>
      <w:r w:rsidR="00DE2623" w:rsidRPr="00065D23">
        <w:rPr>
          <w:rFonts w:ascii="Times New Roman" w:hAnsi="Times New Roman" w:cs="Times New Roman"/>
          <w:sz w:val="24"/>
          <w:szCs w:val="24"/>
        </w:rPr>
        <w:t xml:space="preserve">sätestatud </w:t>
      </w:r>
      <w:r w:rsidR="00585055" w:rsidRPr="00065D23">
        <w:rPr>
          <w:rFonts w:ascii="Times New Roman" w:hAnsi="Times New Roman" w:cs="Times New Roman"/>
          <w:sz w:val="24"/>
          <w:szCs w:val="24"/>
        </w:rPr>
        <w:t>nõudeid</w:t>
      </w:r>
      <w:r w:rsidR="00B44CEF" w:rsidRPr="00065D23">
        <w:rPr>
          <w:rFonts w:ascii="Times New Roman" w:hAnsi="Times New Roman" w:cs="Times New Roman"/>
          <w:sz w:val="24"/>
          <w:szCs w:val="24"/>
        </w:rPr>
        <w:t xml:space="preserve">, sealhulgas </w:t>
      </w:r>
      <w:r w:rsidR="00AB1AF5" w:rsidRPr="00065D23">
        <w:rPr>
          <w:rFonts w:ascii="Times New Roman" w:hAnsi="Times New Roman" w:cs="Times New Roman"/>
          <w:sz w:val="24"/>
          <w:szCs w:val="24"/>
        </w:rPr>
        <w:t xml:space="preserve">kasutab ja </w:t>
      </w:r>
      <w:r w:rsidR="0060006B" w:rsidRPr="00065D23">
        <w:rPr>
          <w:rFonts w:ascii="Times New Roman" w:hAnsi="Times New Roman" w:cs="Times New Roman"/>
          <w:sz w:val="24"/>
          <w:szCs w:val="24"/>
        </w:rPr>
        <w:t xml:space="preserve">haldab </w:t>
      </w:r>
      <w:r w:rsidR="00B44CEF" w:rsidRPr="00065D23">
        <w:rPr>
          <w:rFonts w:ascii="Times New Roman" w:hAnsi="Times New Roman" w:cs="Times New Roman"/>
          <w:sz w:val="24"/>
          <w:szCs w:val="24"/>
        </w:rPr>
        <w:t xml:space="preserve">käesoleva paragrahvi lõikes 1 sätestatu tagamiseks </w:t>
      </w:r>
      <w:r w:rsidR="0060006B" w:rsidRPr="00065D23">
        <w:rPr>
          <w:rFonts w:ascii="Times New Roman" w:hAnsi="Times New Roman" w:cs="Times New Roman"/>
          <w:sz w:val="24"/>
          <w:szCs w:val="24"/>
        </w:rPr>
        <w:t>ning</w:t>
      </w:r>
      <w:r w:rsidR="00B44CEF" w:rsidRPr="00065D23">
        <w:rPr>
          <w:rFonts w:ascii="Times New Roman" w:hAnsi="Times New Roman" w:cs="Times New Roman"/>
          <w:sz w:val="24"/>
          <w:szCs w:val="24"/>
        </w:rPr>
        <w:t xml:space="preserve"> är</w:t>
      </w:r>
      <w:r w:rsidR="002821AC" w:rsidRPr="00065D23">
        <w:rPr>
          <w:rFonts w:ascii="Times New Roman" w:hAnsi="Times New Roman" w:cs="Times New Roman"/>
          <w:sz w:val="24"/>
          <w:szCs w:val="24"/>
        </w:rPr>
        <w:t>i</w:t>
      </w:r>
      <w:r w:rsidR="00B44CEF" w:rsidRPr="00065D23">
        <w:rPr>
          <w:rFonts w:ascii="Times New Roman" w:hAnsi="Times New Roman" w:cs="Times New Roman"/>
          <w:sz w:val="24"/>
          <w:szCs w:val="24"/>
        </w:rPr>
        <w:t>protsesside toetamiseks võrgu- ja infosüsteem</w:t>
      </w:r>
      <w:r w:rsidR="0060006B" w:rsidRPr="00065D23">
        <w:rPr>
          <w:rFonts w:ascii="Times New Roman" w:hAnsi="Times New Roman" w:cs="Times New Roman"/>
          <w:sz w:val="24"/>
          <w:szCs w:val="24"/>
        </w:rPr>
        <w:t xml:space="preserve">e </w:t>
      </w:r>
      <w:r w:rsidR="00B44CEF" w:rsidRPr="00065D23">
        <w:rPr>
          <w:rFonts w:ascii="Times New Roman" w:hAnsi="Times New Roman" w:cs="Times New Roman"/>
          <w:sz w:val="24"/>
          <w:szCs w:val="24"/>
        </w:rPr>
        <w:t>määruses sätestatu</w:t>
      </w:r>
      <w:r w:rsidR="007B6D75" w:rsidRPr="00065D23">
        <w:rPr>
          <w:rFonts w:ascii="Times New Roman" w:hAnsi="Times New Roman" w:cs="Times New Roman"/>
          <w:sz w:val="24"/>
          <w:szCs w:val="24"/>
        </w:rPr>
        <w:t xml:space="preserve"> kohaselt</w:t>
      </w:r>
      <w:r w:rsidR="00B44CEF" w:rsidRPr="00065D23">
        <w:rPr>
          <w:rFonts w:ascii="Times New Roman" w:hAnsi="Times New Roman" w:cs="Times New Roman"/>
          <w:sz w:val="24"/>
          <w:szCs w:val="24"/>
        </w:rPr>
        <w:t>.</w:t>
      </w:r>
      <w:r w:rsidR="0027446A">
        <w:rPr>
          <w:rFonts w:ascii="Times New Roman" w:hAnsi="Times New Roman" w:cs="Times New Roman"/>
          <w:sz w:val="24"/>
          <w:szCs w:val="24"/>
        </w:rPr>
        <w:t xml:space="preserve"> Pensionifondi valitse</w:t>
      </w:r>
      <w:r w:rsidR="00EF4DF9">
        <w:rPr>
          <w:rFonts w:ascii="Times New Roman" w:hAnsi="Times New Roman" w:cs="Times New Roman"/>
          <w:sz w:val="24"/>
          <w:szCs w:val="24"/>
        </w:rPr>
        <w:t>ja</w:t>
      </w:r>
      <w:r w:rsidR="002D1019">
        <w:rPr>
          <w:rFonts w:ascii="Times New Roman" w:hAnsi="Times New Roman" w:cs="Times New Roman"/>
          <w:sz w:val="24"/>
          <w:szCs w:val="24"/>
        </w:rPr>
        <w:t xml:space="preserve"> suhtes </w:t>
      </w:r>
      <w:r w:rsidR="0027446A">
        <w:rPr>
          <w:rFonts w:ascii="Times New Roman" w:hAnsi="Times New Roman" w:cs="Times New Roman"/>
          <w:sz w:val="24"/>
          <w:szCs w:val="24"/>
        </w:rPr>
        <w:t xml:space="preserve">kohaldatakse </w:t>
      </w:r>
      <w:r w:rsidR="0027446A" w:rsidRPr="00065D23">
        <w:rPr>
          <w:rFonts w:ascii="Times New Roman" w:hAnsi="Times New Roman" w:cs="Times New Roman"/>
          <w:sz w:val="24"/>
          <w:szCs w:val="24"/>
        </w:rPr>
        <w:t xml:space="preserve">määruse </w:t>
      </w:r>
      <w:r w:rsidR="0027446A" w:rsidRPr="00065D23">
        <w:rPr>
          <w:rFonts w:ascii="Times New Roman" w:hAnsi="Times New Roman" w:cs="Times New Roman"/>
          <w:sz w:val="24"/>
          <w:szCs w:val="24"/>
          <w:shd w:val="clear" w:color="auto" w:fill="FFFFFF"/>
        </w:rPr>
        <w:t>(EL) 2022/2554</w:t>
      </w:r>
      <w:r w:rsidR="0027446A">
        <w:rPr>
          <w:rFonts w:ascii="Times New Roman" w:hAnsi="Times New Roman" w:cs="Times New Roman"/>
          <w:sz w:val="24"/>
          <w:szCs w:val="24"/>
          <w:shd w:val="clear" w:color="auto" w:fill="FFFFFF"/>
        </w:rPr>
        <w:t xml:space="preserve"> artiklites 3</w:t>
      </w:r>
      <w:r w:rsidR="00A10858">
        <w:rPr>
          <w:rFonts w:ascii="Times New Roman" w:hAnsi="Times New Roman" w:cs="Times New Roman"/>
          <w:sz w:val="24"/>
          <w:szCs w:val="24"/>
          <w:shd w:val="clear" w:color="auto" w:fill="FFFFFF"/>
        </w:rPr>
        <w:t>–18</w:t>
      </w:r>
      <w:r w:rsidR="0027446A">
        <w:rPr>
          <w:rFonts w:ascii="Times New Roman" w:hAnsi="Times New Roman" w:cs="Times New Roman"/>
          <w:sz w:val="24"/>
          <w:szCs w:val="24"/>
          <w:shd w:val="clear" w:color="auto" w:fill="FFFFFF"/>
        </w:rPr>
        <w:t xml:space="preserve">, </w:t>
      </w:r>
      <w:r w:rsidR="00A10858">
        <w:rPr>
          <w:rFonts w:ascii="Times New Roman" w:hAnsi="Times New Roman" w:cs="Times New Roman"/>
          <w:sz w:val="24"/>
          <w:szCs w:val="24"/>
          <w:shd w:val="clear" w:color="auto" w:fill="FFFFFF"/>
        </w:rPr>
        <w:t>artikli 19 lõigetes 1–5</w:t>
      </w:r>
      <w:r w:rsidR="0027446A">
        <w:rPr>
          <w:rFonts w:ascii="Times New Roman" w:hAnsi="Times New Roman" w:cs="Times New Roman"/>
          <w:sz w:val="24"/>
          <w:szCs w:val="24"/>
          <w:shd w:val="clear" w:color="auto" w:fill="FFFFFF"/>
        </w:rPr>
        <w:t xml:space="preserve">, </w:t>
      </w:r>
      <w:r w:rsidR="00A10858">
        <w:rPr>
          <w:rFonts w:ascii="Times New Roman" w:hAnsi="Times New Roman" w:cs="Times New Roman"/>
          <w:sz w:val="24"/>
          <w:szCs w:val="24"/>
          <w:shd w:val="clear" w:color="auto" w:fill="FFFFFF"/>
        </w:rPr>
        <w:t>artikli 22 lõikes 1, artiklites 24–30 ning artiklis 45 sätestatut.“;</w:t>
      </w:r>
      <w:del w:id="37" w:author="Aili Sandre" w:date="2024-03-15T12:45:00Z">
        <w:r w:rsidR="00A10858" w:rsidDel="002E0215">
          <w:rPr>
            <w:rFonts w:ascii="Times New Roman" w:hAnsi="Times New Roman" w:cs="Times New Roman"/>
            <w:sz w:val="24"/>
            <w:szCs w:val="24"/>
            <w:shd w:val="clear" w:color="auto" w:fill="FFFFFF"/>
          </w:rPr>
          <w:delText xml:space="preserve"> </w:delText>
        </w:r>
      </w:del>
    </w:p>
    <w:p w14:paraId="45B06EF6" w14:textId="56028F55" w:rsidR="00AC1724" w:rsidRPr="00065D23" w:rsidRDefault="00AC1724" w:rsidP="00224A6D">
      <w:pPr>
        <w:jc w:val="both"/>
        <w:rPr>
          <w:rFonts w:ascii="Times New Roman" w:hAnsi="Times New Roman" w:cs="Times New Roman"/>
          <w:sz w:val="24"/>
          <w:szCs w:val="24"/>
        </w:rPr>
      </w:pPr>
    </w:p>
    <w:p w14:paraId="77B5FD4A" w14:textId="0FCF665F" w:rsidR="00AC1724" w:rsidRPr="00065D23" w:rsidRDefault="00761C9A" w:rsidP="00224A6D">
      <w:pPr>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rPr>
        <w:t>7</w:t>
      </w:r>
      <w:r w:rsidR="00AC1724" w:rsidRPr="00065D23">
        <w:rPr>
          <w:rFonts w:ascii="Times New Roman" w:hAnsi="Times New Roman" w:cs="Times New Roman"/>
          <w:sz w:val="24"/>
          <w:szCs w:val="24"/>
        </w:rPr>
        <w:t xml:space="preserve">) </w:t>
      </w:r>
      <w:r w:rsidR="00AC1724" w:rsidRPr="00065D23">
        <w:rPr>
          <w:rFonts w:ascii="Times New Roman" w:hAnsi="Times New Roman" w:cs="Times New Roman"/>
          <w:sz w:val="24"/>
          <w:szCs w:val="24"/>
          <w:shd w:val="clear" w:color="auto" w:fill="FFFFFF"/>
        </w:rPr>
        <w:t>seadust täiendatakse §-ga 345</w:t>
      </w:r>
      <w:r w:rsidR="00AC1724" w:rsidRPr="00065D23">
        <w:rPr>
          <w:rFonts w:ascii="Times New Roman" w:hAnsi="Times New Roman" w:cs="Times New Roman"/>
          <w:sz w:val="24"/>
          <w:szCs w:val="24"/>
          <w:shd w:val="clear" w:color="auto" w:fill="FFFFFF"/>
          <w:vertAlign w:val="superscript"/>
        </w:rPr>
        <w:t>1</w:t>
      </w:r>
      <w:r w:rsidR="00AC1724" w:rsidRPr="00065D23">
        <w:rPr>
          <w:rFonts w:ascii="Times New Roman" w:hAnsi="Times New Roman" w:cs="Times New Roman"/>
          <w:sz w:val="24"/>
          <w:szCs w:val="24"/>
          <w:shd w:val="clear" w:color="auto" w:fill="FFFFFF"/>
        </w:rPr>
        <w:t xml:space="preserve"> järgmises sõnastuses:</w:t>
      </w:r>
    </w:p>
    <w:p w14:paraId="1BC2FC31" w14:textId="3420F438" w:rsidR="00AC1724" w:rsidRPr="00065D23" w:rsidRDefault="00AC1724" w:rsidP="00224A6D">
      <w:pPr>
        <w:jc w:val="both"/>
        <w:rPr>
          <w:rFonts w:ascii="Times New Roman" w:hAnsi="Times New Roman" w:cs="Times New Roman"/>
          <w:b/>
          <w:bCs/>
          <w:sz w:val="24"/>
          <w:szCs w:val="24"/>
        </w:rPr>
      </w:pPr>
      <w:r w:rsidRPr="000977A9">
        <w:rPr>
          <w:rFonts w:ascii="Times New Roman" w:hAnsi="Times New Roman" w:cs="Times New Roman"/>
          <w:sz w:val="24"/>
          <w:szCs w:val="24"/>
          <w:shd w:val="clear" w:color="auto" w:fill="FFFFFF"/>
        </w:rPr>
        <w:t>„</w:t>
      </w:r>
      <w:r w:rsidRPr="00065D23">
        <w:rPr>
          <w:rFonts w:ascii="Times New Roman" w:hAnsi="Times New Roman" w:cs="Times New Roman"/>
          <w:b/>
          <w:bCs/>
          <w:sz w:val="24"/>
          <w:szCs w:val="24"/>
        </w:rPr>
        <w:t>§ 345</w:t>
      </w:r>
      <w:r w:rsidRPr="00065D23">
        <w:rPr>
          <w:rFonts w:ascii="Times New Roman" w:hAnsi="Times New Roman" w:cs="Times New Roman"/>
          <w:b/>
          <w:bCs/>
          <w:sz w:val="24"/>
          <w:szCs w:val="24"/>
          <w:vertAlign w:val="superscript"/>
        </w:rPr>
        <w:t>1</w:t>
      </w:r>
      <w:r w:rsidRPr="00065D23">
        <w:rPr>
          <w:rFonts w:ascii="Times New Roman" w:hAnsi="Times New Roman" w:cs="Times New Roman"/>
          <w:b/>
          <w:bCs/>
          <w:sz w:val="24"/>
          <w:szCs w:val="24"/>
        </w:rPr>
        <w:t xml:space="preserve">. </w:t>
      </w:r>
      <w:r w:rsidR="00104890" w:rsidRPr="00065D23">
        <w:rPr>
          <w:rFonts w:ascii="Times New Roman" w:hAnsi="Times New Roman" w:cs="Times New Roman"/>
          <w:b/>
          <w:bCs/>
          <w:sz w:val="24"/>
          <w:szCs w:val="24"/>
        </w:rPr>
        <w:t>Intsiden</w:t>
      </w:r>
      <w:r w:rsidR="00104890">
        <w:rPr>
          <w:rFonts w:ascii="Times New Roman" w:hAnsi="Times New Roman" w:cs="Times New Roman"/>
          <w:b/>
          <w:bCs/>
          <w:sz w:val="24"/>
          <w:szCs w:val="24"/>
        </w:rPr>
        <w:t>dist</w:t>
      </w:r>
      <w:r w:rsidR="00104890" w:rsidRPr="00065D23">
        <w:rPr>
          <w:rFonts w:ascii="Times New Roman" w:hAnsi="Times New Roman" w:cs="Times New Roman"/>
          <w:b/>
          <w:bCs/>
          <w:sz w:val="24"/>
          <w:szCs w:val="24"/>
        </w:rPr>
        <w:t xml:space="preserve"> </w:t>
      </w:r>
      <w:r w:rsidR="005852E7" w:rsidRPr="00065D23">
        <w:rPr>
          <w:rFonts w:ascii="Times New Roman" w:hAnsi="Times New Roman" w:cs="Times New Roman"/>
          <w:b/>
          <w:bCs/>
          <w:sz w:val="24"/>
          <w:szCs w:val="24"/>
        </w:rPr>
        <w:t xml:space="preserve">ja </w:t>
      </w:r>
      <w:r w:rsidR="00104890" w:rsidRPr="00065D23">
        <w:rPr>
          <w:rFonts w:ascii="Times New Roman" w:hAnsi="Times New Roman" w:cs="Times New Roman"/>
          <w:b/>
          <w:bCs/>
          <w:sz w:val="24"/>
          <w:szCs w:val="24"/>
        </w:rPr>
        <w:t>küberoh</w:t>
      </w:r>
      <w:r w:rsidR="00104890">
        <w:rPr>
          <w:rFonts w:ascii="Times New Roman" w:hAnsi="Times New Roman" w:cs="Times New Roman"/>
          <w:b/>
          <w:bCs/>
          <w:sz w:val="24"/>
          <w:szCs w:val="24"/>
        </w:rPr>
        <w:t>ust</w:t>
      </w:r>
      <w:r w:rsidR="00104890" w:rsidRPr="00065D23">
        <w:rPr>
          <w:rFonts w:ascii="Times New Roman" w:hAnsi="Times New Roman" w:cs="Times New Roman"/>
          <w:b/>
          <w:bCs/>
          <w:sz w:val="24"/>
          <w:szCs w:val="24"/>
        </w:rPr>
        <w:t xml:space="preserve"> </w:t>
      </w:r>
      <w:r w:rsidRPr="00065D23">
        <w:rPr>
          <w:rFonts w:ascii="Times New Roman" w:hAnsi="Times New Roman" w:cs="Times New Roman"/>
          <w:b/>
          <w:bCs/>
          <w:sz w:val="24"/>
          <w:szCs w:val="24"/>
        </w:rPr>
        <w:t>teavitamine</w:t>
      </w:r>
    </w:p>
    <w:p w14:paraId="3A628680" w14:textId="77777777" w:rsidR="007F58B1" w:rsidRPr="00065D23" w:rsidRDefault="007F58B1" w:rsidP="00224A6D">
      <w:pPr>
        <w:jc w:val="both"/>
        <w:rPr>
          <w:rFonts w:ascii="Times New Roman" w:hAnsi="Times New Roman" w:cs="Times New Roman"/>
          <w:sz w:val="24"/>
          <w:szCs w:val="24"/>
        </w:rPr>
      </w:pPr>
    </w:p>
    <w:p w14:paraId="756FFFDE" w14:textId="12D83196" w:rsidR="00AC1724" w:rsidRPr="00065D23" w:rsidRDefault="00AC1724" w:rsidP="00224A6D">
      <w:pPr>
        <w:jc w:val="both"/>
        <w:rPr>
          <w:rFonts w:ascii="Times New Roman" w:hAnsi="Times New Roman" w:cs="Times New Roman"/>
          <w:sz w:val="24"/>
          <w:szCs w:val="24"/>
        </w:rPr>
      </w:pPr>
      <w:r w:rsidRPr="00065D23">
        <w:rPr>
          <w:rFonts w:ascii="Times New Roman" w:hAnsi="Times New Roman" w:cs="Times New Roman"/>
          <w:sz w:val="24"/>
          <w:szCs w:val="24"/>
        </w:rPr>
        <w:t>(1) Fondivalitseja</w:t>
      </w:r>
      <w:r w:rsidR="000A3D4E" w:rsidRPr="00065D23">
        <w:rPr>
          <w:rFonts w:ascii="Times New Roman" w:hAnsi="Times New Roman" w:cs="Times New Roman"/>
          <w:sz w:val="24"/>
          <w:szCs w:val="24"/>
        </w:rPr>
        <w:t xml:space="preserve"> </w:t>
      </w:r>
      <w:r w:rsidRPr="00065D23">
        <w:rPr>
          <w:rFonts w:ascii="Times New Roman" w:hAnsi="Times New Roman" w:cs="Times New Roman"/>
          <w:sz w:val="24"/>
          <w:szCs w:val="24"/>
        </w:rPr>
        <w:t xml:space="preserve">teavitab tõsisest info- ja kommunikatsioonitehnoloogiaga seotud intsidendist Finantsinspektsiooni </w:t>
      </w:r>
      <w:r w:rsidR="00BA38F6" w:rsidRPr="00065D23">
        <w:rPr>
          <w:rFonts w:ascii="Times New Roman" w:hAnsi="Times New Roman" w:cs="Times New Roman"/>
          <w:sz w:val="24"/>
          <w:szCs w:val="24"/>
        </w:rPr>
        <w:t>ning</w:t>
      </w:r>
      <w:r w:rsidRPr="00065D23">
        <w:rPr>
          <w:rFonts w:ascii="Times New Roman" w:hAnsi="Times New Roman" w:cs="Times New Roman"/>
          <w:sz w:val="24"/>
          <w:szCs w:val="24"/>
        </w:rPr>
        <w:t xml:space="preserve"> Riigi Infosüsteemi Ametit Euroopa Parlamendi ja nõukogu määruse </w:t>
      </w:r>
      <w:r w:rsidRPr="00065D23">
        <w:rPr>
          <w:rFonts w:ascii="Times New Roman" w:hAnsi="Times New Roman" w:cs="Times New Roman"/>
          <w:sz w:val="24"/>
          <w:szCs w:val="24"/>
          <w:shd w:val="clear" w:color="auto" w:fill="FFFFFF"/>
        </w:rPr>
        <w:t xml:space="preserve">(EL) 2022/2554 </w:t>
      </w:r>
      <w:r w:rsidRPr="00065D23">
        <w:rPr>
          <w:rFonts w:ascii="Times New Roman" w:hAnsi="Times New Roman" w:cs="Times New Roman"/>
          <w:sz w:val="24"/>
          <w:szCs w:val="24"/>
        </w:rPr>
        <w:t>artiklis 19 sätestatu</w:t>
      </w:r>
      <w:r w:rsidR="007B6D75" w:rsidRPr="00065D23">
        <w:rPr>
          <w:rFonts w:ascii="Times New Roman" w:hAnsi="Times New Roman" w:cs="Times New Roman"/>
          <w:sz w:val="24"/>
          <w:szCs w:val="24"/>
        </w:rPr>
        <w:t xml:space="preserve"> kohaselt</w:t>
      </w:r>
      <w:r w:rsidR="00331B3C">
        <w:rPr>
          <w:rFonts w:ascii="Times New Roman" w:hAnsi="Times New Roman" w:cs="Times New Roman"/>
          <w:sz w:val="24"/>
          <w:szCs w:val="24"/>
        </w:rPr>
        <w:t>.</w:t>
      </w:r>
    </w:p>
    <w:p w14:paraId="2781830C" w14:textId="77777777" w:rsidR="00AC1724" w:rsidRPr="00065D23" w:rsidRDefault="00AC1724" w:rsidP="00224A6D">
      <w:pPr>
        <w:jc w:val="both"/>
        <w:rPr>
          <w:rFonts w:ascii="Times New Roman" w:hAnsi="Times New Roman" w:cs="Times New Roman"/>
          <w:sz w:val="24"/>
          <w:szCs w:val="24"/>
        </w:rPr>
      </w:pPr>
    </w:p>
    <w:p w14:paraId="184C1898" w14:textId="29C814FE" w:rsidR="00C03AA0" w:rsidRDefault="00AC1724" w:rsidP="00224A6D">
      <w:pPr>
        <w:jc w:val="both"/>
        <w:rPr>
          <w:rFonts w:ascii="Times New Roman" w:hAnsi="Times New Roman" w:cs="Times New Roman"/>
          <w:sz w:val="24"/>
          <w:szCs w:val="24"/>
        </w:rPr>
      </w:pPr>
      <w:r w:rsidRPr="00065D23">
        <w:rPr>
          <w:rFonts w:ascii="Times New Roman" w:hAnsi="Times New Roman" w:cs="Times New Roman"/>
          <w:sz w:val="24"/>
          <w:szCs w:val="24"/>
        </w:rPr>
        <w:t xml:space="preserve">(2) Fondivalitseja kasutab käesoleva paragrahvi lõikes 1 sätestatud juhul esialgse teate ja raportite edastamisel </w:t>
      </w:r>
      <w:r w:rsidR="005E256D" w:rsidRPr="00065D23">
        <w:rPr>
          <w:rFonts w:ascii="Times New Roman" w:hAnsi="Times New Roman" w:cs="Times New Roman"/>
          <w:sz w:val="24"/>
          <w:szCs w:val="24"/>
        </w:rPr>
        <w:t xml:space="preserve">Euroopa Parlamendi ja nõukogu määruse </w:t>
      </w:r>
      <w:r w:rsidR="005E256D" w:rsidRPr="00065D23">
        <w:rPr>
          <w:rFonts w:ascii="Times New Roman" w:hAnsi="Times New Roman" w:cs="Times New Roman"/>
          <w:sz w:val="24"/>
          <w:szCs w:val="24"/>
          <w:shd w:val="clear" w:color="auto" w:fill="FFFFFF"/>
        </w:rPr>
        <w:t xml:space="preserve">(EL) 2022/2554 </w:t>
      </w:r>
      <w:r w:rsidRPr="00065D23">
        <w:rPr>
          <w:rFonts w:ascii="Times New Roman" w:hAnsi="Times New Roman" w:cs="Times New Roman"/>
          <w:sz w:val="24"/>
          <w:szCs w:val="24"/>
        </w:rPr>
        <w:t>artikli 20 alusel kehtestatud teavitusvorme ja lähtub kehtestatud tähtaegadest, välja arvatud</w:t>
      </w:r>
      <w:r w:rsidR="00941E76">
        <w:rPr>
          <w:rFonts w:ascii="Times New Roman" w:hAnsi="Times New Roman" w:cs="Times New Roman"/>
          <w:sz w:val="24"/>
          <w:szCs w:val="24"/>
        </w:rPr>
        <w:t xml:space="preserve"> juhul</w:t>
      </w:r>
      <w:r w:rsidRPr="00065D23">
        <w:rPr>
          <w:rFonts w:ascii="Times New Roman" w:hAnsi="Times New Roman" w:cs="Times New Roman"/>
          <w:sz w:val="24"/>
          <w:szCs w:val="24"/>
        </w:rPr>
        <w:t>, kui tehnilistel põhjustel ei ole võimalik esialgset teadet edastada asjakohast vormi kasutades.</w:t>
      </w:r>
      <w:del w:id="38" w:author="Aili Sandre" w:date="2024-03-15T12:46:00Z">
        <w:r w:rsidR="00C9069C" w:rsidDel="002E0215">
          <w:rPr>
            <w:rFonts w:ascii="Times New Roman" w:hAnsi="Times New Roman" w:cs="Times New Roman"/>
            <w:sz w:val="24"/>
            <w:szCs w:val="24"/>
          </w:rPr>
          <w:delText xml:space="preserve"> </w:delText>
        </w:r>
      </w:del>
    </w:p>
    <w:p w14:paraId="18CE2497" w14:textId="77777777" w:rsidR="00C03AA0" w:rsidRPr="00065D23" w:rsidRDefault="00C03AA0" w:rsidP="00224A6D">
      <w:pPr>
        <w:jc w:val="both"/>
        <w:rPr>
          <w:rFonts w:ascii="Times New Roman" w:hAnsi="Times New Roman" w:cs="Times New Roman"/>
          <w:sz w:val="24"/>
          <w:szCs w:val="24"/>
        </w:rPr>
      </w:pPr>
    </w:p>
    <w:p w14:paraId="49C86BD9" w14:textId="0AF2F188" w:rsidR="000A3D4E" w:rsidRPr="00065D23" w:rsidRDefault="00C03AA0"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rPr>
        <w:t xml:space="preserve">(3) Kui fondivalitseja otsustab Euroopa Parlamendi ja nõukogu määruse </w:t>
      </w:r>
      <w:r w:rsidRPr="00065D23">
        <w:rPr>
          <w:rFonts w:ascii="Times New Roman" w:hAnsi="Times New Roman" w:cs="Times New Roman"/>
          <w:sz w:val="24"/>
          <w:szCs w:val="24"/>
          <w:shd w:val="clear" w:color="auto" w:fill="FFFFFF"/>
        </w:rPr>
        <w:t xml:space="preserve">(EL) 2022/2554 artikli 19 lõike 2 kohaselt teavitada Finantsinspektsiooni olulisest küberohust, edastab </w:t>
      </w:r>
      <w:r w:rsidR="007F58B1" w:rsidRPr="00065D23">
        <w:rPr>
          <w:rFonts w:ascii="Times New Roman" w:hAnsi="Times New Roman" w:cs="Times New Roman"/>
          <w:sz w:val="24"/>
          <w:szCs w:val="24"/>
          <w:shd w:val="clear" w:color="auto" w:fill="FFFFFF"/>
        </w:rPr>
        <w:t>fondivalitseja</w:t>
      </w:r>
      <w:r w:rsidRPr="00065D23">
        <w:rPr>
          <w:rFonts w:ascii="Times New Roman" w:hAnsi="Times New Roman" w:cs="Times New Roman"/>
          <w:sz w:val="24"/>
          <w:szCs w:val="24"/>
          <w:shd w:val="clear" w:color="auto" w:fill="FFFFFF"/>
        </w:rPr>
        <w:t xml:space="preserve"> teavituse ühtlasi Riigi Infosüsteemi Ametile</w:t>
      </w:r>
      <w:r w:rsidR="00BC6A8F" w:rsidRPr="00065D23">
        <w:rPr>
          <w:rFonts w:ascii="Times New Roman" w:hAnsi="Times New Roman" w:cs="Times New Roman"/>
          <w:sz w:val="24"/>
          <w:szCs w:val="24"/>
          <w:shd w:val="clear" w:color="auto" w:fill="FFFFFF"/>
        </w:rPr>
        <w:t>.</w:t>
      </w:r>
      <w:r w:rsidR="00684B86">
        <w:rPr>
          <w:rFonts w:ascii="Times New Roman" w:hAnsi="Times New Roman" w:cs="Times New Roman"/>
          <w:sz w:val="24"/>
          <w:szCs w:val="24"/>
          <w:shd w:val="clear" w:color="auto" w:fill="FFFFFF"/>
        </w:rPr>
        <w:t>“;</w:t>
      </w:r>
    </w:p>
    <w:bookmarkEnd w:id="36"/>
    <w:p w14:paraId="5A730563" w14:textId="3DB7FAC7" w:rsidR="00970C31" w:rsidRPr="00065D23" w:rsidRDefault="00970C31" w:rsidP="00224A6D">
      <w:pPr>
        <w:jc w:val="both"/>
        <w:rPr>
          <w:rFonts w:ascii="Times New Roman" w:hAnsi="Times New Roman" w:cs="Times New Roman"/>
          <w:b/>
          <w:sz w:val="24"/>
          <w:szCs w:val="24"/>
        </w:rPr>
      </w:pPr>
    </w:p>
    <w:p w14:paraId="561C7E22" w14:textId="0B371FEF" w:rsidR="00836F28" w:rsidRPr="00065D23" w:rsidRDefault="00761C9A" w:rsidP="00224A6D">
      <w:pPr>
        <w:jc w:val="both"/>
        <w:rPr>
          <w:rFonts w:ascii="Times New Roman" w:hAnsi="Times New Roman" w:cs="Times New Roman"/>
          <w:bCs/>
          <w:sz w:val="24"/>
          <w:szCs w:val="24"/>
        </w:rPr>
      </w:pPr>
      <w:r>
        <w:rPr>
          <w:rFonts w:ascii="Times New Roman" w:hAnsi="Times New Roman" w:cs="Times New Roman"/>
          <w:b/>
          <w:sz w:val="24"/>
          <w:szCs w:val="24"/>
        </w:rPr>
        <w:t>8</w:t>
      </w:r>
      <w:r w:rsidR="00836F28" w:rsidRPr="00065D23">
        <w:rPr>
          <w:rFonts w:ascii="Times New Roman" w:hAnsi="Times New Roman" w:cs="Times New Roman"/>
          <w:b/>
          <w:sz w:val="24"/>
          <w:szCs w:val="24"/>
        </w:rPr>
        <w:t xml:space="preserve">) </w:t>
      </w:r>
      <w:r w:rsidR="00836F28" w:rsidRPr="00065D23">
        <w:rPr>
          <w:rFonts w:ascii="Times New Roman" w:hAnsi="Times New Roman" w:cs="Times New Roman"/>
          <w:bCs/>
          <w:sz w:val="24"/>
          <w:szCs w:val="24"/>
        </w:rPr>
        <w:t>paragrahvi 363</w:t>
      </w:r>
      <w:r w:rsidR="00836F28" w:rsidRPr="00065D23">
        <w:rPr>
          <w:rFonts w:ascii="Times New Roman" w:hAnsi="Times New Roman" w:cs="Times New Roman"/>
          <w:bCs/>
          <w:sz w:val="24"/>
          <w:szCs w:val="24"/>
          <w:vertAlign w:val="superscript"/>
        </w:rPr>
        <w:t>1</w:t>
      </w:r>
      <w:r w:rsidR="00836F28" w:rsidRPr="00065D23">
        <w:rPr>
          <w:rFonts w:ascii="Times New Roman" w:hAnsi="Times New Roman" w:cs="Times New Roman"/>
          <w:bCs/>
          <w:sz w:val="24"/>
          <w:szCs w:val="24"/>
        </w:rPr>
        <w:t xml:space="preserve"> täiendatakse lõikega 3 järgmises sõnastuses:</w:t>
      </w:r>
    </w:p>
    <w:p w14:paraId="2BAB8407" w14:textId="23C197FF" w:rsidR="00836F28" w:rsidRPr="00065D23" w:rsidRDefault="00EF2857" w:rsidP="00224A6D">
      <w:pPr>
        <w:jc w:val="both"/>
        <w:rPr>
          <w:rFonts w:ascii="Times New Roman" w:hAnsi="Times New Roman" w:cs="Times New Roman"/>
          <w:bCs/>
          <w:sz w:val="24"/>
          <w:szCs w:val="24"/>
        </w:rPr>
      </w:pPr>
      <w:r w:rsidRPr="00065D23">
        <w:rPr>
          <w:rFonts w:ascii="Times New Roman" w:hAnsi="Times New Roman" w:cs="Times New Roman"/>
          <w:sz w:val="24"/>
          <w:szCs w:val="24"/>
          <w:shd w:val="clear" w:color="auto" w:fill="FFFFFF"/>
        </w:rPr>
        <w:t>„</w:t>
      </w:r>
      <w:r w:rsidR="00836F28" w:rsidRPr="00065D23">
        <w:rPr>
          <w:rFonts w:ascii="Times New Roman" w:hAnsi="Times New Roman" w:cs="Times New Roman"/>
          <w:sz w:val="24"/>
          <w:szCs w:val="24"/>
          <w:shd w:val="clear" w:color="auto" w:fill="FFFFFF"/>
        </w:rPr>
        <w:t xml:space="preserve">(3) </w:t>
      </w:r>
      <w:r w:rsidRPr="00065D23">
        <w:rPr>
          <w:rFonts w:ascii="Times New Roman" w:hAnsi="Times New Roman" w:cs="Times New Roman"/>
          <w:sz w:val="24"/>
          <w:szCs w:val="24"/>
          <w:shd w:val="clear" w:color="auto" w:fill="FFFFFF"/>
        </w:rPr>
        <w:t>Tööandja pensionifondi valitseja suhtes ei kohaldata k</w:t>
      </w:r>
      <w:r w:rsidR="00836F28" w:rsidRPr="00065D23">
        <w:rPr>
          <w:rFonts w:ascii="Times New Roman" w:hAnsi="Times New Roman" w:cs="Times New Roman"/>
          <w:sz w:val="24"/>
          <w:szCs w:val="24"/>
          <w:shd w:val="clear" w:color="auto" w:fill="FFFFFF"/>
        </w:rPr>
        <w:t>äesoleva seaduse § 345 lõikes 1</w:t>
      </w:r>
      <w:r w:rsidR="00836F28" w:rsidRPr="00065D23">
        <w:rPr>
          <w:rFonts w:ascii="Times New Roman" w:hAnsi="Times New Roman" w:cs="Times New Roman"/>
          <w:sz w:val="24"/>
          <w:szCs w:val="24"/>
          <w:shd w:val="clear" w:color="auto" w:fill="FFFFFF"/>
          <w:vertAlign w:val="superscript"/>
        </w:rPr>
        <w:t>1</w:t>
      </w:r>
      <w:r w:rsidR="00836F28" w:rsidRPr="00065D23">
        <w:rPr>
          <w:rFonts w:ascii="Times New Roman" w:hAnsi="Times New Roman" w:cs="Times New Roman"/>
          <w:sz w:val="24"/>
          <w:szCs w:val="24"/>
          <w:shd w:val="clear" w:color="auto" w:fill="FFFFFF"/>
        </w:rPr>
        <w:t xml:space="preserve"> ja §-s 345</w:t>
      </w:r>
      <w:r w:rsidR="00836F28" w:rsidRPr="00065D23">
        <w:rPr>
          <w:rFonts w:ascii="Times New Roman" w:hAnsi="Times New Roman" w:cs="Times New Roman"/>
          <w:sz w:val="24"/>
          <w:szCs w:val="24"/>
          <w:shd w:val="clear" w:color="auto" w:fill="FFFFFF"/>
          <w:vertAlign w:val="superscript"/>
        </w:rPr>
        <w:t>1</w:t>
      </w:r>
      <w:r w:rsidR="00836F28" w:rsidRPr="00065D23">
        <w:rPr>
          <w:rFonts w:ascii="Times New Roman" w:hAnsi="Times New Roman" w:cs="Times New Roman"/>
          <w:sz w:val="24"/>
          <w:szCs w:val="24"/>
          <w:shd w:val="clear" w:color="auto" w:fill="FFFFFF"/>
        </w:rPr>
        <w:t xml:space="preserve"> sätestatut, kui fondi </w:t>
      </w:r>
      <w:r w:rsidR="001931AC" w:rsidRPr="00065D23">
        <w:rPr>
          <w:rFonts w:ascii="Times New Roman" w:hAnsi="Times New Roman" w:cs="Times New Roman"/>
          <w:sz w:val="24"/>
          <w:szCs w:val="24"/>
          <w:shd w:val="clear" w:color="auto" w:fill="FFFFFF"/>
        </w:rPr>
        <w:t>kuulub vähem</w:t>
      </w:r>
      <w:r w:rsidR="0053473C" w:rsidRPr="00065D23">
        <w:rPr>
          <w:rFonts w:ascii="Times New Roman" w:hAnsi="Times New Roman" w:cs="Times New Roman"/>
          <w:sz w:val="24"/>
          <w:szCs w:val="24"/>
          <w:shd w:val="clear" w:color="auto" w:fill="FFFFFF"/>
        </w:rPr>
        <w:t xml:space="preserve"> kui </w:t>
      </w:r>
      <w:r w:rsidR="00836F28" w:rsidRPr="00065D23">
        <w:rPr>
          <w:rFonts w:ascii="Times New Roman" w:hAnsi="Times New Roman" w:cs="Times New Roman"/>
          <w:sz w:val="24"/>
          <w:szCs w:val="24"/>
        </w:rPr>
        <w:t>15 osak</w:t>
      </w:r>
      <w:r w:rsidR="006A543D">
        <w:rPr>
          <w:rFonts w:ascii="Times New Roman" w:hAnsi="Times New Roman" w:cs="Times New Roman"/>
          <w:sz w:val="24"/>
          <w:szCs w:val="24"/>
        </w:rPr>
        <w:t>u</w:t>
      </w:r>
      <w:r w:rsidR="00836F28" w:rsidRPr="00065D23">
        <w:rPr>
          <w:rFonts w:ascii="Times New Roman" w:hAnsi="Times New Roman" w:cs="Times New Roman"/>
          <w:sz w:val="24"/>
          <w:szCs w:val="24"/>
        </w:rPr>
        <w:t>omanikku.“;</w:t>
      </w:r>
    </w:p>
    <w:p w14:paraId="25014B71" w14:textId="77777777" w:rsidR="00836F28" w:rsidRPr="00065D23" w:rsidRDefault="00836F28" w:rsidP="00224A6D">
      <w:pPr>
        <w:jc w:val="both"/>
        <w:rPr>
          <w:rFonts w:ascii="Times New Roman" w:hAnsi="Times New Roman" w:cs="Times New Roman"/>
          <w:b/>
          <w:sz w:val="24"/>
          <w:szCs w:val="24"/>
        </w:rPr>
      </w:pPr>
    </w:p>
    <w:p w14:paraId="7B94D330" w14:textId="79CF4FB3" w:rsidR="007D64B4" w:rsidRPr="00065D23" w:rsidRDefault="00761C9A" w:rsidP="00224A6D">
      <w:pPr>
        <w:jc w:val="both"/>
        <w:rPr>
          <w:rFonts w:ascii="Times New Roman" w:hAnsi="Times New Roman" w:cs="Times New Roman"/>
          <w:sz w:val="24"/>
          <w:szCs w:val="24"/>
          <w:shd w:val="clear" w:color="auto" w:fill="FFFFFF"/>
        </w:rPr>
      </w:pPr>
      <w:bookmarkStart w:id="39" w:name="_Hlk137808185"/>
      <w:bookmarkStart w:id="40" w:name="_Hlk125024306"/>
      <w:r w:rsidRPr="0025755F">
        <w:rPr>
          <w:rFonts w:ascii="Times New Roman" w:hAnsi="Times New Roman" w:cs="Times New Roman"/>
          <w:b/>
          <w:bCs/>
          <w:sz w:val="24"/>
          <w:szCs w:val="24"/>
          <w:shd w:val="clear" w:color="auto" w:fill="FFFFFF"/>
        </w:rPr>
        <w:t>9</w:t>
      </w:r>
      <w:r w:rsidR="007D64B4" w:rsidRPr="0025755F">
        <w:rPr>
          <w:rFonts w:ascii="Times New Roman" w:hAnsi="Times New Roman" w:cs="Times New Roman"/>
          <w:b/>
          <w:bCs/>
          <w:sz w:val="24"/>
          <w:szCs w:val="24"/>
          <w:shd w:val="clear" w:color="auto" w:fill="FFFFFF"/>
        </w:rPr>
        <w:t>)</w:t>
      </w:r>
      <w:r w:rsidR="007D64B4" w:rsidRPr="00065D23">
        <w:rPr>
          <w:rFonts w:ascii="Times New Roman" w:hAnsi="Times New Roman" w:cs="Times New Roman"/>
          <w:sz w:val="24"/>
          <w:szCs w:val="24"/>
          <w:shd w:val="clear" w:color="auto" w:fill="FFFFFF"/>
        </w:rPr>
        <w:t xml:space="preserve"> paragrahvi 455 täiendatakse lõikega 3</w:t>
      </w:r>
      <w:r w:rsidR="007D64B4" w:rsidRPr="00065D23">
        <w:rPr>
          <w:rFonts w:ascii="Times New Roman" w:hAnsi="Times New Roman" w:cs="Times New Roman"/>
          <w:sz w:val="24"/>
          <w:szCs w:val="24"/>
          <w:shd w:val="clear" w:color="auto" w:fill="FFFFFF"/>
          <w:vertAlign w:val="superscript"/>
        </w:rPr>
        <w:t>2</w:t>
      </w:r>
      <w:r w:rsidR="007D64B4" w:rsidRPr="00065D23">
        <w:rPr>
          <w:rFonts w:ascii="Times New Roman" w:hAnsi="Times New Roman" w:cs="Times New Roman"/>
          <w:sz w:val="24"/>
          <w:szCs w:val="24"/>
          <w:shd w:val="clear" w:color="auto" w:fill="FFFFFF"/>
        </w:rPr>
        <w:t xml:space="preserve"> järgmises sõnastuses:</w:t>
      </w:r>
    </w:p>
    <w:p w14:paraId="668D50F8" w14:textId="4859B77B" w:rsidR="007D64B4" w:rsidRPr="00065D23" w:rsidRDefault="007D64B4"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rPr>
        <w:t>„</w:t>
      </w:r>
      <w:bookmarkStart w:id="41" w:name="_Hlk155362089"/>
      <w:r w:rsidRPr="00065D23">
        <w:rPr>
          <w:rFonts w:ascii="Times New Roman" w:hAnsi="Times New Roman" w:cs="Times New Roman"/>
          <w:sz w:val="24"/>
          <w:szCs w:val="24"/>
        </w:rPr>
        <w:t>(3</w:t>
      </w:r>
      <w:r w:rsidRPr="00065D23">
        <w:rPr>
          <w:rFonts w:ascii="Times New Roman" w:hAnsi="Times New Roman" w:cs="Times New Roman"/>
          <w:sz w:val="24"/>
          <w:szCs w:val="24"/>
          <w:vertAlign w:val="superscript"/>
        </w:rPr>
        <w:t>2</w:t>
      </w:r>
      <w:r w:rsidRPr="00065D23">
        <w:rPr>
          <w:rFonts w:ascii="Times New Roman" w:hAnsi="Times New Roman" w:cs="Times New Roman"/>
          <w:sz w:val="24"/>
          <w:szCs w:val="24"/>
        </w:rPr>
        <w:t xml:space="preserve">) </w:t>
      </w:r>
      <w:bookmarkStart w:id="42" w:name="_Hlk155705485"/>
      <w:r w:rsidR="005E33D7" w:rsidRPr="007627E8">
        <w:rPr>
          <w:rFonts w:ascii="Times New Roman" w:hAnsi="Times New Roman" w:cs="Times New Roman"/>
          <w:sz w:val="24"/>
          <w:szCs w:val="24"/>
          <w:shd w:val="clear" w:color="auto" w:fill="FFFFFF"/>
        </w:rPr>
        <w:t>Finantsinspektsioonil on Euroopa Parlamendi ja nõukogu määruse (EL) 2022/2554 nõuete kohase täitmise üle järelevalve teostamisel kõik nimetatud määruses, käesolevas</w:t>
      </w:r>
      <w:r w:rsidR="005E33D7" w:rsidRPr="007627E8">
        <w:rPr>
          <w:rFonts w:ascii="Times New Roman" w:hAnsi="Times New Roman" w:cs="Times New Roman"/>
          <w:sz w:val="24"/>
          <w:szCs w:val="24"/>
        </w:rPr>
        <w:t xml:space="preserve"> seaduses ja </w:t>
      </w:r>
      <w:r w:rsidR="005E33D7" w:rsidRPr="0025755F">
        <w:rPr>
          <w:rFonts w:ascii="Times New Roman" w:hAnsi="Times New Roman" w:cs="Times New Roman"/>
          <w:sz w:val="24"/>
          <w:szCs w:val="24"/>
        </w:rPr>
        <w:t>F</w:t>
      </w:r>
      <w:r w:rsidR="005E33D7" w:rsidRPr="007627E8">
        <w:rPr>
          <w:rFonts w:ascii="Times New Roman" w:hAnsi="Times New Roman" w:cs="Times New Roman"/>
          <w:sz w:val="24"/>
          <w:szCs w:val="24"/>
        </w:rPr>
        <w:t xml:space="preserve">inantsinspektsiooni seaduses sätestatud õigused. Finantsinspektsioon avalikustab </w:t>
      </w:r>
      <w:r w:rsidR="005E33D7" w:rsidRPr="007627E8">
        <w:rPr>
          <w:rFonts w:ascii="Times New Roman" w:hAnsi="Times New Roman" w:cs="Times New Roman"/>
          <w:color w:val="202020"/>
          <w:sz w:val="24"/>
          <w:szCs w:val="24"/>
          <w:shd w:val="clear" w:color="auto" w:fill="FFFFFF"/>
        </w:rPr>
        <w:t xml:space="preserve">oma veebilehel </w:t>
      </w:r>
      <w:r w:rsidR="005E33D7" w:rsidRPr="007627E8">
        <w:rPr>
          <w:rFonts w:ascii="Times New Roman" w:hAnsi="Times New Roman" w:cs="Times New Roman"/>
          <w:sz w:val="24"/>
          <w:szCs w:val="24"/>
          <w:shd w:val="clear" w:color="auto" w:fill="FFFFFF"/>
        </w:rPr>
        <w:t>nimetatud määruses (EL) 2022/2554 sätestatud</w:t>
      </w:r>
      <w:r w:rsidR="005E33D7" w:rsidRPr="007627E8">
        <w:rPr>
          <w:rFonts w:ascii="Times New Roman" w:hAnsi="Times New Roman" w:cs="Times New Roman"/>
          <w:color w:val="202020"/>
          <w:sz w:val="24"/>
          <w:szCs w:val="24"/>
          <w:shd w:val="clear" w:color="auto" w:fill="FFFFFF"/>
        </w:rPr>
        <w:t xml:space="preserve"> kohustuse rikkumise</w:t>
      </w:r>
      <w:ins w:id="43" w:author="Aili Sandre" w:date="2024-03-15T13:30:00Z">
        <w:r w:rsidR="0025755F">
          <w:rPr>
            <w:rFonts w:ascii="Times New Roman" w:hAnsi="Times New Roman" w:cs="Times New Roman"/>
            <w:color w:val="202020"/>
            <w:sz w:val="24"/>
            <w:szCs w:val="24"/>
            <w:shd w:val="clear" w:color="auto" w:fill="FFFFFF"/>
          </w:rPr>
          <w:t xml:space="preserve"> </w:t>
        </w:r>
      </w:ins>
      <w:ins w:id="44" w:author="Aili Sandre" w:date="2024-03-18T11:42:00Z">
        <w:r w:rsidR="005C3095">
          <w:rPr>
            <w:rFonts w:ascii="Times New Roman" w:hAnsi="Times New Roman" w:cs="Times New Roman"/>
            <w:color w:val="202020"/>
            <w:sz w:val="24"/>
            <w:szCs w:val="24"/>
            <w:shd w:val="clear" w:color="auto" w:fill="FFFFFF"/>
          </w:rPr>
          <w:t>eest</w:t>
        </w:r>
      </w:ins>
      <w:del w:id="45" w:author="Aili Sandre" w:date="2024-03-15T13:30:00Z">
        <w:r w:rsidR="005E33D7" w:rsidRPr="007627E8" w:rsidDel="0025755F">
          <w:rPr>
            <w:rFonts w:ascii="Times New Roman" w:hAnsi="Times New Roman" w:cs="Times New Roman"/>
            <w:color w:val="202020"/>
            <w:sz w:val="24"/>
            <w:szCs w:val="24"/>
            <w:shd w:val="clear" w:color="auto" w:fill="FFFFFF"/>
          </w:rPr>
          <w:delText>ga seoses</w:delText>
        </w:r>
      </w:del>
      <w:r w:rsidR="005E33D7" w:rsidRPr="007627E8">
        <w:rPr>
          <w:rFonts w:ascii="Times New Roman" w:hAnsi="Times New Roman" w:cs="Times New Roman"/>
          <w:color w:val="202020"/>
          <w:sz w:val="24"/>
          <w:szCs w:val="24"/>
          <w:shd w:val="clear" w:color="auto" w:fill="FFFFFF"/>
        </w:rPr>
        <w:t xml:space="preserve"> väärteoasjas tehtud lahendi </w:t>
      </w:r>
      <w:del w:id="46" w:author="Aili Sandre" w:date="2024-03-15T13:30:00Z">
        <w:r w:rsidR="005E33D7" w:rsidRPr="007627E8" w:rsidDel="0025755F">
          <w:rPr>
            <w:rFonts w:ascii="Times New Roman" w:hAnsi="Times New Roman" w:cs="Times New Roman"/>
            <w:color w:val="202020"/>
            <w:sz w:val="24"/>
            <w:szCs w:val="24"/>
            <w:shd w:val="clear" w:color="auto" w:fill="FFFFFF"/>
          </w:rPr>
          <w:delText xml:space="preserve">vastavalt </w:delText>
        </w:r>
      </w:del>
      <w:r w:rsidR="005E33D7" w:rsidRPr="007627E8">
        <w:rPr>
          <w:rFonts w:ascii="Times New Roman" w:hAnsi="Times New Roman" w:cs="Times New Roman"/>
          <w:color w:val="202020"/>
          <w:sz w:val="24"/>
          <w:szCs w:val="24"/>
          <w:shd w:val="clear" w:color="auto" w:fill="FFFFFF"/>
        </w:rPr>
        <w:t>määruse artiklis 54 sätestatu</w:t>
      </w:r>
      <w:ins w:id="47" w:author="Aili Sandre" w:date="2024-03-15T13:30:00Z">
        <w:r w:rsidR="0025755F">
          <w:rPr>
            <w:rFonts w:ascii="Times New Roman" w:hAnsi="Times New Roman" w:cs="Times New Roman"/>
            <w:color w:val="202020"/>
            <w:sz w:val="24"/>
            <w:szCs w:val="24"/>
            <w:shd w:val="clear" w:color="auto" w:fill="FFFFFF"/>
          </w:rPr>
          <w:t xml:space="preserve"> k</w:t>
        </w:r>
      </w:ins>
      <w:ins w:id="48" w:author="Aili Sandre" w:date="2024-03-15T13:31:00Z">
        <w:r w:rsidR="0025755F">
          <w:rPr>
            <w:rFonts w:ascii="Times New Roman" w:hAnsi="Times New Roman" w:cs="Times New Roman"/>
            <w:color w:val="202020"/>
            <w:sz w:val="24"/>
            <w:szCs w:val="24"/>
            <w:shd w:val="clear" w:color="auto" w:fill="FFFFFF"/>
          </w:rPr>
          <w:t>ohaselt</w:t>
        </w:r>
      </w:ins>
      <w:del w:id="49" w:author="Aili Sandre" w:date="2024-03-15T13:31:00Z">
        <w:r w:rsidR="005E33D7" w:rsidRPr="007627E8" w:rsidDel="0025755F">
          <w:rPr>
            <w:rFonts w:ascii="Times New Roman" w:hAnsi="Times New Roman" w:cs="Times New Roman"/>
            <w:color w:val="202020"/>
            <w:sz w:val="24"/>
            <w:szCs w:val="24"/>
            <w:shd w:val="clear" w:color="auto" w:fill="FFFFFF"/>
          </w:rPr>
          <w:delText>le</w:delText>
        </w:r>
      </w:del>
      <w:r w:rsidR="005E33D7" w:rsidRPr="007627E8">
        <w:rPr>
          <w:rFonts w:ascii="Times New Roman" w:hAnsi="Times New Roman" w:cs="Times New Roman"/>
          <w:color w:val="202020"/>
          <w:sz w:val="24"/>
          <w:szCs w:val="24"/>
          <w:shd w:val="clear" w:color="auto" w:fill="FFFFFF"/>
        </w:rPr>
        <w:t>.“;</w:t>
      </w:r>
      <w:bookmarkEnd w:id="41"/>
      <w:bookmarkEnd w:id="42"/>
    </w:p>
    <w:bookmarkEnd w:id="39"/>
    <w:p w14:paraId="1F3E7740" w14:textId="77777777" w:rsidR="007D64B4" w:rsidRPr="00065D23" w:rsidRDefault="007D64B4" w:rsidP="00224A6D">
      <w:pPr>
        <w:jc w:val="both"/>
        <w:rPr>
          <w:rFonts w:ascii="Times New Roman" w:hAnsi="Times New Roman" w:cs="Times New Roman"/>
          <w:b/>
          <w:sz w:val="24"/>
          <w:szCs w:val="24"/>
        </w:rPr>
      </w:pPr>
    </w:p>
    <w:p w14:paraId="0C160AB7" w14:textId="4075750B" w:rsidR="001D5EF4" w:rsidRPr="00065D23" w:rsidRDefault="00761C9A" w:rsidP="00224A6D">
      <w:pPr>
        <w:jc w:val="both"/>
        <w:rPr>
          <w:rFonts w:ascii="Times New Roman" w:hAnsi="Times New Roman" w:cs="Times New Roman"/>
          <w:bCs/>
          <w:sz w:val="24"/>
          <w:szCs w:val="24"/>
        </w:rPr>
      </w:pPr>
      <w:r>
        <w:rPr>
          <w:rFonts w:ascii="Times New Roman" w:hAnsi="Times New Roman" w:cs="Times New Roman"/>
          <w:b/>
          <w:sz w:val="24"/>
          <w:szCs w:val="24"/>
        </w:rPr>
        <w:t>10</w:t>
      </w:r>
      <w:r w:rsidR="001D5EF4" w:rsidRPr="00065D23">
        <w:rPr>
          <w:rFonts w:ascii="Times New Roman" w:hAnsi="Times New Roman" w:cs="Times New Roman"/>
          <w:b/>
          <w:sz w:val="24"/>
          <w:szCs w:val="24"/>
        </w:rPr>
        <w:t xml:space="preserve">) </w:t>
      </w:r>
      <w:r w:rsidR="001D5EF4" w:rsidRPr="00065D23">
        <w:rPr>
          <w:rFonts w:ascii="Times New Roman" w:hAnsi="Times New Roman" w:cs="Times New Roman"/>
          <w:bCs/>
          <w:sz w:val="24"/>
          <w:szCs w:val="24"/>
        </w:rPr>
        <w:t>seadus</w:t>
      </w:r>
      <w:r w:rsidR="00D809F0">
        <w:rPr>
          <w:rFonts w:ascii="Times New Roman" w:hAnsi="Times New Roman" w:cs="Times New Roman"/>
          <w:bCs/>
          <w:sz w:val="24"/>
          <w:szCs w:val="24"/>
        </w:rPr>
        <w:t>e 31 peatüki 1. jagu</w:t>
      </w:r>
      <w:r w:rsidR="001D5EF4" w:rsidRPr="00065D23">
        <w:rPr>
          <w:rFonts w:ascii="Times New Roman" w:hAnsi="Times New Roman" w:cs="Times New Roman"/>
          <w:bCs/>
          <w:sz w:val="24"/>
          <w:szCs w:val="24"/>
        </w:rPr>
        <w:t xml:space="preserve"> täiendatakse §-ga 503</w:t>
      </w:r>
      <w:r w:rsidR="001D5EF4" w:rsidRPr="00065D23">
        <w:rPr>
          <w:rFonts w:ascii="Times New Roman" w:hAnsi="Times New Roman" w:cs="Times New Roman"/>
          <w:bCs/>
          <w:sz w:val="24"/>
          <w:szCs w:val="24"/>
          <w:vertAlign w:val="superscript"/>
        </w:rPr>
        <w:t>4</w:t>
      </w:r>
      <w:r w:rsidR="001D5EF4" w:rsidRPr="00065D23">
        <w:rPr>
          <w:rFonts w:ascii="Times New Roman" w:hAnsi="Times New Roman" w:cs="Times New Roman"/>
          <w:bCs/>
          <w:sz w:val="24"/>
          <w:szCs w:val="24"/>
        </w:rPr>
        <w:t xml:space="preserve"> järgmises sõnastuses:</w:t>
      </w:r>
    </w:p>
    <w:p w14:paraId="3572F2F9" w14:textId="568F9F4A" w:rsidR="001D5EF4" w:rsidRPr="00065D23" w:rsidRDefault="00941E76" w:rsidP="00224A6D">
      <w:pPr>
        <w:jc w:val="both"/>
        <w:rPr>
          <w:rFonts w:ascii="Times New Roman" w:hAnsi="Times New Roman" w:cs="Times New Roman"/>
          <w:b/>
          <w:bCs/>
          <w:sz w:val="24"/>
          <w:szCs w:val="24"/>
        </w:rPr>
      </w:pPr>
      <w:r>
        <w:rPr>
          <w:rFonts w:ascii="Times New Roman" w:hAnsi="Times New Roman" w:cs="Times New Roman"/>
          <w:sz w:val="24"/>
          <w:szCs w:val="24"/>
        </w:rPr>
        <w:t>„</w:t>
      </w:r>
      <w:r w:rsidR="001D5EF4" w:rsidRPr="00065D23">
        <w:rPr>
          <w:rFonts w:ascii="Times New Roman" w:hAnsi="Times New Roman" w:cs="Times New Roman"/>
          <w:b/>
          <w:bCs/>
          <w:sz w:val="24"/>
          <w:szCs w:val="24"/>
        </w:rPr>
        <w:t>§ 503</w:t>
      </w:r>
      <w:r w:rsidR="001D5EF4" w:rsidRPr="00065D23">
        <w:rPr>
          <w:rFonts w:ascii="Times New Roman" w:hAnsi="Times New Roman" w:cs="Times New Roman"/>
          <w:b/>
          <w:bCs/>
          <w:sz w:val="24"/>
          <w:szCs w:val="24"/>
          <w:vertAlign w:val="superscript"/>
        </w:rPr>
        <w:t>4</w:t>
      </w:r>
      <w:r w:rsidR="001D5EF4" w:rsidRPr="00065D23">
        <w:rPr>
          <w:rFonts w:ascii="Times New Roman" w:hAnsi="Times New Roman" w:cs="Times New Roman"/>
          <w:b/>
          <w:bCs/>
          <w:sz w:val="24"/>
          <w:szCs w:val="24"/>
        </w:rPr>
        <w:t xml:space="preserve">. </w:t>
      </w:r>
      <w:r w:rsidR="00D33070" w:rsidRPr="00065D23">
        <w:rPr>
          <w:rFonts w:ascii="Times New Roman" w:hAnsi="Times New Roman" w:cs="Times New Roman"/>
          <w:b/>
          <w:bCs/>
          <w:sz w:val="24"/>
          <w:szCs w:val="24"/>
        </w:rPr>
        <w:t>Digitaalse tegevuskerksuse</w:t>
      </w:r>
      <w:r w:rsidR="001D5EF4" w:rsidRPr="00065D23">
        <w:rPr>
          <w:rFonts w:ascii="Times New Roman" w:hAnsi="Times New Roman" w:cs="Times New Roman"/>
          <w:b/>
          <w:bCs/>
          <w:sz w:val="24"/>
          <w:szCs w:val="24"/>
        </w:rPr>
        <w:t xml:space="preserve"> nõuete rikkumine</w:t>
      </w:r>
    </w:p>
    <w:p w14:paraId="00A2253C" w14:textId="77777777" w:rsidR="00C74C44" w:rsidRPr="00065D23" w:rsidRDefault="00C74C44" w:rsidP="00224A6D">
      <w:pPr>
        <w:jc w:val="both"/>
        <w:rPr>
          <w:rFonts w:ascii="Times New Roman" w:hAnsi="Times New Roman" w:cs="Times New Roman"/>
          <w:b/>
          <w:bCs/>
          <w:sz w:val="24"/>
          <w:szCs w:val="24"/>
        </w:rPr>
      </w:pPr>
    </w:p>
    <w:p w14:paraId="72F19C55" w14:textId="298FFC68" w:rsidR="001931AC" w:rsidRPr="00065D23" w:rsidRDefault="001D5EF4" w:rsidP="00224A6D">
      <w:pPr>
        <w:jc w:val="both"/>
        <w:rPr>
          <w:rFonts w:ascii="Times New Roman" w:hAnsi="Times New Roman" w:cs="Times New Roman"/>
          <w:sz w:val="24"/>
          <w:szCs w:val="24"/>
        </w:rPr>
      </w:pPr>
      <w:r w:rsidRPr="00897E95">
        <w:rPr>
          <w:rFonts w:ascii="Times New Roman" w:hAnsi="Times New Roman" w:cs="Times New Roman"/>
          <w:bCs/>
          <w:sz w:val="24"/>
          <w:szCs w:val="24"/>
        </w:rPr>
        <w:t>(1)</w:t>
      </w:r>
      <w:r w:rsidRPr="00065D23">
        <w:rPr>
          <w:rFonts w:ascii="Times New Roman" w:hAnsi="Times New Roman" w:cs="Times New Roman"/>
          <w:bCs/>
          <w:sz w:val="24"/>
          <w:szCs w:val="24"/>
        </w:rPr>
        <w:t xml:space="preserve"> </w:t>
      </w:r>
      <w:r w:rsidR="006C5B40" w:rsidRPr="007627E8">
        <w:rPr>
          <w:rFonts w:ascii="Times New Roman" w:hAnsi="Times New Roman" w:cs="Times New Roman"/>
          <w:sz w:val="24"/>
          <w:szCs w:val="24"/>
        </w:rPr>
        <w:t xml:space="preserve">Euroopa Parlamendi ja nõukogu määruse </w:t>
      </w:r>
      <w:r w:rsidR="006C5B40" w:rsidRPr="007627E8">
        <w:rPr>
          <w:rFonts w:ascii="Times New Roman" w:hAnsi="Times New Roman" w:cs="Times New Roman"/>
          <w:sz w:val="24"/>
          <w:szCs w:val="24"/>
          <w:shd w:val="clear" w:color="auto" w:fill="FFFFFF"/>
        </w:rPr>
        <w:t>(EL) 2022/2554 artikli</w:t>
      </w:r>
      <w:ins w:id="50" w:author="Aili Sandre" w:date="2024-03-18T11:22:00Z">
        <w:r w:rsidR="00E973A7">
          <w:rPr>
            <w:rFonts w:ascii="Times New Roman" w:hAnsi="Times New Roman" w:cs="Times New Roman"/>
            <w:sz w:val="24"/>
            <w:szCs w:val="24"/>
            <w:shd w:val="clear" w:color="auto" w:fill="FFFFFF"/>
          </w:rPr>
          <w:t>te</w:t>
        </w:r>
      </w:ins>
      <w:r w:rsidR="006C5B40" w:rsidRPr="007627E8">
        <w:rPr>
          <w:rFonts w:ascii="Times New Roman" w:hAnsi="Times New Roman" w:cs="Times New Roman"/>
          <w:sz w:val="24"/>
          <w:szCs w:val="24"/>
          <w:shd w:val="clear" w:color="auto" w:fill="FFFFFF"/>
        </w:rPr>
        <w:t>s 5–14</w:t>
      </w:r>
      <w:ins w:id="51" w:author="Aili Sandre" w:date="2024-03-18T11:22:00Z">
        <w:r w:rsidR="00E973A7">
          <w:rPr>
            <w:rFonts w:ascii="Times New Roman" w:hAnsi="Times New Roman" w:cs="Times New Roman"/>
            <w:sz w:val="24"/>
            <w:szCs w:val="24"/>
            <w:shd w:val="clear" w:color="auto" w:fill="FFFFFF"/>
          </w:rPr>
          <w:t>,</w:t>
        </w:r>
      </w:ins>
      <w:del w:id="52" w:author="Aili Sandre" w:date="2024-03-18T11:22:00Z">
        <w:r w:rsidR="006C5B40" w:rsidRPr="007627E8" w:rsidDel="00E973A7">
          <w:rPr>
            <w:rFonts w:ascii="Times New Roman" w:hAnsi="Times New Roman" w:cs="Times New Roman"/>
            <w:sz w:val="24"/>
            <w:szCs w:val="24"/>
            <w:shd w:val="clear" w:color="auto" w:fill="FFFFFF"/>
          </w:rPr>
          <w:delText xml:space="preserve"> või</w:delText>
        </w:r>
      </w:del>
      <w:r w:rsidR="006C5B40" w:rsidRPr="007627E8">
        <w:rPr>
          <w:rFonts w:ascii="Times New Roman" w:hAnsi="Times New Roman" w:cs="Times New Roman"/>
          <w:sz w:val="24"/>
          <w:szCs w:val="24"/>
          <w:shd w:val="clear" w:color="auto" w:fill="FFFFFF"/>
        </w:rPr>
        <w:t xml:space="preserve"> 16–18, artikli 19 lõi</w:t>
      </w:r>
      <w:ins w:id="53" w:author="Iivika Sale" w:date="2024-03-28T13:06:00Z">
        <w:r w:rsidR="002D16BE">
          <w:rPr>
            <w:rFonts w:ascii="Times New Roman" w:hAnsi="Times New Roman" w:cs="Times New Roman"/>
            <w:sz w:val="24"/>
            <w:szCs w:val="24"/>
            <w:shd w:val="clear" w:color="auto" w:fill="FFFFFF"/>
          </w:rPr>
          <w:t>getes</w:t>
        </w:r>
      </w:ins>
      <w:del w:id="54" w:author="Iivika Sale" w:date="2024-03-28T13:06:00Z">
        <w:r w:rsidR="006C5B40" w:rsidRPr="007627E8" w:rsidDel="002D16BE">
          <w:rPr>
            <w:rFonts w:ascii="Times New Roman" w:hAnsi="Times New Roman" w:cs="Times New Roman"/>
            <w:sz w:val="24"/>
            <w:szCs w:val="24"/>
            <w:shd w:val="clear" w:color="auto" w:fill="FFFFFF"/>
          </w:rPr>
          <w:delText>kes</w:delText>
        </w:r>
      </w:del>
      <w:r w:rsidR="006C5B40" w:rsidRPr="007627E8">
        <w:rPr>
          <w:rFonts w:ascii="Times New Roman" w:hAnsi="Times New Roman" w:cs="Times New Roman"/>
          <w:sz w:val="24"/>
          <w:szCs w:val="24"/>
          <w:shd w:val="clear" w:color="auto" w:fill="FFFFFF"/>
        </w:rPr>
        <w:t xml:space="preserve"> 1</w:t>
      </w:r>
      <w:ins w:id="55" w:author="Iivika Sale" w:date="2024-03-28T13:06:00Z">
        <w:r w:rsidR="002D16BE">
          <w:rPr>
            <w:rFonts w:ascii="Times New Roman" w:hAnsi="Times New Roman" w:cs="Times New Roman"/>
            <w:sz w:val="24"/>
            <w:szCs w:val="24"/>
            <w:shd w:val="clear" w:color="auto" w:fill="FFFFFF"/>
          </w:rPr>
          <w:t xml:space="preserve"> või</w:t>
        </w:r>
      </w:ins>
      <w:del w:id="56" w:author="Aili Sandre" w:date="2024-03-18T11:22:00Z">
        <w:r w:rsidR="006C5B40" w:rsidRPr="007627E8" w:rsidDel="00E973A7">
          <w:rPr>
            <w:rFonts w:ascii="Times New Roman" w:hAnsi="Times New Roman" w:cs="Times New Roman"/>
            <w:sz w:val="24"/>
            <w:szCs w:val="24"/>
            <w:shd w:val="clear" w:color="auto" w:fill="FFFFFF"/>
          </w:rPr>
          <w:delText xml:space="preserve"> või</w:delText>
        </w:r>
      </w:del>
      <w:r w:rsidR="006C5B40" w:rsidRPr="007627E8">
        <w:rPr>
          <w:rFonts w:ascii="Times New Roman" w:hAnsi="Times New Roman" w:cs="Times New Roman"/>
          <w:sz w:val="24"/>
          <w:szCs w:val="24"/>
          <w:shd w:val="clear" w:color="auto" w:fill="FFFFFF"/>
        </w:rPr>
        <w:t xml:space="preserve"> 3–5, artikli</w:t>
      </w:r>
      <w:ins w:id="57" w:author="Aili Sandre" w:date="2024-03-18T11:22:00Z">
        <w:r w:rsidR="00E973A7">
          <w:rPr>
            <w:rFonts w:ascii="Times New Roman" w:hAnsi="Times New Roman" w:cs="Times New Roman"/>
            <w:sz w:val="24"/>
            <w:szCs w:val="24"/>
            <w:shd w:val="clear" w:color="auto" w:fill="FFFFFF"/>
          </w:rPr>
          <w:t>te</w:t>
        </w:r>
      </w:ins>
      <w:r w:rsidR="006C5B40" w:rsidRPr="007627E8">
        <w:rPr>
          <w:rFonts w:ascii="Times New Roman" w:hAnsi="Times New Roman" w:cs="Times New Roman"/>
          <w:sz w:val="24"/>
          <w:szCs w:val="24"/>
          <w:shd w:val="clear" w:color="auto" w:fill="FFFFFF"/>
        </w:rPr>
        <w:t xml:space="preserve">s 24 </w:t>
      </w:r>
      <w:r w:rsidR="006C5B40" w:rsidRPr="00897E95">
        <w:rPr>
          <w:rFonts w:ascii="Times New Roman" w:hAnsi="Times New Roman" w:cs="Times New Roman"/>
          <w:sz w:val="24"/>
          <w:szCs w:val="24"/>
          <w:shd w:val="clear" w:color="auto" w:fill="FFFFFF"/>
        </w:rPr>
        <w:t>või</w:t>
      </w:r>
      <w:r w:rsidR="006C5B40" w:rsidRPr="007627E8">
        <w:rPr>
          <w:rFonts w:ascii="Times New Roman" w:hAnsi="Times New Roman" w:cs="Times New Roman"/>
          <w:sz w:val="24"/>
          <w:szCs w:val="24"/>
          <w:shd w:val="clear" w:color="auto" w:fill="FFFFFF"/>
        </w:rPr>
        <w:t xml:space="preserve"> 25, artikli 26 lõi</w:t>
      </w:r>
      <w:ins w:id="58" w:author="Aili Sandre" w:date="2024-03-18T11:22:00Z">
        <w:r w:rsidR="00E973A7">
          <w:rPr>
            <w:rFonts w:ascii="Times New Roman" w:hAnsi="Times New Roman" w:cs="Times New Roman"/>
            <w:sz w:val="24"/>
            <w:szCs w:val="24"/>
            <w:shd w:val="clear" w:color="auto" w:fill="FFFFFF"/>
          </w:rPr>
          <w:t>getes</w:t>
        </w:r>
      </w:ins>
      <w:del w:id="59" w:author="Aili Sandre" w:date="2024-03-18T11:22:00Z">
        <w:r w:rsidR="006C5B40" w:rsidRPr="007627E8" w:rsidDel="00E973A7">
          <w:rPr>
            <w:rFonts w:ascii="Times New Roman" w:hAnsi="Times New Roman" w:cs="Times New Roman"/>
            <w:sz w:val="24"/>
            <w:szCs w:val="24"/>
            <w:shd w:val="clear" w:color="auto" w:fill="FFFFFF"/>
          </w:rPr>
          <w:delText>kes</w:delText>
        </w:r>
      </w:del>
      <w:r w:rsidR="006C5B40" w:rsidRPr="007627E8">
        <w:rPr>
          <w:rFonts w:ascii="Times New Roman" w:hAnsi="Times New Roman" w:cs="Times New Roman"/>
          <w:sz w:val="24"/>
          <w:szCs w:val="24"/>
          <w:shd w:val="clear" w:color="auto" w:fill="FFFFFF"/>
        </w:rPr>
        <w:t xml:space="preserve"> 1–8, artiklis 27, artikli 28 lõi</w:t>
      </w:r>
      <w:ins w:id="60" w:author="Aili Sandre" w:date="2024-03-18T11:23:00Z">
        <w:r w:rsidR="00E973A7">
          <w:rPr>
            <w:rFonts w:ascii="Times New Roman" w:hAnsi="Times New Roman" w:cs="Times New Roman"/>
            <w:sz w:val="24"/>
            <w:szCs w:val="24"/>
            <w:shd w:val="clear" w:color="auto" w:fill="FFFFFF"/>
          </w:rPr>
          <w:t>getes</w:t>
        </w:r>
      </w:ins>
      <w:del w:id="61" w:author="Aili Sandre" w:date="2024-03-18T11:23:00Z">
        <w:r w:rsidR="006C5B40" w:rsidRPr="007627E8" w:rsidDel="00E973A7">
          <w:rPr>
            <w:rFonts w:ascii="Times New Roman" w:hAnsi="Times New Roman" w:cs="Times New Roman"/>
            <w:sz w:val="24"/>
            <w:szCs w:val="24"/>
            <w:shd w:val="clear" w:color="auto" w:fill="FFFFFF"/>
          </w:rPr>
          <w:delText>kes</w:delText>
        </w:r>
      </w:del>
      <w:r w:rsidR="006C5B40" w:rsidRPr="007627E8">
        <w:rPr>
          <w:rFonts w:ascii="Times New Roman" w:hAnsi="Times New Roman" w:cs="Times New Roman"/>
          <w:sz w:val="24"/>
          <w:szCs w:val="24"/>
          <w:shd w:val="clear" w:color="auto" w:fill="FFFFFF"/>
        </w:rPr>
        <w:t xml:space="preserve"> 1–8, artiklis 29, artikli 30 lõi</w:t>
      </w:r>
      <w:ins w:id="62" w:author="Aili Sandre" w:date="2024-03-18T11:23:00Z">
        <w:r w:rsidR="00E973A7">
          <w:rPr>
            <w:rFonts w:ascii="Times New Roman" w:hAnsi="Times New Roman" w:cs="Times New Roman"/>
            <w:sz w:val="24"/>
            <w:szCs w:val="24"/>
            <w:shd w:val="clear" w:color="auto" w:fill="FFFFFF"/>
          </w:rPr>
          <w:t>getes</w:t>
        </w:r>
      </w:ins>
      <w:del w:id="63" w:author="Aili Sandre" w:date="2024-03-18T11:23:00Z">
        <w:r w:rsidR="006C5B40" w:rsidRPr="007627E8" w:rsidDel="00E973A7">
          <w:rPr>
            <w:rFonts w:ascii="Times New Roman" w:hAnsi="Times New Roman" w:cs="Times New Roman"/>
            <w:sz w:val="24"/>
            <w:szCs w:val="24"/>
            <w:shd w:val="clear" w:color="auto" w:fill="FFFFFF"/>
          </w:rPr>
          <w:delText>kes</w:delText>
        </w:r>
      </w:del>
      <w:r w:rsidR="006C5B40" w:rsidRPr="007627E8">
        <w:rPr>
          <w:rFonts w:ascii="Times New Roman" w:hAnsi="Times New Roman" w:cs="Times New Roman"/>
          <w:sz w:val="24"/>
          <w:szCs w:val="24"/>
          <w:shd w:val="clear" w:color="auto" w:fill="FFFFFF"/>
        </w:rPr>
        <w:t xml:space="preserve"> 1–4 </w:t>
      </w:r>
      <w:r w:rsidR="006C5B40" w:rsidRPr="00897E95">
        <w:rPr>
          <w:rFonts w:ascii="Times New Roman" w:hAnsi="Times New Roman" w:cs="Times New Roman"/>
          <w:sz w:val="24"/>
          <w:szCs w:val="24"/>
          <w:shd w:val="clear" w:color="auto" w:fill="FFFFFF"/>
        </w:rPr>
        <w:t>või</w:t>
      </w:r>
      <w:r w:rsidR="006C5B40" w:rsidRPr="007627E8">
        <w:rPr>
          <w:rFonts w:ascii="Times New Roman" w:hAnsi="Times New Roman" w:cs="Times New Roman"/>
          <w:sz w:val="24"/>
          <w:szCs w:val="24"/>
          <w:shd w:val="clear" w:color="auto" w:fill="FFFFFF"/>
        </w:rPr>
        <w:t xml:space="preserve"> artikli 42 lõikes 3 sätestatud nõuete rikkumise eest</w:t>
      </w:r>
      <w:r w:rsidR="007627E8">
        <w:rPr>
          <w:rFonts w:ascii="Times New Roman" w:hAnsi="Times New Roman" w:cs="Times New Roman"/>
          <w:sz w:val="24"/>
          <w:szCs w:val="24"/>
          <w:shd w:val="clear" w:color="auto" w:fill="FFFFFF"/>
        </w:rPr>
        <w:t xml:space="preserve"> </w:t>
      </w:r>
      <w:r w:rsidR="0051449D" w:rsidRPr="00065D23">
        <w:rPr>
          <w:rFonts w:ascii="Times New Roman" w:hAnsi="Times New Roman" w:cs="Times New Roman"/>
          <w:sz w:val="24"/>
          <w:szCs w:val="24"/>
        </w:rPr>
        <w:t xml:space="preserve">– </w:t>
      </w:r>
    </w:p>
    <w:p w14:paraId="42B04928" w14:textId="47BDCD3C" w:rsidR="0051449D" w:rsidRPr="00065D23" w:rsidRDefault="0051449D" w:rsidP="00224A6D">
      <w:pPr>
        <w:jc w:val="both"/>
        <w:rPr>
          <w:rFonts w:ascii="Times New Roman" w:hAnsi="Times New Roman" w:cs="Times New Roman"/>
          <w:sz w:val="24"/>
          <w:szCs w:val="24"/>
        </w:rPr>
      </w:pPr>
      <w:r w:rsidRPr="00065D23">
        <w:rPr>
          <w:rFonts w:ascii="Times New Roman" w:hAnsi="Times New Roman" w:cs="Times New Roman"/>
          <w:sz w:val="24"/>
          <w:szCs w:val="24"/>
        </w:rPr>
        <w:t xml:space="preserve">karistatakse </w:t>
      </w:r>
      <w:bookmarkStart w:id="64" w:name="_Hlk132799277"/>
      <w:r w:rsidRPr="00065D23">
        <w:rPr>
          <w:rFonts w:ascii="Times New Roman" w:hAnsi="Times New Roman" w:cs="Times New Roman"/>
          <w:sz w:val="24"/>
          <w:szCs w:val="24"/>
        </w:rPr>
        <w:t xml:space="preserve">rahatrahviga </w:t>
      </w:r>
      <w:r w:rsidR="00B63DC7" w:rsidRPr="00065D23">
        <w:rPr>
          <w:rFonts w:ascii="Times New Roman" w:hAnsi="Times New Roman" w:cs="Times New Roman"/>
          <w:sz w:val="24"/>
          <w:szCs w:val="24"/>
        </w:rPr>
        <w:t>kuni 5 000 000 eurot või kuni kahekordse</w:t>
      </w:r>
      <w:ins w:id="65" w:author="Aili Sandre" w:date="2024-03-15T13:53:00Z">
        <w:r w:rsidR="00591D1A">
          <w:rPr>
            <w:rFonts w:ascii="Times New Roman" w:hAnsi="Times New Roman" w:cs="Times New Roman"/>
            <w:sz w:val="24"/>
            <w:szCs w:val="24"/>
          </w:rPr>
          <w:t>s</w:t>
        </w:r>
      </w:ins>
      <w:r w:rsidR="00B63DC7" w:rsidRPr="00065D23">
        <w:rPr>
          <w:rFonts w:ascii="Times New Roman" w:hAnsi="Times New Roman" w:cs="Times New Roman"/>
          <w:sz w:val="24"/>
          <w:szCs w:val="24"/>
        </w:rPr>
        <w:t xml:space="preserve"> väärteo tulemusel teenitud kasule või ära hoitud kahjule vastavas summas</w:t>
      </w:r>
      <w:r w:rsidRPr="00065D23">
        <w:rPr>
          <w:rFonts w:ascii="Times New Roman" w:hAnsi="Times New Roman" w:cs="Times New Roman"/>
          <w:sz w:val="24"/>
          <w:szCs w:val="24"/>
        </w:rPr>
        <w:t>.</w:t>
      </w:r>
      <w:del w:id="66" w:author="Aili Sandre" w:date="2024-03-15T13:32:00Z">
        <w:r w:rsidRPr="00065D23" w:rsidDel="0025755F">
          <w:rPr>
            <w:rFonts w:ascii="Times New Roman" w:hAnsi="Times New Roman" w:cs="Times New Roman"/>
            <w:sz w:val="24"/>
            <w:szCs w:val="24"/>
          </w:rPr>
          <w:delText xml:space="preserve"> </w:delText>
        </w:r>
      </w:del>
      <w:bookmarkEnd w:id="64"/>
    </w:p>
    <w:p w14:paraId="52C4D50A" w14:textId="77777777" w:rsidR="0051449D" w:rsidRPr="00065D23" w:rsidRDefault="0051449D" w:rsidP="00224A6D">
      <w:pPr>
        <w:jc w:val="both"/>
        <w:rPr>
          <w:rFonts w:ascii="Times New Roman" w:hAnsi="Times New Roman" w:cs="Times New Roman"/>
          <w:sz w:val="24"/>
          <w:szCs w:val="24"/>
        </w:rPr>
      </w:pPr>
    </w:p>
    <w:p w14:paraId="3CEECF32" w14:textId="77777777" w:rsidR="0051449D" w:rsidRPr="00065D23" w:rsidRDefault="0051449D" w:rsidP="00224A6D">
      <w:pPr>
        <w:jc w:val="both"/>
        <w:rPr>
          <w:rFonts w:ascii="Times New Roman" w:hAnsi="Times New Roman" w:cs="Times New Roman"/>
          <w:sz w:val="24"/>
          <w:szCs w:val="24"/>
        </w:rPr>
      </w:pPr>
      <w:r w:rsidRPr="00065D23">
        <w:rPr>
          <w:rFonts w:ascii="Times New Roman" w:hAnsi="Times New Roman" w:cs="Times New Roman"/>
          <w:sz w:val="24"/>
          <w:szCs w:val="24"/>
        </w:rPr>
        <w:t xml:space="preserve">(2) Sama teo eest, kui selle on toime pannud juriidiline isik, – </w:t>
      </w:r>
    </w:p>
    <w:p w14:paraId="3634643D" w14:textId="1C963098" w:rsidR="001D5EF4" w:rsidRPr="00065D23" w:rsidRDefault="0051449D" w:rsidP="00224A6D">
      <w:pPr>
        <w:jc w:val="both"/>
        <w:rPr>
          <w:rFonts w:ascii="Times New Roman" w:hAnsi="Times New Roman" w:cs="Times New Roman"/>
          <w:bCs/>
          <w:sz w:val="24"/>
          <w:szCs w:val="24"/>
        </w:rPr>
      </w:pPr>
      <w:bookmarkStart w:id="67" w:name="_Hlk132799301"/>
      <w:r w:rsidRPr="00065D23">
        <w:rPr>
          <w:rFonts w:ascii="Times New Roman" w:hAnsi="Times New Roman" w:cs="Times New Roman"/>
          <w:sz w:val="24"/>
          <w:szCs w:val="24"/>
        </w:rPr>
        <w:t xml:space="preserve">karistatakse rahatrahviga kuni </w:t>
      </w:r>
      <w:r w:rsidR="00B63DC7" w:rsidRPr="00065D23">
        <w:rPr>
          <w:rFonts w:ascii="Times New Roman" w:hAnsi="Times New Roman" w:cs="Times New Roman"/>
          <w:sz w:val="24"/>
          <w:szCs w:val="24"/>
        </w:rPr>
        <w:t>5 000 000 eurot või kuni kahekordse</w:t>
      </w:r>
      <w:ins w:id="68" w:author="Aili Sandre" w:date="2024-03-15T13:53:00Z">
        <w:r w:rsidR="00591D1A">
          <w:rPr>
            <w:rFonts w:ascii="Times New Roman" w:hAnsi="Times New Roman" w:cs="Times New Roman"/>
            <w:sz w:val="24"/>
            <w:szCs w:val="24"/>
          </w:rPr>
          <w:t>s</w:t>
        </w:r>
      </w:ins>
      <w:r w:rsidR="00B63DC7" w:rsidRPr="00065D23">
        <w:rPr>
          <w:rFonts w:ascii="Times New Roman" w:hAnsi="Times New Roman" w:cs="Times New Roman"/>
          <w:sz w:val="24"/>
          <w:szCs w:val="24"/>
        </w:rPr>
        <w:t xml:space="preserve"> väärteo tulemusel teenitud kasule või ära hoitud kahjule vasta</w:t>
      </w:r>
      <w:r w:rsidR="00941E76">
        <w:rPr>
          <w:rFonts w:ascii="Times New Roman" w:hAnsi="Times New Roman" w:cs="Times New Roman"/>
          <w:sz w:val="24"/>
          <w:szCs w:val="24"/>
        </w:rPr>
        <w:t>va</w:t>
      </w:r>
      <w:r w:rsidR="00B63DC7" w:rsidRPr="00065D23">
        <w:rPr>
          <w:rFonts w:ascii="Times New Roman" w:hAnsi="Times New Roman" w:cs="Times New Roman"/>
          <w:sz w:val="24"/>
          <w:szCs w:val="24"/>
        </w:rPr>
        <w:t>s summas või kuni kümme protsenti juriidilise isiku või tema konsolideerimisgrupi konsolideeritud käibest</w:t>
      </w:r>
      <w:bookmarkEnd w:id="67"/>
      <w:r w:rsidRPr="00065D23">
        <w:rPr>
          <w:rFonts w:ascii="Times New Roman" w:hAnsi="Times New Roman" w:cs="Times New Roman"/>
          <w:sz w:val="24"/>
          <w:szCs w:val="24"/>
        </w:rPr>
        <w:t>.“;</w:t>
      </w:r>
      <w:del w:id="69" w:author="Aili Sandre" w:date="2024-03-15T13:51:00Z">
        <w:r w:rsidRPr="00065D23" w:rsidDel="00591D1A">
          <w:rPr>
            <w:rFonts w:ascii="Times New Roman" w:hAnsi="Times New Roman" w:cs="Times New Roman"/>
            <w:sz w:val="24"/>
            <w:szCs w:val="24"/>
            <w:shd w:val="clear" w:color="auto" w:fill="FFFFFF"/>
          </w:rPr>
          <w:delText xml:space="preserve"> </w:delText>
        </w:r>
      </w:del>
    </w:p>
    <w:bookmarkEnd w:id="40"/>
    <w:p w14:paraId="4F1BA8EE" w14:textId="77777777" w:rsidR="001D5EF4" w:rsidRPr="00065D23" w:rsidRDefault="001D5EF4" w:rsidP="00224A6D">
      <w:pPr>
        <w:jc w:val="both"/>
        <w:rPr>
          <w:rFonts w:ascii="Times New Roman" w:hAnsi="Times New Roman" w:cs="Times New Roman"/>
          <w:b/>
          <w:sz w:val="24"/>
          <w:szCs w:val="24"/>
        </w:rPr>
      </w:pPr>
    </w:p>
    <w:p w14:paraId="1972F02F" w14:textId="74E93D9D" w:rsidR="004F0DFE" w:rsidRPr="00065D23" w:rsidRDefault="00EF2857" w:rsidP="00224A6D">
      <w:pPr>
        <w:jc w:val="both"/>
        <w:rPr>
          <w:rFonts w:ascii="Times New Roman" w:eastAsia="Times New Roman" w:hAnsi="Times New Roman" w:cs="Times New Roman"/>
          <w:sz w:val="24"/>
          <w:szCs w:val="24"/>
        </w:rPr>
      </w:pPr>
      <w:r w:rsidRPr="00065D23">
        <w:rPr>
          <w:rFonts w:ascii="Times New Roman" w:hAnsi="Times New Roman" w:cs="Times New Roman"/>
          <w:b/>
          <w:sz w:val="24"/>
          <w:szCs w:val="24"/>
        </w:rPr>
        <w:t>1</w:t>
      </w:r>
      <w:r w:rsidR="00761C9A">
        <w:rPr>
          <w:rFonts w:ascii="Times New Roman" w:hAnsi="Times New Roman" w:cs="Times New Roman"/>
          <w:b/>
          <w:sz w:val="24"/>
          <w:szCs w:val="24"/>
        </w:rPr>
        <w:t>1</w:t>
      </w:r>
      <w:r w:rsidR="00970C31" w:rsidRPr="00065D23">
        <w:rPr>
          <w:rFonts w:ascii="Times New Roman" w:hAnsi="Times New Roman" w:cs="Times New Roman"/>
          <w:b/>
          <w:sz w:val="24"/>
          <w:szCs w:val="24"/>
        </w:rPr>
        <w:t xml:space="preserve">) </w:t>
      </w:r>
      <w:r w:rsidR="004F0DFE" w:rsidRPr="00065D23">
        <w:rPr>
          <w:rFonts w:ascii="Times New Roman" w:eastAsia="Times New Roman" w:hAnsi="Times New Roman" w:cs="Times New Roman"/>
          <w:sz w:val="24"/>
          <w:szCs w:val="24"/>
        </w:rPr>
        <w:t>seaduse normitehnilise märkuse tekstiosa</w:t>
      </w:r>
      <w:r w:rsidR="00CB3AC5" w:rsidRPr="00065D23">
        <w:rPr>
          <w:rFonts w:ascii="Times New Roman" w:eastAsia="Times New Roman" w:hAnsi="Times New Roman" w:cs="Times New Roman"/>
          <w:sz w:val="24"/>
          <w:szCs w:val="24"/>
        </w:rPr>
        <w:t xml:space="preserve"> </w:t>
      </w:r>
      <w:r w:rsidR="00941E76">
        <w:rPr>
          <w:rFonts w:ascii="Times New Roman" w:eastAsia="Times New Roman" w:hAnsi="Times New Roman" w:cs="Times New Roman"/>
          <w:sz w:val="24"/>
          <w:szCs w:val="24"/>
        </w:rPr>
        <w:t>„</w:t>
      </w:r>
      <w:r w:rsidR="004F0DFE" w:rsidRPr="00065D23">
        <w:rPr>
          <w:rFonts w:ascii="Times New Roman" w:eastAsia="Times New Roman" w:hAnsi="Times New Roman" w:cs="Times New Roman"/>
          <w:sz w:val="24"/>
          <w:szCs w:val="24"/>
        </w:rPr>
        <w:t xml:space="preserve">ja 2013/14/EL (ELT L 145, 31.05.2013, lk 1–3)“ asendatakse tekstiosaga „, </w:t>
      </w:r>
      <w:r w:rsidR="00CB3AC5" w:rsidRPr="00065D23">
        <w:rPr>
          <w:rFonts w:ascii="Times New Roman" w:eastAsia="Times New Roman" w:hAnsi="Times New Roman" w:cs="Times New Roman"/>
          <w:sz w:val="24"/>
          <w:szCs w:val="24"/>
        </w:rPr>
        <w:t xml:space="preserve">2013/14/EL (ELT L 145, 31.05.2013, lk 1–3) </w:t>
      </w:r>
      <w:r w:rsidR="004F0DFE" w:rsidRPr="00065D23">
        <w:rPr>
          <w:rFonts w:ascii="Times New Roman" w:eastAsia="Times New Roman" w:hAnsi="Times New Roman" w:cs="Times New Roman"/>
          <w:sz w:val="24"/>
          <w:szCs w:val="24"/>
        </w:rPr>
        <w:t>ja (EL) 2022/2556 (ELT L 333, 27.12.2022, lk 153–163)“</w:t>
      </w:r>
      <w:r w:rsidR="00CB3AC5" w:rsidRPr="00065D23">
        <w:rPr>
          <w:rFonts w:ascii="Times New Roman" w:eastAsia="Times New Roman" w:hAnsi="Times New Roman" w:cs="Times New Roman"/>
          <w:sz w:val="24"/>
          <w:szCs w:val="24"/>
        </w:rPr>
        <w:t>;</w:t>
      </w:r>
    </w:p>
    <w:p w14:paraId="3803BF11" w14:textId="02C5B2EA" w:rsidR="00CB3AC5" w:rsidRPr="00065D23" w:rsidRDefault="00CB3AC5" w:rsidP="00224A6D">
      <w:pPr>
        <w:jc w:val="both"/>
        <w:rPr>
          <w:rFonts w:ascii="Times New Roman" w:eastAsia="Times New Roman" w:hAnsi="Times New Roman" w:cs="Times New Roman"/>
          <w:sz w:val="24"/>
          <w:szCs w:val="24"/>
        </w:rPr>
      </w:pPr>
    </w:p>
    <w:p w14:paraId="756D7646" w14:textId="160B6401" w:rsidR="00CB3AC5" w:rsidRPr="00065D23" w:rsidRDefault="007D64B4" w:rsidP="00224A6D">
      <w:pPr>
        <w:jc w:val="both"/>
        <w:rPr>
          <w:rFonts w:ascii="Times New Roman" w:eastAsia="Times New Roman" w:hAnsi="Times New Roman" w:cs="Times New Roman"/>
          <w:sz w:val="24"/>
          <w:szCs w:val="24"/>
        </w:rPr>
      </w:pPr>
      <w:r w:rsidRPr="00065D23">
        <w:rPr>
          <w:rFonts w:ascii="Times New Roman" w:eastAsia="Times New Roman" w:hAnsi="Times New Roman" w:cs="Times New Roman"/>
          <w:b/>
          <w:bCs/>
          <w:sz w:val="24"/>
          <w:szCs w:val="24"/>
        </w:rPr>
        <w:t>1</w:t>
      </w:r>
      <w:r w:rsidR="00761C9A">
        <w:rPr>
          <w:rFonts w:ascii="Times New Roman" w:eastAsia="Times New Roman" w:hAnsi="Times New Roman" w:cs="Times New Roman"/>
          <w:b/>
          <w:bCs/>
          <w:sz w:val="24"/>
          <w:szCs w:val="24"/>
        </w:rPr>
        <w:t>2</w:t>
      </w:r>
      <w:r w:rsidR="00CB3AC5" w:rsidRPr="00065D23">
        <w:rPr>
          <w:rFonts w:ascii="Times New Roman" w:eastAsia="Times New Roman" w:hAnsi="Times New Roman" w:cs="Times New Roman"/>
          <w:b/>
          <w:bCs/>
          <w:sz w:val="24"/>
          <w:szCs w:val="24"/>
        </w:rPr>
        <w:t>)</w:t>
      </w:r>
      <w:r w:rsidR="00CB3AC5" w:rsidRPr="00065D23">
        <w:rPr>
          <w:rFonts w:ascii="Times New Roman" w:eastAsia="Times New Roman" w:hAnsi="Times New Roman" w:cs="Times New Roman"/>
          <w:sz w:val="24"/>
          <w:szCs w:val="24"/>
        </w:rPr>
        <w:t xml:space="preserve"> seaduse </w:t>
      </w:r>
      <w:r w:rsidR="00D42486" w:rsidRPr="00065D23">
        <w:rPr>
          <w:rFonts w:ascii="Times New Roman" w:eastAsia="Times New Roman" w:hAnsi="Times New Roman" w:cs="Times New Roman"/>
          <w:sz w:val="24"/>
          <w:szCs w:val="24"/>
        </w:rPr>
        <w:t xml:space="preserve">normitehnilist märkust täiendatakse pärast </w:t>
      </w:r>
      <w:r w:rsidR="00CB3AC5" w:rsidRPr="00065D23">
        <w:rPr>
          <w:rFonts w:ascii="Times New Roman" w:eastAsia="Times New Roman" w:hAnsi="Times New Roman" w:cs="Times New Roman"/>
          <w:sz w:val="24"/>
          <w:szCs w:val="24"/>
        </w:rPr>
        <w:t>tekstiosa „(ELT L 354, 23.12.2016, lk 37–85)“ tekstiosaga „, muudetud direktiiviga (EL) 2022/2556 (ELT L 333, 27.12.2022, lk 153–163)“.</w:t>
      </w:r>
    </w:p>
    <w:p w14:paraId="6F6C8961" w14:textId="77777777" w:rsidR="00C959A2" w:rsidRPr="00065D23" w:rsidRDefault="00C959A2" w:rsidP="00224A6D">
      <w:pPr>
        <w:jc w:val="both"/>
        <w:rPr>
          <w:rFonts w:ascii="Times New Roman" w:hAnsi="Times New Roman" w:cs="Times New Roman"/>
          <w:sz w:val="24"/>
          <w:szCs w:val="24"/>
        </w:rPr>
      </w:pPr>
    </w:p>
    <w:p w14:paraId="31DF40F4" w14:textId="17E506DD" w:rsidR="00050494" w:rsidRPr="00065D23" w:rsidRDefault="00071167" w:rsidP="00224A6D">
      <w:pPr>
        <w:jc w:val="both"/>
        <w:rPr>
          <w:rFonts w:ascii="Times New Roman" w:hAnsi="Times New Roman" w:cs="Times New Roman"/>
          <w:b/>
          <w:sz w:val="24"/>
          <w:szCs w:val="24"/>
        </w:rPr>
      </w:pPr>
      <w:r w:rsidRPr="00065D23">
        <w:rPr>
          <w:rFonts w:ascii="Times New Roman" w:hAnsi="Times New Roman" w:cs="Times New Roman"/>
          <w:b/>
          <w:sz w:val="24"/>
          <w:szCs w:val="24"/>
        </w:rPr>
        <w:t xml:space="preserve">§ </w:t>
      </w:r>
      <w:r w:rsidR="00B5326C" w:rsidRPr="00065D23">
        <w:rPr>
          <w:rFonts w:ascii="Times New Roman" w:hAnsi="Times New Roman" w:cs="Times New Roman"/>
          <w:b/>
          <w:sz w:val="24"/>
          <w:szCs w:val="24"/>
        </w:rPr>
        <w:t>5</w:t>
      </w:r>
      <w:r w:rsidRPr="00065D23">
        <w:rPr>
          <w:rFonts w:ascii="Times New Roman" w:hAnsi="Times New Roman" w:cs="Times New Roman"/>
          <w:b/>
          <w:sz w:val="24"/>
          <w:szCs w:val="24"/>
        </w:rPr>
        <w:t xml:space="preserve">. </w:t>
      </w:r>
      <w:r w:rsidR="00245A93" w:rsidRPr="00065D23">
        <w:rPr>
          <w:rFonts w:ascii="Times New Roman" w:hAnsi="Times New Roman" w:cs="Times New Roman"/>
          <w:b/>
          <w:sz w:val="24"/>
          <w:szCs w:val="24"/>
        </w:rPr>
        <w:t>Kindlustustegevuse seaduse muutmine</w:t>
      </w:r>
    </w:p>
    <w:p w14:paraId="7E473537" w14:textId="78D86D48" w:rsidR="00245A93" w:rsidRPr="00065D23" w:rsidRDefault="00245A93" w:rsidP="00224A6D">
      <w:pPr>
        <w:jc w:val="both"/>
        <w:rPr>
          <w:rFonts w:ascii="Times New Roman" w:hAnsi="Times New Roman" w:cs="Times New Roman"/>
          <w:bCs/>
          <w:sz w:val="24"/>
          <w:szCs w:val="24"/>
        </w:rPr>
      </w:pPr>
    </w:p>
    <w:p w14:paraId="21E550B4" w14:textId="037A8471" w:rsidR="00245A93" w:rsidRPr="00065D23" w:rsidRDefault="00245A93" w:rsidP="00224A6D">
      <w:pPr>
        <w:jc w:val="both"/>
        <w:rPr>
          <w:rFonts w:ascii="Times New Roman" w:hAnsi="Times New Roman" w:cs="Times New Roman"/>
          <w:bCs/>
          <w:sz w:val="24"/>
          <w:szCs w:val="24"/>
        </w:rPr>
      </w:pPr>
      <w:r w:rsidRPr="00065D23">
        <w:rPr>
          <w:rFonts w:ascii="Times New Roman" w:hAnsi="Times New Roman" w:cs="Times New Roman"/>
          <w:bCs/>
          <w:sz w:val="24"/>
          <w:szCs w:val="24"/>
        </w:rPr>
        <w:t>Kindlustustegevuse seaduses tehakse järgmised muudatused:</w:t>
      </w:r>
    </w:p>
    <w:p w14:paraId="0E378645" w14:textId="2BD2CA4A" w:rsidR="00196A74" w:rsidRPr="00065D23" w:rsidRDefault="00196A74" w:rsidP="00224A6D">
      <w:pPr>
        <w:jc w:val="both"/>
        <w:rPr>
          <w:rFonts w:ascii="Times New Roman" w:hAnsi="Times New Roman" w:cs="Times New Roman"/>
          <w:bCs/>
          <w:sz w:val="24"/>
          <w:szCs w:val="24"/>
        </w:rPr>
      </w:pPr>
    </w:p>
    <w:p w14:paraId="50A745E9" w14:textId="1B2004BB" w:rsidR="005307EC" w:rsidRPr="00065D23" w:rsidRDefault="005307EC" w:rsidP="00224A6D">
      <w:pPr>
        <w:jc w:val="both"/>
        <w:rPr>
          <w:rFonts w:ascii="Times New Roman" w:hAnsi="Times New Roman" w:cs="Times New Roman"/>
          <w:bCs/>
          <w:sz w:val="24"/>
          <w:szCs w:val="24"/>
        </w:rPr>
      </w:pPr>
      <w:r w:rsidRPr="00065D23">
        <w:rPr>
          <w:rFonts w:ascii="Times New Roman" w:hAnsi="Times New Roman" w:cs="Times New Roman"/>
          <w:b/>
          <w:sz w:val="24"/>
          <w:szCs w:val="24"/>
        </w:rPr>
        <w:t xml:space="preserve">1) </w:t>
      </w:r>
      <w:r w:rsidRPr="00065D23">
        <w:rPr>
          <w:rFonts w:ascii="Times New Roman" w:hAnsi="Times New Roman" w:cs="Times New Roman"/>
          <w:bCs/>
          <w:sz w:val="24"/>
          <w:szCs w:val="24"/>
        </w:rPr>
        <w:t>paragrahvi 38 lõike 2 punkt 5 muudetakse ja sõnastatakse järgmiselt:</w:t>
      </w:r>
    </w:p>
    <w:p w14:paraId="36624311" w14:textId="346041B0" w:rsidR="005307EC" w:rsidRPr="00065D23" w:rsidRDefault="005307EC" w:rsidP="00224A6D">
      <w:pPr>
        <w:jc w:val="both"/>
        <w:rPr>
          <w:rFonts w:ascii="Times New Roman" w:hAnsi="Times New Roman" w:cs="Times New Roman"/>
          <w:sz w:val="24"/>
          <w:szCs w:val="24"/>
          <w:shd w:val="clear" w:color="auto" w:fill="FFFFFF"/>
        </w:rPr>
      </w:pPr>
      <w:r w:rsidRPr="00065D23">
        <w:rPr>
          <w:rFonts w:ascii="Times New Roman" w:hAnsi="Times New Roman" w:cs="Times New Roman"/>
          <w:bCs/>
          <w:sz w:val="24"/>
          <w:szCs w:val="24"/>
        </w:rPr>
        <w:t xml:space="preserve">„5) </w:t>
      </w:r>
      <w:r w:rsidRPr="00065D23">
        <w:rPr>
          <w:rFonts w:ascii="Times New Roman" w:hAnsi="Times New Roman" w:cs="Times New Roman"/>
          <w:sz w:val="24"/>
          <w:szCs w:val="24"/>
          <w:shd w:val="clear" w:color="auto" w:fill="FFFFFF"/>
        </w:rPr>
        <w:t>äriseadustiku § 386 lõike 2 punktides 1 ja 5 nimetatud andmed ja dokumendid;“;</w:t>
      </w:r>
    </w:p>
    <w:p w14:paraId="6BC4D4E7" w14:textId="4ED71577" w:rsidR="00B96A65" w:rsidRPr="00065D23" w:rsidRDefault="00B96A65" w:rsidP="00224A6D">
      <w:pPr>
        <w:jc w:val="both"/>
        <w:rPr>
          <w:rFonts w:ascii="Times New Roman" w:hAnsi="Times New Roman" w:cs="Times New Roman"/>
          <w:sz w:val="24"/>
          <w:szCs w:val="24"/>
          <w:shd w:val="clear" w:color="auto" w:fill="FFFFFF"/>
        </w:rPr>
      </w:pPr>
    </w:p>
    <w:p w14:paraId="2C5F4BCD" w14:textId="1A0F07B6" w:rsidR="00B96A65" w:rsidRPr="00065D23" w:rsidRDefault="00B96A65" w:rsidP="00224A6D">
      <w:pPr>
        <w:jc w:val="both"/>
        <w:rPr>
          <w:rFonts w:ascii="Times New Roman" w:hAnsi="Times New Roman" w:cs="Times New Roman"/>
          <w:sz w:val="24"/>
          <w:szCs w:val="24"/>
          <w:shd w:val="clear" w:color="auto" w:fill="FFFFFF"/>
        </w:rPr>
      </w:pPr>
      <w:r w:rsidRPr="00065D23">
        <w:rPr>
          <w:rFonts w:ascii="Times New Roman" w:hAnsi="Times New Roman" w:cs="Times New Roman"/>
          <w:b/>
          <w:bCs/>
          <w:sz w:val="24"/>
          <w:szCs w:val="24"/>
          <w:shd w:val="clear" w:color="auto" w:fill="FFFFFF"/>
        </w:rPr>
        <w:t xml:space="preserve">2) </w:t>
      </w:r>
      <w:r w:rsidRPr="00065D23">
        <w:rPr>
          <w:rFonts w:ascii="Times New Roman" w:hAnsi="Times New Roman" w:cs="Times New Roman"/>
          <w:sz w:val="24"/>
          <w:szCs w:val="24"/>
          <w:shd w:val="clear" w:color="auto" w:fill="FFFFFF"/>
        </w:rPr>
        <w:t>paragrahvi 38 lõiget 2 täiendatakse punktiga 5</w:t>
      </w:r>
      <w:r w:rsidRPr="00065D23">
        <w:rPr>
          <w:rFonts w:ascii="Times New Roman" w:hAnsi="Times New Roman" w:cs="Times New Roman"/>
          <w:sz w:val="24"/>
          <w:szCs w:val="24"/>
          <w:shd w:val="clear" w:color="auto" w:fill="FFFFFF"/>
          <w:vertAlign w:val="superscript"/>
        </w:rPr>
        <w:t>1</w:t>
      </w:r>
      <w:r w:rsidRPr="00065D23">
        <w:rPr>
          <w:rFonts w:ascii="Times New Roman" w:hAnsi="Times New Roman" w:cs="Times New Roman"/>
          <w:sz w:val="24"/>
          <w:szCs w:val="24"/>
          <w:shd w:val="clear" w:color="auto" w:fill="FFFFFF"/>
        </w:rPr>
        <w:t xml:space="preserve"> järgmises sõnastuses:</w:t>
      </w:r>
    </w:p>
    <w:p w14:paraId="4DA79C45" w14:textId="2B3778DF" w:rsidR="00B96A65" w:rsidRPr="00065D23" w:rsidRDefault="00B96A65" w:rsidP="00224A6D">
      <w:pPr>
        <w:jc w:val="both"/>
        <w:rPr>
          <w:rFonts w:ascii="Times New Roman" w:hAnsi="Times New Roman" w:cs="Times New Roman"/>
          <w:sz w:val="24"/>
          <w:szCs w:val="24"/>
        </w:rPr>
      </w:pPr>
      <w:r w:rsidRPr="00065D23">
        <w:rPr>
          <w:rFonts w:ascii="Times New Roman" w:hAnsi="Times New Roman" w:cs="Times New Roman"/>
          <w:sz w:val="24"/>
          <w:szCs w:val="24"/>
          <w:shd w:val="clear" w:color="auto" w:fill="FFFFFF"/>
        </w:rPr>
        <w:t>„5</w:t>
      </w:r>
      <w:r w:rsidRPr="00065D23">
        <w:rPr>
          <w:rFonts w:ascii="Times New Roman" w:hAnsi="Times New Roman" w:cs="Times New Roman"/>
          <w:sz w:val="24"/>
          <w:szCs w:val="24"/>
          <w:shd w:val="clear" w:color="auto" w:fill="FFFFFF"/>
          <w:vertAlign w:val="superscript"/>
        </w:rPr>
        <w:t>1</w:t>
      </w:r>
      <w:r w:rsidRPr="00065D23">
        <w:rPr>
          <w:rFonts w:ascii="Times New Roman" w:hAnsi="Times New Roman" w:cs="Times New Roman"/>
          <w:sz w:val="24"/>
          <w:szCs w:val="24"/>
          <w:shd w:val="clear" w:color="auto" w:fill="FFFFFF"/>
        </w:rPr>
        <w:t xml:space="preserve">) </w:t>
      </w:r>
      <w:bookmarkStart w:id="70" w:name="_Hlk129604721"/>
      <w:r w:rsidRPr="00065D23">
        <w:rPr>
          <w:rFonts w:ascii="Times New Roman" w:hAnsi="Times New Roman" w:cs="Times New Roman"/>
          <w:sz w:val="24"/>
          <w:szCs w:val="24"/>
          <w:shd w:val="clear" w:color="auto" w:fill="FFFFFF"/>
        </w:rPr>
        <w:t xml:space="preserve">äriühingu põhikirja või ühingulepingu </w:t>
      </w:r>
      <w:r w:rsidR="000F3EF5" w:rsidRPr="00065D23">
        <w:rPr>
          <w:rFonts w:ascii="Times New Roman" w:hAnsi="Times New Roman" w:cs="Times New Roman"/>
          <w:sz w:val="24"/>
          <w:szCs w:val="24"/>
          <w:shd w:val="clear" w:color="auto" w:fill="FFFFFF"/>
        </w:rPr>
        <w:t>asukoha</w:t>
      </w:r>
      <w:r w:rsidR="000F3EF5" w:rsidRPr="007627E8">
        <w:rPr>
          <w:rFonts w:ascii="Times New Roman" w:hAnsi="Times New Roman" w:cs="Times New Roman"/>
          <w:sz w:val="24"/>
          <w:szCs w:val="24"/>
          <w:shd w:val="clear" w:color="auto" w:fill="FFFFFF"/>
        </w:rPr>
        <w:t>riigi</w:t>
      </w:r>
      <w:r w:rsidR="000F3EF5">
        <w:rPr>
          <w:rFonts w:ascii="Times New Roman" w:hAnsi="Times New Roman" w:cs="Times New Roman"/>
          <w:sz w:val="24"/>
          <w:szCs w:val="24"/>
          <w:shd w:val="clear" w:color="auto" w:fill="FFFFFF"/>
        </w:rPr>
        <w:t xml:space="preserve"> </w:t>
      </w:r>
      <w:r w:rsidRPr="00065D23">
        <w:rPr>
          <w:rFonts w:ascii="Times New Roman" w:hAnsi="Times New Roman" w:cs="Times New Roman"/>
          <w:sz w:val="24"/>
          <w:szCs w:val="24"/>
          <w:shd w:val="clear" w:color="auto" w:fill="FFFFFF"/>
        </w:rPr>
        <w:t xml:space="preserve">seaduste kohaselt </w:t>
      </w:r>
      <w:r w:rsidRPr="009B4783">
        <w:rPr>
          <w:rFonts w:ascii="Times New Roman" w:hAnsi="Times New Roman" w:cs="Times New Roman"/>
          <w:sz w:val="24"/>
          <w:szCs w:val="24"/>
          <w:shd w:val="clear" w:color="auto" w:fill="FFFFFF"/>
        </w:rPr>
        <w:t xml:space="preserve">tõestatud ärakiri, kui põhikirja või ühingulepingu registrile esitamine on </w:t>
      </w:r>
      <w:ins w:id="71" w:author="Aili Sandre" w:date="2024-03-15T14:06:00Z">
        <w:r w:rsidR="00923100">
          <w:rPr>
            <w:rFonts w:ascii="Times New Roman" w:hAnsi="Times New Roman" w:cs="Times New Roman"/>
            <w:sz w:val="24"/>
            <w:szCs w:val="24"/>
            <w:shd w:val="clear" w:color="auto" w:fill="FFFFFF"/>
          </w:rPr>
          <w:t>kohustuslik</w:t>
        </w:r>
      </w:ins>
      <w:del w:id="72" w:author="Aili Sandre" w:date="2024-03-15T14:06:00Z">
        <w:r w:rsidRPr="009B4783" w:rsidDel="00923100">
          <w:rPr>
            <w:rFonts w:ascii="Times New Roman" w:hAnsi="Times New Roman" w:cs="Times New Roman"/>
            <w:sz w:val="24"/>
            <w:szCs w:val="24"/>
            <w:shd w:val="clear" w:color="auto" w:fill="FFFFFF"/>
          </w:rPr>
          <w:delText>nõutav</w:delText>
        </w:r>
      </w:del>
      <w:r w:rsidRPr="009B4783">
        <w:rPr>
          <w:rFonts w:ascii="Times New Roman" w:hAnsi="Times New Roman" w:cs="Times New Roman"/>
          <w:sz w:val="24"/>
          <w:szCs w:val="24"/>
          <w:shd w:val="clear" w:color="auto" w:fill="FFFFFF"/>
        </w:rPr>
        <w:t xml:space="preserve"> ka ühingu </w:t>
      </w:r>
      <w:bookmarkEnd w:id="70"/>
      <w:commentRangeStart w:id="73"/>
      <w:r w:rsidR="000F3EF5" w:rsidRPr="0044005F">
        <w:rPr>
          <w:rFonts w:ascii="Times New Roman" w:hAnsi="Times New Roman"/>
          <w:sz w:val="24"/>
          <w:shd w:val="clear" w:color="auto" w:fill="FFFFFF"/>
        </w:rPr>
        <w:t>asukoha</w:t>
      </w:r>
      <w:r w:rsidR="000F3EF5" w:rsidRPr="007627E8">
        <w:rPr>
          <w:rFonts w:ascii="Times New Roman" w:hAnsi="Times New Roman"/>
          <w:sz w:val="24"/>
          <w:shd w:val="clear" w:color="auto" w:fill="FFFFFF"/>
        </w:rPr>
        <w:t>riigis</w:t>
      </w:r>
      <w:commentRangeEnd w:id="73"/>
      <w:r w:rsidR="000A591F">
        <w:rPr>
          <w:rStyle w:val="Kommentaariviide"/>
        </w:rPr>
        <w:commentReference w:id="73"/>
      </w:r>
      <w:r w:rsidRPr="009B4783">
        <w:rPr>
          <w:rFonts w:ascii="Times New Roman" w:hAnsi="Times New Roman" w:cs="Times New Roman"/>
          <w:sz w:val="24"/>
          <w:szCs w:val="24"/>
          <w:shd w:val="clear" w:color="auto" w:fill="FFFFFF"/>
        </w:rPr>
        <w:t>;“;</w:t>
      </w:r>
    </w:p>
    <w:p w14:paraId="01A4A59A" w14:textId="77777777" w:rsidR="00196A74" w:rsidRDefault="00196A74" w:rsidP="00224A6D">
      <w:pPr>
        <w:jc w:val="both"/>
        <w:rPr>
          <w:rFonts w:ascii="Times New Roman" w:hAnsi="Times New Roman" w:cs="Times New Roman"/>
          <w:bCs/>
          <w:sz w:val="24"/>
          <w:szCs w:val="24"/>
        </w:rPr>
      </w:pPr>
    </w:p>
    <w:p w14:paraId="4E4DE6E4" w14:textId="6EF5C8F7" w:rsidR="00761C9A" w:rsidRPr="00967593" w:rsidRDefault="00761C9A" w:rsidP="00224A6D">
      <w:pPr>
        <w:jc w:val="both"/>
        <w:rPr>
          <w:rFonts w:ascii="Times New Roman" w:hAnsi="Times New Roman" w:cs="Times New Roman"/>
          <w:bCs/>
          <w:sz w:val="24"/>
          <w:szCs w:val="24"/>
        </w:rPr>
      </w:pPr>
      <w:r w:rsidRPr="00967593">
        <w:rPr>
          <w:rFonts w:ascii="Times New Roman" w:hAnsi="Times New Roman" w:cs="Times New Roman"/>
          <w:b/>
          <w:sz w:val="24"/>
          <w:szCs w:val="24"/>
        </w:rPr>
        <w:t>3)</w:t>
      </w:r>
      <w:r w:rsidRPr="00967593">
        <w:rPr>
          <w:rFonts w:ascii="Times New Roman" w:hAnsi="Times New Roman" w:cs="Times New Roman"/>
          <w:bCs/>
          <w:sz w:val="24"/>
          <w:szCs w:val="24"/>
        </w:rPr>
        <w:t xml:space="preserve"> </w:t>
      </w:r>
      <w:r w:rsidR="00196696" w:rsidRPr="00967593">
        <w:rPr>
          <w:rFonts w:ascii="Times New Roman" w:hAnsi="Times New Roman" w:cs="Times New Roman"/>
          <w:bCs/>
          <w:sz w:val="24"/>
          <w:szCs w:val="24"/>
        </w:rPr>
        <w:t>paragrahvi 87 lõikes 9 asendatakse tekstiosa „</w:t>
      </w:r>
      <w:r w:rsidR="00967593" w:rsidRPr="00967593">
        <w:rPr>
          <w:rFonts w:ascii="Times New Roman" w:hAnsi="Times New Roman" w:cs="Times New Roman"/>
          <w:bCs/>
          <w:color w:val="202020"/>
          <w:sz w:val="24"/>
          <w:szCs w:val="24"/>
          <w:shd w:val="clear" w:color="auto" w:fill="FFFFFF"/>
        </w:rPr>
        <w:t xml:space="preserve">Euroopa Parlamendi ja nõukogu määruse (EL) nr 575/2013 krediidiasutuste ja investeerimisühingute suhtes kohaldatavate usaldatavusnõuete kohta ja määruse (EL) nr 648/2012 muutmise kohta (ELT L 176, 27.06.2013, lk 1–337)" </w:t>
      </w:r>
      <w:r w:rsidR="00196696" w:rsidRPr="00967593">
        <w:rPr>
          <w:rFonts w:ascii="Times New Roman" w:hAnsi="Times New Roman" w:cs="Times New Roman"/>
          <w:bCs/>
          <w:color w:val="202020"/>
          <w:sz w:val="24"/>
          <w:szCs w:val="24"/>
          <w:shd w:val="clear" w:color="auto" w:fill="FFFFFF"/>
        </w:rPr>
        <w:t>tekstiosaga „</w:t>
      </w:r>
      <w:r w:rsidR="00967593" w:rsidRPr="00967593">
        <w:rPr>
          <w:rFonts w:ascii="Times New Roman" w:hAnsi="Times New Roman" w:cs="Times New Roman"/>
          <w:bCs/>
          <w:color w:val="333333"/>
          <w:sz w:val="24"/>
          <w:szCs w:val="24"/>
          <w:shd w:val="clear" w:color="auto" w:fill="FFFFFF"/>
        </w:rPr>
        <w:t xml:space="preserve">Euroopa Parlamendi ja nõukogu määruse (EL) nr 575/2013, mis käsitleb krediidiasutuste suhtes kohaldatavaid usaldatavusnõudeid ja millega muudetakse määrust (EL) nr 648/2012 </w:t>
      </w:r>
      <w:r w:rsidR="00967593" w:rsidRPr="00967593">
        <w:rPr>
          <w:rFonts w:ascii="Times New Roman" w:eastAsia="Arial Unicode MS" w:hAnsi="Times New Roman" w:cs="Times New Roman"/>
          <w:bCs/>
          <w:color w:val="333333"/>
          <w:sz w:val="24"/>
          <w:szCs w:val="24"/>
          <w:shd w:val="clear" w:color="auto" w:fill="FFFFFF"/>
        </w:rPr>
        <w:t>(ELT L 176 27.</w:t>
      </w:r>
      <w:r w:rsidR="004324FE">
        <w:rPr>
          <w:rFonts w:ascii="Times New Roman" w:eastAsia="Arial Unicode MS" w:hAnsi="Times New Roman" w:cs="Times New Roman"/>
          <w:bCs/>
          <w:color w:val="333333"/>
          <w:sz w:val="24"/>
          <w:szCs w:val="24"/>
          <w:shd w:val="clear" w:color="auto" w:fill="FFFFFF"/>
        </w:rPr>
        <w:t>0</w:t>
      </w:r>
      <w:r w:rsidR="00967593" w:rsidRPr="00967593">
        <w:rPr>
          <w:rFonts w:ascii="Times New Roman" w:eastAsia="Arial Unicode MS" w:hAnsi="Times New Roman" w:cs="Times New Roman"/>
          <w:bCs/>
          <w:color w:val="333333"/>
          <w:sz w:val="24"/>
          <w:szCs w:val="24"/>
          <w:shd w:val="clear" w:color="auto" w:fill="FFFFFF"/>
        </w:rPr>
        <w:t>6.2013, lk 1)</w:t>
      </w:r>
      <w:r w:rsidR="008D5511">
        <w:rPr>
          <w:rFonts w:ascii="Times New Roman" w:eastAsia="Arial Unicode MS" w:hAnsi="Times New Roman" w:cs="Times New Roman"/>
          <w:bCs/>
          <w:color w:val="333333"/>
          <w:sz w:val="24"/>
          <w:szCs w:val="24"/>
          <w:shd w:val="clear" w:color="auto" w:fill="FFFFFF"/>
        </w:rPr>
        <w:t>,</w:t>
      </w:r>
      <w:r w:rsidR="00196696" w:rsidRPr="00967593">
        <w:rPr>
          <w:rFonts w:ascii="Times New Roman" w:eastAsia="Arial Unicode MS" w:hAnsi="Times New Roman" w:cs="Times New Roman"/>
          <w:bCs/>
          <w:color w:val="333333"/>
          <w:sz w:val="24"/>
          <w:szCs w:val="24"/>
          <w:shd w:val="clear" w:color="auto" w:fill="FFFFFF"/>
        </w:rPr>
        <w:t>“</w:t>
      </w:r>
      <w:r w:rsidR="00967593" w:rsidRPr="00967593">
        <w:rPr>
          <w:rFonts w:ascii="Times New Roman" w:eastAsia="Arial Unicode MS" w:hAnsi="Times New Roman" w:cs="Times New Roman"/>
          <w:bCs/>
          <w:color w:val="333333"/>
          <w:sz w:val="24"/>
          <w:szCs w:val="24"/>
          <w:shd w:val="clear" w:color="auto" w:fill="FFFFFF"/>
        </w:rPr>
        <w:t>;</w:t>
      </w:r>
      <w:del w:id="74" w:author="Aili Sandre" w:date="2024-03-15T14:00:00Z">
        <w:r w:rsidR="00196696" w:rsidRPr="00967593" w:rsidDel="00E11B4C">
          <w:rPr>
            <w:rFonts w:ascii="Times New Roman" w:hAnsi="Times New Roman" w:cs="Times New Roman"/>
            <w:bCs/>
            <w:color w:val="202020"/>
            <w:sz w:val="24"/>
            <w:szCs w:val="24"/>
            <w:shd w:val="clear" w:color="auto" w:fill="FFFFFF"/>
          </w:rPr>
          <w:delText> </w:delText>
        </w:r>
      </w:del>
    </w:p>
    <w:p w14:paraId="3D6EC7BB" w14:textId="77777777" w:rsidR="00761C9A" w:rsidRDefault="00761C9A" w:rsidP="00224A6D">
      <w:pPr>
        <w:jc w:val="both"/>
        <w:rPr>
          <w:rFonts w:ascii="Times New Roman" w:hAnsi="Times New Roman" w:cs="Times New Roman"/>
          <w:b/>
          <w:sz w:val="24"/>
          <w:szCs w:val="24"/>
        </w:rPr>
      </w:pPr>
    </w:p>
    <w:p w14:paraId="283E004E" w14:textId="4EA11DCF" w:rsidR="00245A93" w:rsidRPr="00065D23" w:rsidRDefault="00967593" w:rsidP="00224A6D">
      <w:pPr>
        <w:jc w:val="both"/>
        <w:rPr>
          <w:rFonts w:ascii="Times New Roman" w:hAnsi="Times New Roman" w:cs="Times New Roman"/>
          <w:b/>
          <w:sz w:val="24"/>
          <w:szCs w:val="24"/>
        </w:rPr>
      </w:pPr>
      <w:r>
        <w:rPr>
          <w:rFonts w:ascii="Times New Roman" w:hAnsi="Times New Roman" w:cs="Times New Roman"/>
          <w:b/>
          <w:sz w:val="24"/>
          <w:szCs w:val="24"/>
        </w:rPr>
        <w:t>4</w:t>
      </w:r>
      <w:r w:rsidR="00245A93" w:rsidRPr="00065D23">
        <w:rPr>
          <w:rFonts w:ascii="Times New Roman" w:hAnsi="Times New Roman" w:cs="Times New Roman"/>
          <w:b/>
          <w:sz w:val="24"/>
          <w:szCs w:val="24"/>
        </w:rPr>
        <w:t>)</w:t>
      </w:r>
      <w:r w:rsidR="00782995" w:rsidRPr="00065D23">
        <w:rPr>
          <w:rFonts w:ascii="Times New Roman" w:hAnsi="Times New Roman" w:cs="Times New Roman"/>
          <w:b/>
          <w:sz w:val="24"/>
          <w:szCs w:val="24"/>
        </w:rPr>
        <w:t xml:space="preserve"> </w:t>
      </w:r>
      <w:r w:rsidR="00782995" w:rsidRPr="00065D23">
        <w:rPr>
          <w:rFonts w:ascii="Times New Roman" w:hAnsi="Times New Roman" w:cs="Times New Roman"/>
          <w:bCs/>
          <w:sz w:val="24"/>
          <w:szCs w:val="24"/>
        </w:rPr>
        <w:t>paragrahvi 96 täiendatakse lõikega 7</w:t>
      </w:r>
      <w:r w:rsidR="00782995" w:rsidRPr="00065D23">
        <w:rPr>
          <w:rFonts w:ascii="Times New Roman" w:hAnsi="Times New Roman" w:cs="Times New Roman"/>
          <w:bCs/>
          <w:sz w:val="24"/>
          <w:szCs w:val="24"/>
          <w:vertAlign w:val="superscript"/>
        </w:rPr>
        <w:t>1</w:t>
      </w:r>
      <w:r w:rsidR="00782995" w:rsidRPr="00065D23">
        <w:rPr>
          <w:rFonts w:ascii="Times New Roman" w:hAnsi="Times New Roman" w:cs="Times New Roman"/>
          <w:bCs/>
          <w:sz w:val="24"/>
          <w:szCs w:val="24"/>
        </w:rPr>
        <w:t xml:space="preserve"> järgmises sõnastuses:</w:t>
      </w:r>
    </w:p>
    <w:p w14:paraId="62D0132A" w14:textId="6794B916" w:rsidR="00782995" w:rsidRPr="00065D23" w:rsidRDefault="00782995" w:rsidP="00224A6D">
      <w:pPr>
        <w:jc w:val="both"/>
        <w:rPr>
          <w:rFonts w:ascii="Times New Roman" w:hAnsi="Times New Roman" w:cs="Times New Roman"/>
          <w:sz w:val="24"/>
          <w:szCs w:val="24"/>
          <w:shd w:val="clear" w:color="auto" w:fill="FFFFFF"/>
        </w:rPr>
      </w:pPr>
      <w:r w:rsidRPr="00065D23">
        <w:rPr>
          <w:rFonts w:ascii="Times New Roman" w:hAnsi="Times New Roman" w:cs="Times New Roman"/>
          <w:bCs/>
          <w:sz w:val="24"/>
          <w:szCs w:val="24"/>
        </w:rPr>
        <w:t>„</w:t>
      </w:r>
      <w:r w:rsidRPr="00065D23">
        <w:rPr>
          <w:rFonts w:ascii="Times New Roman" w:hAnsi="Times New Roman" w:cs="Times New Roman"/>
          <w:sz w:val="24"/>
          <w:szCs w:val="24"/>
          <w:shd w:val="clear" w:color="auto" w:fill="FFFFFF"/>
        </w:rPr>
        <w:t>(7</w:t>
      </w:r>
      <w:r w:rsidRPr="00065D23">
        <w:rPr>
          <w:rFonts w:ascii="Times New Roman" w:hAnsi="Times New Roman" w:cs="Times New Roman"/>
          <w:sz w:val="24"/>
          <w:szCs w:val="24"/>
          <w:shd w:val="clear" w:color="auto" w:fill="FFFFFF"/>
          <w:vertAlign w:val="superscript"/>
        </w:rPr>
        <w:t>1</w:t>
      </w:r>
      <w:r w:rsidRPr="00065D23">
        <w:rPr>
          <w:rFonts w:ascii="Times New Roman" w:hAnsi="Times New Roman" w:cs="Times New Roman"/>
          <w:sz w:val="24"/>
          <w:szCs w:val="24"/>
          <w:shd w:val="clear" w:color="auto" w:fill="FFFFFF"/>
        </w:rPr>
        <w:t xml:space="preserve">) Kindlustusandja </w:t>
      </w:r>
      <w:bookmarkStart w:id="75" w:name="_Hlk112940224"/>
      <w:r w:rsidR="009F7419" w:rsidRPr="00065D23">
        <w:rPr>
          <w:rFonts w:ascii="Times New Roman" w:hAnsi="Times New Roman" w:cs="Times New Roman"/>
          <w:sz w:val="24"/>
          <w:szCs w:val="24"/>
          <w:shd w:val="clear" w:color="auto" w:fill="FFFFFF"/>
        </w:rPr>
        <w:t>järgib</w:t>
      </w:r>
      <w:r w:rsidRPr="00065D23">
        <w:rPr>
          <w:rFonts w:ascii="Times New Roman" w:hAnsi="Times New Roman" w:cs="Times New Roman"/>
          <w:sz w:val="24"/>
          <w:szCs w:val="24"/>
          <w:shd w:val="clear" w:color="auto" w:fill="FFFFFF"/>
        </w:rPr>
        <w:t xml:space="preserve"> </w:t>
      </w:r>
      <w:bookmarkStart w:id="76" w:name="_Hlk130370160"/>
      <w:r w:rsidR="00A016DF" w:rsidRPr="00065D23">
        <w:rPr>
          <w:rFonts w:ascii="Times New Roman" w:hAnsi="Times New Roman" w:cs="Times New Roman"/>
          <w:sz w:val="24"/>
          <w:szCs w:val="24"/>
          <w:shd w:val="clear" w:color="auto" w:fill="FFFFFF"/>
        </w:rPr>
        <w:t>Euroopa Parlamendi ja nõukogu määruses (EL) 2022/2554, mis käsitleb finantssektori digitaalset tegevuskerksust ning millega muudetakse määrusi (EÜ) nr 1060/2009, (EL) nr 648/2012, (EL) nr 600/2014, (EL) nr 909/2014 ja (EL) 2016/1011</w:t>
      </w:r>
      <w:bookmarkEnd w:id="76"/>
      <w:r w:rsidR="00720520" w:rsidRPr="00065D23">
        <w:rPr>
          <w:rFonts w:ascii="Times New Roman" w:hAnsi="Times New Roman" w:cs="Times New Roman"/>
          <w:sz w:val="24"/>
          <w:szCs w:val="24"/>
          <w:shd w:val="clear" w:color="auto" w:fill="FFFFFF"/>
        </w:rPr>
        <w:t xml:space="preserve"> (</w:t>
      </w:r>
      <w:r w:rsidR="00720520" w:rsidRPr="00065D23">
        <w:rPr>
          <w:rFonts w:ascii="Times New Roman" w:hAnsi="Times New Roman" w:cs="Times New Roman"/>
          <w:sz w:val="24"/>
          <w:szCs w:val="24"/>
        </w:rPr>
        <w:t>ELT L 333, 27.12.2022, lk 1</w:t>
      </w:r>
      <w:r w:rsidR="001C246F" w:rsidRPr="00065D23">
        <w:rPr>
          <w:rFonts w:ascii="Times New Roman" w:hAnsi="Times New Roman" w:cs="Times New Roman"/>
          <w:sz w:val="24"/>
          <w:szCs w:val="24"/>
        </w:rPr>
        <w:t>–</w:t>
      </w:r>
      <w:r w:rsidR="00720520" w:rsidRPr="00065D23">
        <w:rPr>
          <w:rFonts w:ascii="Times New Roman" w:hAnsi="Times New Roman" w:cs="Times New Roman"/>
          <w:sz w:val="24"/>
          <w:szCs w:val="24"/>
        </w:rPr>
        <w:t>79)</w:t>
      </w:r>
      <w:r w:rsidRPr="00065D23">
        <w:rPr>
          <w:rFonts w:ascii="Times New Roman" w:hAnsi="Times New Roman" w:cs="Times New Roman"/>
          <w:sz w:val="24"/>
          <w:szCs w:val="24"/>
          <w:shd w:val="clear" w:color="auto" w:fill="FFFFFF"/>
        </w:rPr>
        <w:t xml:space="preserve">, </w:t>
      </w:r>
      <w:r w:rsidR="009F7419" w:rsidRPr="00065D23">
        <w:rPr>
          <w:rFonts w:ascii="Times New Roman" w:hAnsi="Times New Roman" w:cs="Times New Roman"/>
          <w:sz w:val="24"/>
          <w:szCs w:val="24"/>
          <w:shd w:val="clear" w:color="auto" w:fill="FFFFFF"/>
        </w:rPr>
        <w:t xml:space="preserve">sätestatud nõudeid, </w:t>
      </w:r>
      <w:r w:rsidRPr="00065D23">
        <w:rPr>
          <w:rFonts w:ascii="Times New Roman" w:hAnsi="Times New Roman" w:cs="Times New Roman"/>
          <w:sz w:val="24"/>
          <w:szCs w:val="24"/>
          <w:shd w:val="clear" w:color="auto" w:fill="FFFFFF"/>
        </w:rPr>
        <w:t xml:space="preserve">sealhulgas </w:t>
      </w:r>
      <w:r w:rsidR="00AB1AF5" w:rsidRPr="00065D23">
        <w:rPr>
          <w:rFonts w:ascii="Times New Roman" w:hAnsi="Times New Roman" w:cs="Times New Roman"/>
          <w:sz w:val="24"/>
          <w:szCs w:val="24"/>
          <w:shd w:val="clear" w:color="auto" w:fill="FFFFFF"/>
        </w:rPr>
        <w:t xml:space="preserve">kasutab ja </w:t>
      </w:r>
      <w:r w:rsidR="0060006B" w:rsidRPr="00065D23">
        <w:rPr>
          <w:rFonts w:ascii="Times New Roman" w:hAnsi="Times New Roman" w:cs="Times New Roman"/>
          <w:sz w:val="24"/>
          <w:szCs w:val="24"/>
          <w:shd w:val="clear" w:color="auto" w:fill="FFFFFF"/>
        </w:rPr>
        <w:t>haldab</w:t>
      </w:r>
      <w:r w:rsidRPr="00065D23">
        <w:rPr>
          <w:rFonts w:ascii="Times New Roman" w:hAnsi="Times New Roman" w:cs="Times New Roman"/>
          <w:sz w:val="24"/>
          <w:szCs w:val="24"/>
          <w:shd w:val="clear" w:color="auto" w:fill="FFFFFF"/>
        </w:rPr>
        <w:t xml:space="preserve"> </w:t>
      </w:r>
      <w:r w:rsidR="004E6F1B" w:rsidRPr="00065D23">
        <w:rPr>
          <w:rFonts w:ascii="Times New Roman" w:hAnsi="Times New Roman" w:cs="Times New Roman"/>
          <w:sz w:val="24"/>
          <w:szCs w:val="24"/>
          <w:shd w:val="clear" w:color="auto" w:fill="FFFFFF"/>
        </w:rPr>
        <w:t>võrgu- ja infosüsteem</w:t>
      </w:r>
      <w:r w:rsidR="0060006B" w:rsidRPr="00065D23">
        <w:rPr>
          <w:rFonts w:ascii="Times New Roman" w:hAnsi="Times New Roman" w:cs="Times New Roman"/>
          <w:sz w:val="24"/>
          <w:szCs w:val="24"/>
          <w:shd w:val="clear" w:color="auto" w:fill="FFFFFF"/>
        </w:rPr>
        <w:t xml:space="preserve">e </w:t>
      </w:r>
      <w:r w:rsidRPr="00065D23">
        <w:rPr>
          <w:rFonts w:ascii="Times New Roman" w:hAnsi="Times New Roman" w:cs="Times New Roman"/>
          <w:sz w:val="24"/>
          <w:szCs w:val="24"/>
          <w:shd w:val="clear" w:color="auto" w:fill="FFFFFF"/>
        </w:rPr>
        <w:t>määruse</w:t>
      </w:r>
      <w:bookmarkEnd w:id="75"/>
      <w:r w:rsidR="004E6F1B" w:rsidRPr="00065D23">
        <w:rPr>
          <w:rFonts w:ascii="Times New Roman" w:hAnsi="Times New Roman" w:cs="Times New Roman"/>
          <w:sz w:val="24"/>
          <w:szCs w:val="24"/>
          <w:shd w:val="clear" w:color="auto" w:fill="FFFFFF"/>
        </w:rPr>
        <w:t>s sätestatu</w:t>
      </w:r>
      <w:r w:rsidR="007B6D75" w:rsidRPr="00065D23">
        <w:rPr>
          <w:rFonts w:ascii="Times New Roman" w:hAnsi="Times New Roman" w:cs="Times New Roman"/>
          <w:sz w:val="24"/>
          <w:szCs w:val="24"/>
          <w:shd w:val="clear" w:color="auto" w:fill="FFFFFF"/>
        </w:rPr>
        <w:t xml:space="preserve"> kohaselt</w:t>
      </w:r>
      <w:r w:rsidR="00067026" w:rsidRPr="00065D23">
        <w:rPr>
          <w:rFonts w:ascii="Times New Roman" w:hAnsi="Times New Roman" w:cs="Times New Roman"/>
          <w:sz w:val="24"/>
          <w:szCs w:val="24"/>
          <w:shd w:val="clear" w:color="auto" w:fill="FFFFFF"/>
        </w:rPr>
        <w:t>.“;</w:t>
      </w:r>
    </w:p>
    <w:p w14:paraId="5472B10B" w14:textId="77777777" w:rsidR="00277D41" w:rsidRPr="00065D23" w:rsidRDefault="00277D41" w:rsidP="00224A6D">
      <w:pPr>
        <w:jc w:val="both"/>
        <w:rPr>
          <w:rFonts w:ascii="Times New Roman" w:hAnsi="Times New Roman" w:cs="Times New Roman"/>
          <w:sz w:val="24"/>
          <w:szCs w:val="24"/>
          <w:shd w:val="clear" w:color="auto" w:fill="FFFFFF"/>
        </w:rPr>
      </w:pPr>
    </w:p>
    <w:p w14:paraId="0062FC5D" w14:textId="5B0D5494" w:rsidR="00722C33" w:rsidRPr="00065D23" w:rsidRDefault="00967593" w:rsidP="00224A6D">
      <w:pPr>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5</w:t>
      </w:r>
      <w:r w:rsidR="00722C33" w:rsidRPr="00065D23">
        <w:rPr>
          <w:rFonts w:ascii="Times New Roman" w:hAnsi="Times New Roman" w:cs="Times New Roman"/>
          <w:b/>
          <w:bCs/>
          <w:sz w:val="24"/>
          <w:szCs w:val="24"/>
          <w:shd w:val="clear" w:color="auto" w:fill="FFFFFF"/>
        </w:rPr>
        <w:t xml:space="preserve">) </w:t>
      </w:r>
      <w:r w:rsidR="00722C33" w:rsidRPr="00065D23">
        <w:rPr>
          <w:rFonts w:ascii="Times New Roman" w:hAnsi="Times New Roman" w:cs="Times New Roman"/>
          <w:sz w:val="24"/>
          <w:szCs w:val="24"/>
          <w:shd w:val="clear" w:color="auto" w:fill="FFFFFF"/>
        </w:rPr>
        <w:t>paragrahvi 105 lõike 2 punkt</w:t>
      </w:r>
      <w:r w:rsidR="00722C33" w:rsidRPr="00065D23">
        <w:rPr>
          <w:rFonts w:ascii="Times New Roman" w:hAnsi="Times New Roman" w:cs="Times New Roman"/>
          <w:b/>
          <w:bCs/>
          <w:sz w:val="24"/>
          <w:szCs w:val="24"/>
          <w:shd w:val="clear" w:color="auto" w:fill="FFFFFF"/>
        </w:rPr>
        <w:t xml:space="preserve"> </w:t>
      </w:r>
      <w:r w:rsidR="00722C33" w:rsidRPr="00065D23">
        <w:rPr>
          <w:rFonts w:ascii="Times New Roman" w:hAnsi="Times New Roman" w:cs="Times New Roman"/>
          <w:sz w:val="24"/>
          <w:szCs w:val="24"/>
          <w:shd w:val="clear" w:color="auto" w:fill="FFFFFF"/>
        </w:rPr>
        <w:t>2 muudetakse ja sõnastatakse järgmiselt:</w:t>
      </w:r>
    </w:p>
    <w:p w14:paraId="3F7CC859" w14:textId="40BED6B3" w:rsidR="00722C33" w:rsidRPr="00065D23" w:rsidRDefault="00722C33"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 xml:space="preserve">„2) </w:t>
      </w:r>
      <w:bookmarkStart w:id="77" w:name="_Hlk115879942"/>
      <w:r w:rsidRPr="00065D23">
        <w:rPr>
          <w:rFonts w:ascii="Times New Roman" w:hAnsi="Times New Roman" w:cs="Times New Roman"/>
          <w:sz w:val="24"/>
          <w:szCs w:val="24"/>
          <w:shd w:val="clear" w:color="auto" w:fill="FFFFFF"/>
        </w:rPr>
        <w:t>nõuded info- ja kommunikatsioonitehnoloogilise korralduse, infoturbe tagamise ja talitluspidevuse kohta</w:t>
      </w:r>
      <w:r w:rsidR="0038117F" w:rsidRPr="00065D23">
        <w:rPr>
          <w:rFonts w:ascii="Times New Roman" w:hAnsi="Times New Roman" w:cs="Times New Roman"/>
          <w:sz w:val="24"/>
          <w:szCs w:val="24"/>
          <w:shd w:val="clear" w:color="auto" w:fill="FFFFFF"/>
        </w:rPr>
        <w:t xml:space="preserve">, </w:t>
      </w:r>
      <w:r w:rsidR="00684B86">
        <w:rPr>
          <w:rFonts w:ascii="Times New Roman" w:hAnsi="Times New Roman" w:cs="Times New Roman"/>
          <w:sz w:val="24"/>
          <w:szCs w:val="24"/>
          <w:shd w:val="clear" w:color="auto" w:fill="FFFFFF"/>
        </w:rPr>
        <w:t xml:space="preserve">mis peavad olema </w:t>
      </w:r>
      <w:r w:rsidRPr="00065D23">
        <w:rPr>
          <w:rFonts w:ascii="Times New Roman" w:hAnsi="Times New Roman" w:cs="Times New Roman"/>
          <w:sz w:val="24"/>
          <w:szCs w:val="24"/>
          <w:shd w:val="clear" w:color="auto" w:fill="FFFFFF"/>
        </w:rPr>
        <w:t>kooskõlas Euroopa Parlamendi ja nõukogu määruses</w:t>
      </w:r>
      <w:r w:rsidR="00A016DF" w:rsidRPr="00065D23">
        <w:rPr>
          <w:rFonts w:ascii="Times New Roman" w:hAnsi="Times New Roman" w:cs="Times New Roman"/>
          <w:sz w:val="24"/>
          <w:szCs w:val="24"/>
          <w:shd w:val="clear" w:color="auto" w:fill="FFFFFF"/>
        </w:rPr>
        <w:t xml:space="preserve"> (EL) 2022/2554</w:t>
      </w:r>
      <w:r w:rsidRPr="00065D23">
        <w:rPr>
          <w:rFonts w:ascii="Times New Roman" w:hAnsi="Times New Roman" w:cs="Times New Roman"/>
          <w:sz w:val="24"/>
          <w:szCs w:val="24"/>
          <w:shd w:val="clear" w:color="auto" w:fill="FFFFFF"/>
        </w:rPr>
        <w:t xml:space="preserve"> sätestatud info- ja kommunikatsiooni</w:t>
      </w:r>
      <w:r w:rsidR="008A4BEC" w:rsidRPr="00065D23">
        <w:rPr>
          <w:rFonts w:ascii="Times New Roman" w:hAnsi="Times New Roman" w:cs="Times New Roman"/>
          <w:sz w:val="24"/>
          <w:szCs w:val="24"/>
          <w:shd w:val="clear" w:color="auto" w:fill="FFFFFF"/>
        </w:rPr>
        <w:t xml:space="preserve">tehnoloogia </w:t>
      </w:r>
      <w:r w:rsidRPr="00065D23">
        <w:rPr>
          <w:rFonts w:ascii="Times New Roman" w:hAnsi="Times New Roman" w:cs="Times New Roman"/>
          <w:sz w:val="24"/>
          <w:szCs w:val="24"/>
          <w:shd w:val="clear" w:color="auto" w:fill="FFFFFF"/>
        </w:rPr>
        <w:t xml:space="preserve">riskide juhtimise </w:t>
      </w:r>
      <w:commentRangeStart w:id="78"/>
      <w:r w:rsidRPr="000A591F">
        <w:rPr>
          <w:rFonts w:ascii="Times New Roman" w:hAnsi="Times New Roman" w:cs="Times New Roman"/>
          <w:sz w:val="24"/>
          <w:szCs w:val="24"/>
          <w:highlight w:val="yellow"/>
          <w:shd w:val="clear" w:color="auto" w:fill="FFFFFF"/>
          <w:rPrChange w:id="79" w:author="Aili Sandre" w:date="2024-03-18T11:29:00Z">
            <w:rPr>
              <w:rFonts w:ascii="Times New Roman" w:hAnsi="Times New Roman" w:cs="Times New Roman"/>
              <w:sz w:val="24"/>
              <w:szCs w:val="24"/>
              <w:shd w:val="clear" w:color="auto" w:fill="FFFFFF"/>
            </w:rPr>
          </w:rPrChange>
        </w:rPr>
        <w:t>raamistikuga</w:t>
      </w:r>
      <w:bookmarkEnd w:id="77"/>
      <w:commentRangeEnd w:id="78"/>
      <w:r w:rsidR="000A591F">
        <w:rPr>
          <w:rStyle w:val="Kommentaariviide"/>
        </w:rPr>
        <w:commentReference w:id="78"/>
      </w:r>
      <w:r w:rsidRPr="00065D23">
        <w:rPr>
          <w:rFonts w:ascii="Times New Roman" w:hAnsi="Times New Roman" w:cs="Times New Roman"/>
          <w:sz w:val="24"/>
          <w:szCs w:val="24"/>
          <w:shd w:val="clear" w:color="auto" w:fill="FFFFFF"/>
        </w:rPr>
        <w:t>;“;</w:t>
      </w:r>
    </w:p>
    <w:p w14:paraId="2B9EF1CB" w14:textId="0BAECBD8" w:rsidR="009C5052" w:rsidRPr="00065D23" w:rsidRDefault="009C5052" w:rsidP="00224A6D">
      <w:pPr>
        <w:jc w:val="both"/>
        <w:rPr>
          <w:rFonts w:ascii="Times New Roman" w:hAnsi="Times New Roman" w:cs="Times New Roman"/>
          <w:sz w:val="24"/>
          <w:szCs w:val="24"/>
          <w:shd w:val="clear" w:color="auto" w:fill="FFFFFF"/>
        </w:rPr>
      </w:pPr>
    </w:p>
    <w:p w14:paraId="661968B2" w14:textId="275C48CB" w:rsidR="009C5052" w:rsidRPr="00065D23" w:rsidRDefault="00967593" w:rsidP="00224A6D">
      <w:pPr>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6</w:t>
      </w:r>
      <w:r w:rsidR="00590396" w:rsidRPr="00065D23">
        <w:rPr>
          <w:rFonts w:ascii="Times New Roman" w:hAnsi="Times New Roman" w:cs="Times New Roman"/>
          <w:b/>
          <w:bCs/>
          <w:sz w:val="24"/>
          <w:szCs w:val="24"/>
          <w:shd w:val="clear" w:color="auto" w:fill="FFFFFF"/>
        </w:rPr>
        <w:t>)</w:t>
      </w:r>
      <w:r w:rsidR="009C5052" w:rsidRPr="00065D23">
        <w:rPr>
          <w:rFonts w:ascii="Times New Roman" w:hAnsi="Times New Roman" w:cs="Times New Roman"/>
          <w:b/>
          <w:bCs/>
          <w:sz w:val="24"/>
          <w:szCs w:val="24"/>
          <w:shd w:val="clear" w:color="auto" w:fill="FFFFFF"/>
        </w:rPr>
        <w:t xml:space="preserve"> </w:t>
      </w:r>
      <w:r w:rsidR="009C5052" w:rsidRPr="00065D23">
        <w:rPr>
          <w:rFonts w:ascii="Times New Roman" w:hAnsi="Times New Roman" w:cs="Times New Roman"/>
          <w:sz w:val="24"/>
          <w:szCs w:val="24"/>
          <w:shd w:val="clear" w:color="auto" w:fill="FFFFFF"/>
        </w:rPr>
        <w:t>seadust täiendatakse §-ga 105</w:t>
      </w:r>
      <w:r w:rsidR="009C5052" w:rsidRPr="00065D23">
        <w:rPr>
          <w:rFonts w:ascii="Times New Roman" w:hAnsi="Times New Roman" w:cs="Times New Roman"/>
          <w:sz w:val="24"/>
          <w:szCs w:val="24"/>
          <w:shd w:val="clear" w:color="auto" w:fill="FFFFFF"/>
          <w:vertAlign w:val="superscript"/>
        </w:rPr>
        <w:t>1</w:t>
      </w:r>
      <w:r w:rsidR="009C5052" w:rsidRPr="00065D23">
        <w:rPr>
          <w:rFonts w:ascii="Times New Roman" w:hAnsi="Times New Roman" w:cs="Times New Roman"/>
          <w:sz w:val="24"/>
          <w:szCs w:val="24"/>
          <w:shd w:val="clear" w:color="auto" w:fill="FFFFFF"/>
        </w:rPr>
        <w:t xml:space="preserve"> järgmises sõnastuses:</w:t>
      </w:r>
    </w:p>
    <w:p w14:paraId="54DB8C4B" w14:textId="3E3FAE59" w:rsidR="009C5052" w:rsidRPr="00065D23" w:rsidRDefault="009C5052" w:rsidP="00224A6D">
      <w:pPr>
        <w:jc w:val="both"/>
        <w:rPr>
          <w:rFonts w:ascii="Times New Roman" w:hAnsi="Times New Roman" w:cs="Times New Roman"/>
          <w:b/>
          <w:bCs/>
          <w:sz w:val="24"/>
          <w:szCs w:val="24"/>
        </w:rPr>
      </w:pPr>
      <w:r w:rsidRPr="00065D23">
        <w:rPr>
          <w:rFonts w:ascii="Times New Roman" w:hAnsi="Times New Roman" w:cs="Times New Roman"/>
          <w:sz w:val="24"/>
          <w:szCs w:val="24"/>
          <w:shd w:val="clear" w:color="auto" w:fill="FFFFFF"/>
        </w:rPr>
        <w:t>„</w:t>
      </w:r>
      <w:r w:rsidRPr="00065D23">
        <w:rPr>
          <w:rFonts w:ascii="Times New Roman" w:hAnsi="Times New Roman" w:cs="Times New Roman"/>
          <w:b/>
          <w:bCs/>
          <w:sz w:val="24"/>
          <w:szCs w:val="24"/>
        </w:rPr>
        <w:t>§ 105</w:t>
      </w:r>
      <w:r w:rsidRPr="00065D23">
        <w:rPr>
          <w:rFonts w:ascii="Times New Roman" w:hAnsi="Times New Roman" w:cs="Times New Roman"/>
          <w:b/>
          <w:bCs/>
          <w:sz w:val="24"/>
          <w:szCs w:val="24"/>
          <w:vertAlign w:val="superscript"/>
        </w:rPr>
        <w:t>1</w:t>
      </w:r>
      <w:r w:rsidRPr="00065D23">
        <w:rPr>
          <w:rFonts w:ascii="Times New Roman" w:hAnsi="Times New Roman" w:cs="Times New Roman"/>
          <w:b/>
          <w:bCs/>
          <w:sz w:val="24"/>
          <w:szCs w:val="24"/>
        </w:rPr>
        <w:t xml:space="preserve">. </w:t>
      </w:r>
      <w:r w:rsidR="00104890" w:rsidRPr="00065D23">
        <w:rPr>
          <w:rFonts w:ascii="Times New Roman" w:hAnsi="Times New Roman" w:cs="Times New Roman"/>
          <w:b/>
          <w:bCs/>
          <w:sz w:val="24"/>
          <w:szCs w:val="24"/>
        </w:rPr>
        <w:t>Intsiden</w:t>
      </w:r>
      <w:r w:rsidR="00104890">
        <w:rPr>
          <w:rFonts w:ascii="Times New Roman" w:hAnsi="Times New Roman" w:cs="Times New Roman"/>
          <w:b/>
          <w:bCs/>
          <w:sz w:val="24"/>
          <w:szCs w:val="24"/>
        </w:rPr>
        <w:t>dist</w:t>
      </w:r>
      <w:r w:rsidR="00104890" w:rsidRPr="00065D23">
        <w:rPr>
          <w:rFonts w:ascii="Times New Roman" w:hAnsi="Times New Roman" w:cs="Times New Roman"/>
          <w:b/>
          <w:bCs/>
          <w:sz w:val="24"/>
          <w:szCs w:val="24"/>
        </w:rPr>
        <w:t xml:space="preserve"> </w:t>
      </w:r>
      <w:r w:rsidR="00690DD5" w:rsidRPr="00065D23">
        <w:rPr>
          <w:rFonts w:ascii="Times New Roman" w:hAnsi="Times New Roman" w:cs="Times New Roman"/>
          <w:b/>
          <w:bCs/>
          <w:sz w:val="24"/>
          <w:szCs w:val="24"/>
        </w:rPr>
        <w:t xml:space="preserve">ja küberohust </w:t>
      </w:r>
      <w:r w:rsidRPr="00065D23">
        <w:rPr>
          <w:rFonts w:ascii="Times New Roman" w:hAnsi="Times New Roman" w:cs="Times New Roman"/>
          <w:b/>
          <w:bCs/>
          <w:sz w:val="24"/>
          <w:szCs w:val="24"/>
        </w:rPr>
        <w:t>teavitamine</w:t>
      </w:r>
    </w:p>
    <w:p w14:paraId="05A1EAFF" w14:textId="77777777" w:rsidR="009C5052" w:rsidRPr="00065D23" w:rsidRDefault="009C5052" w:rsidP="00224A6D">
      <w:pPr>
        <w:jc w:val="both"/>
        <w:rPr>
          <w:rFonts w:ascii="Times New Roman" w:hAnsi="Times New Roman" w:cs="Times New Roman"/>
          <w:b/>
          <w:bCs/>
          <w:sz w:val="24"/>
          <w:szCs w:val="24"/>
        </w:rPr>
      </w:pPr>
    </w:p>
    <w:p w14:paraId="25253B14" w14:textId="66E56BEA" w:rsidR="00590396" w:rsidRPr="00065D23" w:rsidRDefault="00590396" w:rsidP="00224A6D">
      <w:pPr>
        <w:jc w:val="both"/>
        <w:rPr>
          <w:rFonts w:ascii="Times New Roman" w:hAnsi="Times New Roman" w:cs="Times New Roman"/>
          <w:sz w:val="24"/>
          <w:szCs w:val="24"/>
        </w:rPr>
      </w:pPr>
      <w:r w:rsidRPr="00065D23">
        <w:rPr>
          <w:rFonts w:ascii="Times New Roman" w:hAnsi="Times New Roman" w:cs="Times New Roman"/>
          <w:sz w:val="24"/>
          <w:szCs w:val="24"/>
        </w:rPr>
        <w:t xml:space="preserve">(1) </w:t>
      </w:r>
      <w:r w:rsidR="009C5052" w:rsidRPr="00065D23">
        <w:rPr>
          <w:rFonts w:ascii="Times New Roman" w:hAnsi="Times New Roman" w:cs="Times New Roman"/>
          <w:sz w:val="24"/>
          <w:szCs w:val="24"/>
        </w:rPr>
        <w:t>Kindlustusandja teavitab tõsis</w:t>
      </w:r>
      <w:r w:rsidRPr="00065D23">
        <w:rPr>
          <w:rFonts w:ascii="Times New Roman" w:hAnsi="Times New Roman" w:cs="Times New Roman"/>
          <w:sz w:val="24"/>
          <w:szCs w:val="24"/>
        </w:rPr>
        <w:t>est</w:t>
      </w:r>
      <w:r w:rsidR="009C5052" w:rsidRPr="00065D23">
        <w:rPr>
          <w:rFonts w:ascii="Times New Roman" w:hAnsi="Times New Roman" w:cs="Times New Roman"/>
          <w:sz w:val="24"/>
          <w:szCs w:val="24"/>
        </w:rPr>
        <w:t xml:space="preserve"> info- ja kommunikatsioonitehnoloogiaga seotud intsidendi</w:t>
      </w:r>
      <w:r w:rsidRPr="00065D23">
        <w:rPr>
          <w:rFonts w:ascii="Times New Roman" w:hAnsi="Times New Roman" w:cs="Times New Roman"/>
          <w:sz w:val="24"/>
          <w:szCs w:val="24"/>
        </w:rPr>
        <w:t>st</w:t>
      </w:r>
      <w:r w:rsidR="009C5052" w:rsidRPr="00065D23">
        <w:rPr>
          <w:rFonts w:ascii="Times New Roman" w:hAnsi="Times New Roman" w:cs="Times New Roman"/>
          <w:sz w:val="24"/>
          <w:szCs w:val="24"/>
        </w:rPr>
        <w:t xml:space="preserve"> Finantsinspektsiooni ja Riigi Infosüsteemi Ametit Euroopa Parlamendi ja nõukogu määruse </w:t>
      </w:r>
      <w:r w:rsidR="009C5052" w:rsidRPr="00065D23">
        <w:rPr>
          <w:rFonts w:ascii="Times New Roman" w:hAnsi="Times New Roman" w:cs="Times New Roman"/>
          <w:sz w:val="24"/>
          <w:szCs w:val="24"/>
          <w:shd w:val="clear" w:color="auto" w:fill="FFFFFF"/>
        </w:rPr>
        <w:t xml:space="preserve">(EL) 2022/2554 </w:t>
      </w:r>
      <w:r w:rsidR="009C5052" w:rsidRPr="00065D23">
        <w:rPr>
          <w:rFonts w:ascii="Times New Roman" w:hAnsi="Times New Roman" w:cs="Times New Roman"/>
          <w:sz w:val="24"/>
          <w:szCs w:val="24"/>
        </w:rPr>
        <w:t>artiklis 19 sätestatu</w:t>
      </w:r>
      <w:r w:rsidR="007B6D75" w:rsidRPr="00065D23">
        <w:rPr>
          <w:rFonts w:ascii="Times New Roman" w:hAnsi="Times New Roman" w:cs="Times New Roman"/>
          <w:sz w:val="24"/>
          <w:szCs w:val="24"/>
        </w:rPr>
        <w:t xml:space="preserve"> kohaselt</w:t>
      </w:r>
      <w:r w:rsidR="00331B3C">
        <w:rPr>
          <w:rFonts w:ascii="Times New Roman" w:hAnsi="Times New Roman" w:cs="Times New Roman"/>
          <w:sz w:val="24"/>
          <w:szCs w:val="24"/>
        </w:rPr>
        <w:t>.</w:t>
      </w:r>
      <w:del w:id="80" w:author="Aili Sandre" w:date="2024-03-15T14:16:00Z">
        <w:r w:rsidR="009C5052" w:rsidRPr="0044005F" w:rsidDel="00FD232E">
          <w:rPr>
            <w:rFonts w:ascii="Times New Roman" w:hAnsi="Times New Roman" w:cs="Times New Roman"/>
            <w:sz w:val="24"/>
            <w:szCs w:val="24"/>
            <w:u w:val="single"/>
          </w:rPr>
          <w:delText xml:space="preserve"> </w:delText>
        </w:r>
      </w:del>
    </w:p>
    <w:p w14:paraId="00CCFD57" w14:textId="77777777" w:rsidR="00590396" w:rsidRPr="00065D23" w:rsidRDefault="00590396" w:rsidP="00224A6D">
      <w:pPr>
        <w:jc w:val="both"/>
        <w:rPr>
          <w:rFonts w:ascii="Times New Roman" w:hAnsi="Times New Roman" w:cs="Times New Roman"/>
          <w:sz w:val="24"/>
          <w:szCs w:val="24"/>
        </w:rPr>
      </w:pPr>
    </w:p>
    <w:p w14:paraId="10A29851" w14:textId="7B80A3AA" w:rsidR="00690DD5" w:rsidRPr="00065D23" w:rsidRDefault="00590396" w:rsidP="00224A6D">
      <w:pPr>
        <w:jc w:val="both"/>
        <w:rPr>
          <w:rFonts w:ascii="Times New Roman" w:hAnsi="Times New Roman" w:cs="Times New Roman"/>
          <w:sz w:val="24"/>
          <w:szCs w:val="24"/>
        </w:rPr>
      </w:pPr>
      <w:r w:rsidRPr="00065D23">
        <w:rPr>
          <w:rFonts w:ascii="Times New Roman" w:hAnsi="Times New Roman" w:cs="Times New Roman"/>
          <w:sz w:val="24"/>
          <w:szCs w:val="24"/>
        </w:rPr>
        <w:t xml:space="preserve">(2) </w:t>
      </w:r>
      <w:r w:rsidR="009C5052" w:rsidRPr="00065D23">
        <w:rPr>
          <w:rFonts w:ascii="Times New Roman" w:hAnsi="Times New Roman" w:cs="Times New Roman"/>
          <w:sz w:val="24"/>
          <w:szCs w:val="24"/>
        </w:rPr>
        <w:t xml:space="preserve">Kindlustusandja kasutab </w:t>
      </w:r>
      <w:r w:rsidRPr="00065D23">
        <w:rPr>
          <w:rFonts w:ascii="Times New Roman" w:hAnsi="Times New Roman" w:cs="Times New Roman"/>
          <w:sz w:val="24"/>
          <w:szCs w:val="24"/>
        </w:rPr>
        <w:t xml:space="preserve">käesoleva paragrahvi lõikes 1 sätestatud juhul </w:t>
      </w:r>
      <w:r w:rsidR="009C5052" w:rsidRPr="00065D23">
        <w:rPr>
          <w:rFonts w:ascii="Times New Roman" w:hAnsi="Times New Roman" w:cs="Times New Roman"/>
          <w:sz w:val="24"/>
          <w:szCs w:val="24"/>
        </w:rPr>
        <w:t>esialgse teate ja raportite edastamise</w:t>
      </w:r>
      <w:r w:rsidRPr="00065D23">
        <w:rPr>
          <w:rFonts w:ascii="Times New Roman" w:hAnsi="Times New Roman" w:cs="Times New Roman"/>
          <w:sz w:val="24"/>
          <w:szCs w:val="24"/>
        </w:rPr>
        <w:t>l</w:t>
      </w:r>
      <w:r w:rsidR="009C5052" w:rsidRPr="00065D23">
        <w:rPr>
          <w:rFonts w:ascii="Times New Roman" w:hAnsi="Times New Roman" w:cs="Times New Roman"/>
          <w:sz w:val="24"/>
          <w:szCs w:val="24"/>
        </w:rPr>
        <w:t xml:space="preserve"> </w:t>
      </w:r>
      <w:r w:rsidR="00FE3736" w:rsidRPr="00065D23">
        <w:rPr>
          <w:rFonts w:ascii="Times New Roman" w:hAnsi="Times New Roman" w:cs="Times New Roman"/>
          <w:sz w:val="24"/>
          <w:szCs w:val="24"/>
        </w:rPr>
        <w:t xml:space="preserve">Euroopa Parlamendi ja nõukogu määruse </w:t>
      </w:r>
      <w:r w:rsidR="00FE3736" w:rsidRPr="00065D23">
        <w:rPr>
          <w:rFonts w:ascii="Times New Roman" w:hAnsi="Times New Roman" w:cs="Times New Roman"/>
          <w:sz w:val="24"/>
          <w:szCs w:val="24"/>
          <w:shd w:val="clear" w:color="auto" w:fill="FFFFFF"/>
        </w:rPr>
        <w:t xml:space="preserve">(EL) 2022/2554 </w:t>
      </w:r>
      <w:r w:rsidR="009C5052" w:rsidRPr="00065D23">
        <w:rPr>
          <w:rFonts w:ascii="Times New Roman" w:hAnsi="Times New Roman" w:cs="Times New Roman"/>
          <w:sz w:val="24"/>
          <w:szCs w:val="24"/>
        </w:rPr>
        <w:t>artikli 20 alusel kehtestatud teavitusvorme ja lähtub kehtestatud tähtaegadest, välja arvatud</w:t>
      </w:r>
      <w:r w:rsidR="00941E76">
        <w:rPr>
          <w:rFonts w:ascii="Times New Roman" w:hAnsi="Times New Roman" w:cs="Times New Roman"/>
          <w:sz w:val="24"/>
          <w:szCs w:val="24"/>
        </w:rPr>
        <w:t xml:space="preserve"> juhul</w:t>
      </w:r>
      <w:r w:rsidR="009C5052" w:rsidRPr="00065D23">
        <w:rPr>
          <w:rFonts w:ascii="Times New Roman" w:hAnsi="Times New Roman" w:cs="Times New Roman"/>
          <w:sz w:val="24"/>
          <w:szCs w:val="24"/>
        </w:rPr>
        <w:t>, kui tehnilistel põhjustel ei ole võimalik esialgset teadet edastada asjakohast vormi kasutades.</w:t>
      </w:r>
    </w:p>
    <w:p w14:paraId="3BAC6152" w14:textId="77777777" w:rsidR="00690DD5" w:rsidRPr="00065D23" w:rsidRDefault="00690DD5" w:rsidP="00224A6D">
      <w:pPr>
        <w:jc w:val="both"/>
        <w:rPr>
          <w:rFonts w:ascii="Times New Roman" w:hAnsi="Times New Roman" w:cs="Times New Roman"/>
          <w:sz w:val="24"/>
          <w:szCs w:val="24"/>
        </w:rPr>
      </w:pPr>
    </w:p>
    <w:p w14:paraId="2FC0F2A2" w14:textId="6E009273" w:rsidR="009C5052" w:rsidRPr="00065D23" w:rsidRDefault="00690DD5" w:rsidP="00224A6D">
      <w:pPr>
        <w:jc w:val="both"/>
        <w:rPr>
          <w:rFonts w:ascii="Times New Roman" w:hAnsi="Times New Roman" w:cs="Times New Roman"/>
          <w:sz w:val="24"/>
          <w:szCs w:val="24"/>
        </w:rPr>
      </w:pPr>
      <w:r w:rsidRPr="00065D23">
        <w:rPr>
          <w:rFonts w:ascii="Times New Roman" w:hAnsi="Times New Roman" w:cs="Times New Roman"/>
          <w:sz w:val="24"/>
          <w:szCs w:val="24"/>
        </w:rPr>
        <w:lastRenderedPageBreak/>
        <w:t xml:space="preserve">(3) Kui kindlustusandja otsustab Euroopa Parlamendi ja nõukogu määruse </w:t>
      </w:r>
      <w:r w:rsidRPr="00065D23">
        <w:rPr>
          <w:rFonts w:ascii="Times New Roman" w:hAnsi="Times New Roman" w:cs="Times New Roman"/>
          <w:sz w:val="24"/>
          <w:szCs w:val="24"/>
          <w:shd w:val="clear" w:color="auto" w:fill="FFFFFF"/>
        </w:rPr>
        <w:t xml:space="preserve">(EL) 2022/2554 artikli 19 lõike 2 kohaselt teavitada Finantsinspektsiooni olulisest küberohust, edastab </w:t>
      </w:r>
      <w:r w:rsidR="00FE3736" w:rsidRPr="00065D23">
        <w:rPr>
          <w:rFonts w:ascii="Times New Roman" w:hAnsi="Times New Roman" w:cs="Times New Roman"/>
          <w:sz w:val="24"/>
          <w:szCs w:val="24"/>
          <w:shd w:val="clear" w:color="auto" w:fill="FFFFFF"/>
        </w:rPr>
        <w:t>kindlustusandja</w:t>
      </w:r>
      <w:r w:rsidRPr="00065D23">
        <w:rPr>
          <w:rFonts w:ascii="Times New Roman" w:hAnsi="Times New Roman" w:cs="Times New Roman"/>
          <w:sz w:val="24"/>
          <w:szCs w:val="24"/>
          <w:shd w:val="clear" w:color="auto" w:fill="FFFFFF"/>
        </w:rPr>
        <w:t xml:space="preserve"> teavituse ühtlasi Riigi Infosüsteemi Ametile</w:t>
      </w:r>
      <w:r w:rsidRPr="007627E8">
        <w:rPr>
          <w:rFonts w:ascii="Times New Roman" w:hAnsi="Times New Roman" w:cs="Times New Roman"/>
          <w:sz w:val="24"/>
          <w:szCs w:val="24"/>
          <w:shd w:val="clear" w:color="auto" w:fill="FFFFFF"/>
        </w:rPr>
        <w:t>.</w:t>
      </w:r>
      <w:r w:rsidR="009C5052" w:rsidRPr="007627E8">
        <w:rPr>
          <w:rFonts w:ascii="Times New Roman" w:hAnsi="Times New Roman" w:cs="Times New Roman"/>
          <w:sz w:val="24"/>
          <w:szCs w:val="24"/>
        </w:rPr>
        <w:t>“;</w:t>
      </w:r>
      <w:del w:id="81" w:author="Aili Sandre" w:date="2024-03-15T14:23:00Z">
        <w:r w:rsidR="009C5052" w:rsidRPr="007627E8" w:rsidDel="00FD232E">
          <w:rPr>
            <w:rFonts w:ascii="Times New Roman" w:hAnsi="Times New Roman" w:cs="Times New Roman"/>
            <w:sz w:val="24"/>
            <w:szCs w:val="24"/>
          </w:rPr>
          <w:delText xml:space="preserve"> </w:delText>
        </w:r>
      </w:del>
    </w:p>
    <w:p w14:paraId="4E2A09F8" w14:textId="650377C2" w:rsidR="00722C33" w:rsidRPr="00065D23" w:rsidRDefault="00722C33" w:rsidP="00224A6D">
      <w:pPr>
        <w:jc w:val="both"/>
        <w:rPr>
          <w:rFonts w:ascii="Times New Roman" w:hAnsi="Times New Roman" w:cs="Times New Roman"/>
          <w:sz w:val="24"/>
          <w:szCs w:val="24"/>
          <w:shd w:val="clear" w:color="auto" w:fill="FFFFFF"/>
        </w:rPr>
      </w:pPr>
    </w:p>
    <w:p w14:paraId="511634F4" w14:textId="0E4D1DE6" w:rsidR="005E3CBC" w:rsidRPr="004A0C3A" w:rsidRDefault="00967593" w:rsidP="00224A6D">
      <w:pPr>
        <w:jc w:val="both"/>
        <w:rPr>
          <w:rFonts w:ascii="Times New Roman" w:hAnsi="Times New Roman" w:cs="Times New Roman"/>
          <w:sz w:val="24"/>
          <w:szCs w:val="24"/>
          <w:shd w:val="clear" w:color="auto" w:fill="FFFFFF"/>
        </w:rPr>
      </w:pPr>
      <w:r w:rsidRPr="004A0C3A">
        <w:rPr>
          <w:rFonts w:ascii="Times New Roman" w:hAnsi="Times New Roman" w:cs="Times New Roman"/>
          <w:b/>
          <w:bCs/>
          <w:sz w:val="24"/>
          <w:szCs w:val="24"/>
          <w:shd w:val="clear" w:color="auto" w:fill="FFFFFF"/>
        </w:rPr>
        <w:t>7</w:t>
      </w:r>
      <w:r w:rsidR="005E3CBC" w:rsidRPr="004A0C3A">
        <w:rPr>
          <w:rFonts w:ascii="Times New Roman" w:hAnsi="Times New Roman" w:cs="Times New Roman"/>
          <w:b/>
          <w:bCs/>
          <w:sz w:val="24"/>
          <w:szCs w:val="24"/>
          <w:shd w:val="clear" w:color="auto" w:fill="FFFFFF"/>
        </w:rPr>
        <w:t>)</w:t>
      </w:r>
      <w:r w:rsidR="005E3CBC" w:rsidRPr="004A0C3A">
        <w:rPr>
          <w:rFonts w:ascii="Times New Roman" w:hAnsi="Times New Roman" w:cs="Times New Roman"/>
          <w:sz w:val="24"/>
          <w:szCs w:val="24"/>
          <w:shd w:val="clear" w:color="auto" w:fill="FFFFFF"/>
        </w:rPr>
        <w:t xml:space="preserve"> paragrahvi 138 tekst loetakse lõikeks 1 ja </w:t>
      </w:r>
      <w:r w:rsidR="00007428" w:rsidRPr="004A0C3A">
        <w:rPr>
          <w:rFonts w:ascii="Times New Roman" w:hAnsi="Times New Roman" w:cs="Times New Roman"/>
          <w:sz w:val="24"/>
          <w:szCs w:val="24"/>
          <w:shd w:val="clear" w:color="auto" w:fill="FFFFFF"/>
        </w:rPr>
        <w:t>paragrahvi</w:t>
      </w:r>
      <w:r w:rsidR="005E3CBC" w:rsidRPr="004A0C3A">
        <w:rPr>
          <w:rFonts w:ascii="Times New Roman" w:hAnsi="Times New Roman" w:cs="Times New Roman"/>
          <w:sz w:val="24"/>
          <w:szCs w:val="24"/>
          <w:shd w:val="clear" w:color="auto" w:fill="FFFFFF"/>
        </w:rPr>
        <w:t xml:space="preserve"> täiendatakse lõikega</w:t>
      </w:r>
      <w:r w:rsidR="00F6342A" w:rsidRPr="004A0C3A">
        <w:rPr>
          <w:rFonts w:ascii="Times New Roman" w:hAnsi="Times New Roman" w:cs="Times New Roman"/>
          <w:sz w:val="24"/>
          <w:szCs w:val="24"/>
          <w:shd w:val="clear" w:color="auto" w:fill="FFFFFF"/>
        </w:rPr>
        <w:t xml:space="preserve"> 2</w:t>
      </w:r>
      <w:r w:rsidR="005E3CBC" w:rsidRPr="004A0C3A">
        <w:rPr>
          <w:rFonts w:ascii="Times New Roman" w:hAnsi="Times New Roman" w:cs="Times New Roman"/>
          <w:sz w:val="24"/>
          <w:szCs w:val="24"/>
          <w:shd w:val="clear" w:color="auto" w:fill="FFFFFF"/>
        </w:rPr>
        <w:t xml:space="preserve"> järgmises sõnastuses:</w:t>
      </w:r>
    </w:p>
    <w:p w14:paraId="6551B940" w14:textId="09D08DDC" w:rsidR="00F6342A" w:rsidRPr="00065D23" w:rsidRDefault="009C0ABA" w:rsidP="00224A6D">
      <w:pPr>
        <w:jc w:val="both"/>
        <w:rPr>
          <w:rFonts w:ascii="Times New Roman" w:hAnsi="Times New Roman" w:cs="Times New Roman"/>
          <w:sz w:val="24"/>
          <w:szCs w:val="24"/>
          <w:shd w:val="clear" w:color="auto" w:fill="FFFFFF"/>
        </w:rPr>
      </w:pPr>
      <w:r w:rsidRPr="004A0C3A">
        <w:rPr>
          <w:rFonts w:ascii="Times New Roman" w:hAnsi="Times New Roman" w:cs="Times New Roman"/>
          <w:sz w:val="24"/>
          <w:szCs w:val="24"/>
          <w:shd w:val="clear" w:color="auto" w:fill="FFFFFF"/>
        </w:rPr>
        <w:t>„</w:t>
      </w:r>
      <w:r w:rsidR="005E3CBC" w:rsidRPr="004A0C3A">
        <w:rPr>
          <w:rFonts w:ascii="Times New Roman" w:hAnsi="Times New Roman" w:cs="Times New Roman"/>
          <w:sz w:val="24"/>
          <w:szCs w:val="24"/>
          <w:shd w:val="clear" w:color="auto" w:fill="FFFFFF"/>
        </w:rPr>
        <w:t xml:space="preserve">(2) </w:t>
      </w:r>
      <w:r w:rsidR="00F6342A" w:rsidRPr="004A0C3A">
        <w:rPr>
          <w:rFonts w:ascii="Times New Roman" w:hAnsi="Times New Roman" w:cs="Times New Roman"/>
          <w:sz w:val="24"/>
          <w:szCs w:val="24"/>
          <w:shd w:val="clear" w:color="auto" w:fill="FFFFFF"/>
        </w:rPr>
        <w:t>Kindlustusandja</w:t>
      </w:r>
      <w:r w:rsidR="00093A9E" w:rsidRPr="004A0C3A">
        <w:rPr>
          <w:rFonts w:ascii="Times New Roman" w:hAnsi="Times New Roman" w:cs="Times New Roman"/>
          <w:sz w:val="24"/>
          <w:szCs w:val="24"/>
          <w:shd w:val="clear" w:color="auto" w:fill="FFFFFF"/>
        </w:rPr>
        <w:t xml:space="preserve">, </w:t>
      </w:r>
      <w:r w:rsidR="00093A9E" w:rsidRPr="007627E8">
        <w:rPr>
          <w:rFonts w:ascii="Times New Roman" w:hAnsi="Times New Roman" w:cs="Times New Roman"/>
          <w:sz w:val="24"/>
          <w:szCs w:val="24"/>
          <w:shd w:val="clear" w:color="auto" w:fill="FFFFFF"/>
        </w:rPr>
        <w:t>välja arvatud Euroopa äriühingust kindlustusandja</w:t>
      </w:r>
      <w:ins w:id="82" w:author="Aili Sandre" w:date="2024-03-15T14:23:00Z">
        <w:r w:rsidR="00FD232E">
          <w:rPr>
            <w:rFonts w:ascii="Times New Roman" w:hAnsi="Times New Roman" w:cs="Times New Roman"/>
            <w:sz w:val="24"/>
            <w:szCs w:val="24"/>
            <w:shd w:val="clear" w:color="auto" w:fill="FFFFFF"/>
          </w:rPr>
          <w:t>,</w:t>
        </w:r>
      </w:ins>
      <w:r w:rsidR="00F6342A" w:rsidRPr="004A0C3A">
        <w:rPr>
          <w:rFonts w:ascii="Times New Roman" w:hAnsi="Times New Roman" w:cs="Times New Roman"/>
          <w:sz w:val="24"/>
          <w:szCs w:val="24"/>
          <w:shd w:val="clear" w:color="auto" w:fill="FFFFFF"/>
        </w:rPr>
        <w:t xml:space="preserve"> piiriülene ümberkujundamine </w:t>
      </w:r>
      <w:r w:rsidR="00661B20" w:rsidRPr="004A0C3A">
        <w:rPr>
          <w:rFonts w:ascii="Times New Roman" w:hAnsi="Times New Roman" w:cs="Times New Roman"/>
          <w:sz w:val="24"/>
          <w:szCs w:val="24"/>
          <w:shd w:val="clear" w:color="auto" w:fill="FFFFFF"/>
        </w:rPr>
        <w:t xml:space="preserve">ei ole </w:t>
      </w:r>
      <w:r w:rsidR="00F6342A" w:rsidRPr="004A0C3A">
        <w:rPr>
          <w:rFonts w:ascii="Times New Roman" w:hAnsi="Times New Roman" w:cs="Times New Roman"/>
          <w:sz w:val="24"/>
          <w:szCs w:val="24"/>
          <w:shd w:val="clear" w:color="auto" w:fill="FFFFFF"/>
        </w:rPr>
        <w:t>lubatud.“;</w:t>
      </w:r>
    </w:p>
    <w:p w14:paraId="55885621" w14:textId="77777777" w:rsidR="005E3CBC" w:rsidRPr="00065D23" w:rsidRDefault="005E3CBC" w:rsidP="00224A6D">
      <w:pPr>
        <w:jc w:val="both"/>
        <w:rPr>
          <w:rFonts w:ascii="Times New Roman" w:hAnsi="Times New Roman" w:cs="Times New Roman"/>
          <w:sz w:val="24"/>
          <w:szCs w:val="24"/>
          <w:shd w:val="clear" w:color="auto" w:fill="FFFFFF"/>
        </w:rPr>
      </w:pPr>
    </w:p>
    <w:p w14:paraId="107B2DBF" w14:textId="287EBF09" w:rsidR="00A37805" w:rsidRDefault="00967593" w:rsidP="00224A6D">
      <w:pPr>
        <w:jc w:val="both"/>
        <w:rPr>
          <w:rFonts w:ascii="Times New Roman" w:hAnsi="Times New Roman" w:cs="Times New Roman"/>
          <w:sz w:val="24"/>
          <w:szCs w:val="24"/>
          <w:shd w:val="clear" w:color="auto" w:fill="FFFFFF"/>
        </w:rPr>
      </w:pPr>
      <w:r>
        <w:rPr>
          <w:rFonts w:ascii="Times New Roman" w:hAnsi="Times New Roman" w:cs="Times New Roman"/>
          <w:b/>
          <w:bCs/>
          <w:sz w:val="24"/>
          <w:szCs w:val="24"/>
          <w:lang w:val="pt-PT"/>
        </w:rPr>
        <w:t>8</w:t>
      </w:r>
      <w:r w:rsidR="00A37805" w:rsidRPr="00065D23">
        <w:rPr>
          <w:rFonts w:ascii="Times New Roman" w:hAnsi="Times New Roman" w:cs="Times New Roman"/>
          <w:b/>
          <w:bCs/>
          <w:sz w:val="24"/>
          <w:szCs w:val="24"/>
          <w:lang w:val="pt-PT"/>
        </w:rPr>
        <w:t xml:space="preserve">) </w:t>
      </w:r>
      <w:r w:rsidR="00A37805" w:rsidRPr="00065D23">
        <w:rPr>
          <w:rFonts w:ascii="Times New Roman" w:hAnsi="Times New Roman" w:cs="Times New Roman"/>
          <w:sz w:val="24"/>
          <w:szCs w:val="24"/>
          <w:lang w:val="pt-PT"/>
        </w:rPr>
        <w:t xml:space="preserve">paragrahvi 175 lõike 1 sissejuhatavas lauseosas asendatakse tekstiosa </w:t>
      </w:r>
      <w:r w:rsidR="00941E76" w:rsidRPr="00065D23">
        <w:rPr>
          <w:rFonts w:ascii="Times New Roman" w:hAnsi="Times New Roman" w:cs="Times New Roman"/>
          <w:sz w:val="24"/>
          <w:szCs w:val="24"/>
        </w:rPr>
        <w:t>„</w:t>
      </w:r>
      <w:r w:rsidR="00A37805" w:rsidRPr="00065D23">
        <w:rPr>
          <w:rFonts w:ascii="Times New Roman" w:hAnsi="Times New Roman" w:cs="Times New Roman"/>
          <w:sz w:val="24"/>
          <w:szCs w:val="24"/>
          <w:shd w:val="clear" w:color="auto" w:fill="FFFFFF"/>
        </w:rPr>
        <w:t>§ 181 lõikeid 1 ja 6“ tekstiosaga „</w:t>
      </w:r>
      <w:r w:rsidR="00FB18E9" w:rsidRPr="00065D23">
        <w:rPr>
          <w:rFonts w:ascii="Times New Roman" w:hAnsi="Times New Roman" w:cs="Times New Roman"/>
          <w:sz w:val="24"/>
          <w:szCs w:val="24"/>
          <w:shd w:val="clear" w:color="auto" w:fill="FFFFFF"/>
        </w:rPr>
        <w:t>§ 181 lõikeid 1 ja 6, § 181</w:t>
      </w:r>
      <w:r w:rsidR="00FB18E9" w:rsidRPr="00065D23">
        <w:rPr>
          <w:rFonts w:ascii="Times New Roman" w:hAnsi="Times New Roman" w:cs="Times New Roman"/>
          <w:sz w:val="24"/>
          <w:szCs w:val="24"/>
          <w:shd w:val="clear" w:color="auto" w:fill="FFFFFF"/>
          <w:vertAlign w:val="superscript"/>
        </w:rPr>
        <w:t>1</w:t>
      </w:r>
      <w:r w:rsidR="00FB18E9" w:rsidRPr="00065D23">
        <w:rPr>
          <w:rFonts w:ascii="Times New Roman" w:hAnsi="Times New Roman" w:cs="Times New Roman"/>
          <w:sz w:val="24"/>
          <w:szCs w:val="24"/>
          <w:shd w:val="clear" w:color="auto" w:fill="FFFFFF"/>
        </w:rPr>
        <w:t>“</w:t>
      </w:r>
      <w:r w:rsidR="005D419E" w:rsidRPr="00065D23">
        <w:rPr>
          <w:rFonts w:ascii="Times New Roman" w:hAnsi="Times New Roman" w:cs="Times New Roman"/>
          <w:sz w:val="24"/>
          <w:szCs w:val="24"/>
          <w:shd w:val="clear" w:color="auto" w:fill="FFFFFF"/>
        </w:rPr>
        <w:t>;</w:t>
      </w:r>
    </w:p>
    <w:p w14:paraId="4AC6566A" w14:textId="77777777" w:rsidR="00740DA2" w:rsidRDefault="00740DA2" w:rsidP="00224A6D">
      <w:pPr>
        <w:jc w:val="both"/>
        <w:rPr>
          <w:rFonts w:ascii="Times New Roman" w:hAnsi="Times New Roman" w:cs="Times New Roman"/>
          <w:sz w:val="24"/>
          <w:szCs w:val="24"/>
          <w:shd w:val="clear" w:color="auto" w:fill="FFFFFF"/>
        </w:rPr>
      </w:pPr>
    </w:p>
    <w:p w14:paraId="77FDCFA5" w14:textId="4CADCD6D" w:rsidR="00740DA2" w:rsidRPr="007627E8" w:rsidRDefault="00740DA2" w:rsidP="00224A6D">
      <w:pPr>
        <w:jc w:val="both"/>
        <w:rPr>
          <w:rFonts w:ascii="Times New Roman" w:hAnsi="Times New Roman" w:cs="Times New Roman"/>
          <w:sz w:val="24"/>
          <w:szCs w:val="24"/>
          <w:shd w:val="clear" w:color="auto" w:fill="FFFFFF"/>
        </w:rPr>
      </w:pPr>
      <w:r w:rsidRPr="007627E8">
        <w:rPr>
          <w:rFonts w:ascii="Times New Roman" w:hAnsi="Times New Roman" w:cs="Times New Roman"/>
          <w:b/>
          <w:bCs/>
          <w:sz w:val="24"/>
          <w:szCs w:val="24"/>
          <w:shd w:val="clear" w:color="auto" w:fill="FFFFFF"/>
        </w:rPr>
        <w:t>9)</w:t>
      </w:r>
      <w:r w:rsidRPr="007627E8">
        <w:rPr>
          <w:rFonts w:ascii="Times New Roman" w:hAnsi="Times New Roman" w:cs="Times New Roman"/>
          <w:sz w:val="24"/>
          <w:szCs w:val="24"/>
          <w:shd w:val="clear" w:color="auto" w:fill="FFFFFF"/>
        </w:rPr>
        <w:t xml:space="preserve"> paragrahvi 179 lõike 1 punkt 2 muudetakse ja sõnastatakse järgmiselt:</w:t>
      </w:r>
    </w:p>
    <w:p w14:paraId="7E8072B3" w14:textId="56452EC4" w:rsidR="00740DA2" w:rsidRPr="007627E8" w:rsidRDefault="00740DA2" w:rsidP="00224A6D">
      <w:pPr>
        <w:jc w:val="both"/>
        <w:rPr>
          <w:rFonts w:ascii="Times New Roman" w:hAnsi="Times New Roman" w:cs="Times New Roman"/>
          <w:sz w:val="24"/>
          <w:szCs w:val="24"/>
          <w:shd w:val="clear" w:color="auto" w:fill="FFFFFF"/>
        </w:rPr>
      </w:pPr>
      <w:r w:rsidRPr="007627E8">
        <w:rPr>
          <w:rFonts w:ascii="Times New Roman" w:hAnsi="Times New Roman" w:cs="Times New Roman"/>
          <w:sz w:val="24"/>
          <w:szCs w:val="24"/>
          <w:shd w:val="clear" w:color="auto" w:fill="FFFFFF"/>
        </w:rPr>
        <w:t xml:space="preserve">„2) kindlustussumma on vähemalt </w:t>
      </w:r>
      <w:r w:rsidRPr="007627E8">
        <w:rPr>
          <w:rFonts w:ascii="Times New Roman" w:hAnsi="Times New Roman" w:cs="Times New Roman"/>
          <w:sz w:val="24"/>
          <w:szCs w:val="24"/>
        </w:rPr>
        <w:t>1 564 </w:t>
      </w:r>
      <w:r w:rsidRPr="007627E8">
        <w:rPr>
          <w:rFonts w:ascii="Times New Roman" w:hAnsi="Times New Roman" w:cs="Times New Roman"/>
          <w:sz w:val="24"/>
          <w:szCs w:val="24"/>
          <w:shd w:val="clear" w:color="auto" w:fill="FFFFFF"/>
        </w:rPr>
        <w:t>610 eurot ühe kindlustusjuhtumi kohta ja 2 315 610 eurot aastas kõigi esitatud nõuete kohta;“;</w:t>
      </w:r>
    </w:p>
    <w:p w14:paraId="64E758EC" w14:textId="77777777" w:rsidR="00A37805" w:rsidRPr="00065D23" w:rsidRDefault="00A37805" w:rsidP="00224A6D">
      <w:pPr>
        <w:jc w:val="both"/>
        <w:rPr>
          <w:rFonts w:ascii="Times New Roman" w:hAnsi="Times New Roman" w:cs="Times New Roman"/>
          <w:b/>
          <w:bCs/>
          <w:sz w:val="24"/>
          <w:szCs w:val="24"/>
          <w:lang w:val="pt-PT"/>
        </w:rPr>
      </w:pPr>
    </w:p>
    <w:p w14:paraId="0A2AC276" w14:textId="47ED7390" w:rsidR="00782995" w:rsidRPr="00065D23" w:rsidRDefault="00FA7646" w:rsidP="00224A6D">
      <w:pPr>
        <w:jc w:val="both"/>
        <w:rPr>
          <w:rFonts w:ascii="Times New Roman" w:hAnsi="Times New Roman" w:cs="Times New Roman"/>
          <w:b/>
          <w:bCs/>
          <w:sz w:val="24"/>
          <w:szCs w:val="24"/>
          <w:lang w:val="pt-PT"/>
        </w:rPr>
      </w:pPr>
      <w:r w:rsidRPr="00FA7646">
        <w:rPr>
          <w:rFonts w:ascii="Times New Roman" w:hAnsi="Times New Roman" w:cs="Times New Roman"/>
          <w:b/>
          <w:bCs/>
          <w:sz w:val="24"/>
          <w:szCs w:val="24"/>
          <w:lang w:val="pt-PT"/>
        </w:rPr>
        <w:t>10</w:t>
      </w:r>
      <w:r w:rsidR="006B0333" w:rsidRPr="00FA7646">
        <w:rPr>
          <w:rFonts w:ascii="Times New Roman" w:hAnsi="Times New Roman" w:cs="Times New Roman"/>
          <w:b/>
          <w:bCs/>
          <w:sz w:val="24"/>
          <w:szCs w:val="24"/>
          <w:lang w:val="pt-PT"/>
        </w:rPr>
        <w:t>)</w:t>
      </w:r>
      <w:r w:rsidR="006B0333" w:rsidRPr="00065D23">
        <w:rPr>
          <w:rFonts w:ascii="Times New Roman" w:hAnsi="Times New Roman" w:cs="Times New Roman"/>
          <w:b/>
          <w:bCs/>
          <w:sz w:val="24"/>
          <w:szCs w:val="24"/>
          <w:lang w:val="pt-PT"/>
        </w:rPr>
        <w:t xml:space="preserve"> </w:t>
      </w:r>
      <w:r w:rsidR="006B0333" w:rsidRPr="00065D23">
        <w:rPr>
          <w:rFonts w:ascii="Times New Roman" w:hAnsi="Times New Roman" w:cs="Times New Roman"/>
          <w:sz w:val="24"/>
          <w:szCs w:val="24"/>
          <w:lang w:val="pt-PT"/>
        </w:rPr>
        <w:t>seadust täiendatakse §-ga 181</w:t>
      </w:r>
      <w:r w:rsidR="006B0333" w:rsidRPr="00065D23">
        <w:rPr>
          <w:rFonts w:ascii="Times New Roman" w:hAnsi="Times New Roman" w:cs="Times New Roman"/>
          <w:sz w:val="24"/>
          <w:szCs w:val="24"/>
          <w:vertAlign w:val="superscript"/>
          <w:lang w:val="pt-PT"/>
        </w:rPr>
        <w:t>1</w:t>
      </w:r>
      <w:r w:rsidR="006B0333" w:rsidRPr="00065D23">
        <w:rPr>
          <w:rFonts w:ascii="Times New Roman" w:hAnsi="Times New Roman" w:cs="Times New Roman"/>
          <w:sz w:val="24"/>
          <w:szCs w:val="24"/>
          <w:lang w:val="pt-PT"/>
        </w:rPr>
        <w:t xml:space="preserve"> järgmises sõnastuses</w:t>
      </w:r>
      <w:r w:rsidR="00B47185" w:rsidRPr="00065D23">
        <w:rPr>
          <w:rFonts w:ascii="Times New Roman" w:hAnsi="Times New Roman" w:cs="Times New Roman"/>
          <w:sz w:val="24"/>
          <w:szCs w:val="24"/>
          <w:lang w:val="pt-PT"/>
        </w:rPr>
        <w:t>:</w:t>
      </w:r>
    </w:p>
    <w:p w14:paraId="75DFF131" w14:textId="21737571" w:rsidR="006B0333" w:rsidRPr="00065D23" w:rsidRDefault="00941E76" w:rsidP="00224A6D">
      <w:pPr>
        <w:jc w:val="both"/>
        <w:rPr>
          <w:rFonts w:ascii="Times New Roman" w:hAnsi="Times New Roman" w:cs="Times New Roman"/>
          <w:b/>
          <w:bCs/>
          <w:sz w:val="24"/>
          <w:szCs w:val="24"/>
          <w:lang w:val="pt-PT"/>
        </w:rPr>
      </w:pPr>
      <w:r w:rsidRPr="007627E8">
        <w:rPr>
          <w:rFonts w:ascii="Times New Roman" w:hAnsi="Times New Roman" w:cs="Times New Roman"/>
          <w:sz w:val="24"/>
          <w:szCs w:val="24"/>
        </w:rPr>
        <w:t>„</w:t>
      </w:r>
      <w:r w:rsidR="006B0333" w:rsidRPr="00065D23">
        <w:rPr>
          <w:rFonts w:ascii="Times New Roman" w:hAnsi="Times New Roman" w:cs="Times New Roman"/>
          <w:b/>
          <w:bCs/>
          <w:sz w:val="24"/>
          <w:szCs w:val="24"/>
          <w:lang w:val="pt-PT"/>
        </w:rPr>
        <w:t>§ 181</w:t>
      </w:r>
      <w:r w:rsidR="006B0333" w:rsidRPr="00065D23">
        <w:rPr>
          <w:rFonts w:ascii="Times New Roman" w:hAnsi="Times New Roman" w:cs="Times New Roman"/>
          <w:b/>
          <w:bCs/>
          <w:sz w:val="24"/>
          <w:szCs w:val="24"/>
          <w:vertAlign w:val="superscript"/>
          <w:lang w:val="pt-PT"/>
        </w:rPr>
        <w:t>1</w:t>
      </w:r>
      <w:r w:rsidR="006B0333" w:rsidRPr="00065D23">
        <w:rPr>
          <w:rFonts w:ascii="Times New Roman" w:hAnsi="Times New Roman" w:cs="Times New Roman"/>
          <w:b/>
          <w:bCs/>
          <w:sz w:val="24"/>
          <w:szCs w:val="24"/>
          <w:lang w:val="pt-PT"/>
        </w:rPr>
        <w:t xml:space="preserve">. </w:t>
      </w:r>
      <w:r w:rsidR="009C5052" w:rsidRPr="00104890">
        <w:rPr>
          <w:rFonts w:ascii="Times New Roman" w:hAnsi="Times New Roman" w:cs="Times New Roman"/>
          <w:b/>
          <w:bCs/>
          <w:sz w:val="24"/>
          <w:szCs w:val="24"/>
          <w:shd w:val="clear" w:color="auto" w:fill="FFFFFF"/>
        </w:rPr>
        <w:t xml:space="preserve">Nõuded </w:t>
      </w:r>
      <w:r w:rsidR="00552D66" w:rsidRPr="00104890">
        <w:rPr>
          <w:rFonts w:ascii="Times New Roman" w:hAnsi="Times New Roman"/>
          <w:b/>
          <w:sz w:val="24"/>
          <w:shd w:val="clear" w:color="auto" w:fill="FFFFFF"/>
        </w:rPr>
        <w:t>vahendaja</w:t>
      </w:r>
      <w:r w:rsidR="00552D66" w:rsidRPr="00104890">
        <w:rPr>
          <w:rFonts w:ascii="Times New Roman" w:hAnsi="Times New Roman" w:cs="Times New Roman"/>
          <w:b/>
          <w:bCs/>
          <w:sz w:val="24"/>
          <w:szCs w:val="24"/>
          <w:shd w:val="clear" w:color="auto" w:fill="FFFFFF"/>
        </w:rPr>
        <w:t xml:space="preserve"> </w:t>
      </w:r>
      <w:r w:rsidR="009C5052" w:rsidRPr="00104890">
        <w:rPr>
          <w:rFonts w:ascii="Times New Roman" w:hAnsi="Times New Roman" w:cs="Times New Roman"/>
          <w:b/>
          <w:bCs/>
          <w:sz w:val="24"/>
          <w:szCs w:val="24"/>
          <w:shd w:val="clear" w:color="auto" w:fill="FFFFFF"/>
        </w:rPr>
        <w:t>digitaalsele</w:t>
      </w:r>
      <w:r w:rsidR="009C5052" w:rsidRPr="00065D23">
        <w:rPr>
          <w:rFonts w:ascii="Times New Roman" w:hAnsi="Times New Roman" w:cs="Times New Roman"/>
          <w:b/>
          <w:bCs/>
          <w:sz w:val="24"/>
          <w:szCs w:val="24"/>
          <w:shd w:val="clear" w:color="auto" w:fill="FFFFFF"/>
        </w:rPr>
        <w:t xml:space="preserve"> tegevuskerksusele</w:t>
      </w:r>
      <w:del w:id="83" w:author="Aili Sandre" w:date="2024-03-15T14:27:00Z">
        <w:r w:rsidR="009C5052" w:rsidRPr="00065D23" w:rsidDel="005B1CB9">
          <w:rPr>
            <w:rFonts w:ascii="Times New Roman" w:hAnsi="Times New Roman" w:cs="Times New Roman"/>
            <w:b/>
            <w:bCs/>
            <w:sz w:val="24"/>
            <w:szCs w:val="24"/>
            <w:shd w:val="clear" w:color="auto" w:fill="FFFFFF"/>
          </w:rPr>
          <w:delText xml:space="preserve"> </w:delText>
        </w:r>
      </w:del>
    </w:p>
    <w:p w14:paraId="735F4658" w14:textId="291A9302" w:rsidR="006B0333" w:rsidRPr="00065D23" w:rsidRDefault="006B0333" w:rsidP="00224A6D">
      <w:pPr>
        <w:jc w:val="both"/>
        <w:rPr>
          <w:rFonts w:ascii="Times New Roman" w:hAnsi="Times New Roman" w:cs="Times New Roman"/>
          <w:sz w:val="24"/>
          <w:szCs w:val="24"/>
          <w:lang w:val="pt-PT"/>
        </w:rPr>
      </w:pPr>
    </w:p>
    <w:p w14:paraId="03EDB498" w14:textId="770B9F3A" w:rsidR="009C5052" w:rsidRPr="00065D23" w:rsidRDefault="009C5052"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lang w:val="pt-PT"/>
        </w:rPr>
        <w:t xml:space="preserve">(1) </w:t>
      </w:r>
      <w:r w:rsidR="00104890">
        <w:rPr>
          <w:rFonts w:ascii="Times New Roman" w:hAnsi="Times New Roman" w:cs="Times New Roman"/>
          <w:sz w:val="24"/>
          <w:szCs w:val="24"/>
          <w:lang w:val="pt-PT"/>
        </w:rPr>
        <w:t>V</w:t>
      </w:r>
      <w:r w:rsidR="006B0333" w:rsidRPr="00065D23">
        <w:rPr>
          <w:rFonts w:ascii="Times New Roman" w:hAnsi="Times New Roman" w:cs="Times New Roman"/>
          <w:sz w:val="24"/>
          <w:szCs w:val="24"/>
          <w:lang w:val="pt-PT"/>
        </w:rPr>
        <w:t>ahendaja</w:t>
      </w:r>
      <w:r w:rsidR="00BA683B" w:rsidRPr="00065D23">
        <w:rPr>
          <w:rFonts w:ascii="Times New Roman" w:hAnsi="Times New Roman" w:cs="Times New Roman"/>
          <w:sz w:val="24"/>
          <w:szCs w:val="24"/>
          <w:lang w:val="pt-PT"/>
        </w:rPr>
        <w:t xml:space="preserve"> </w:t>
      </w:r>
      <w:r w:rsidR="005D419E" w:rsidRPr="00065D23">
        <w:rPr>
          <w:rFonts w:ascii="Times New Roman" w:hAnsi="Times New Roman" w:cs="Times New Roman"/>
          <w:sz w:val="24"/>
          <w:szCs w:val="24"/>
          <w:lang w:val="pt-PT"/>
        </w:rPr>
        <w:t>järgib</w:t>
      </w:r>
      <w:r w:rsidR="006B0333" w:rsidRPr="00065D23">
        <w:rPr>
          <w:rFonts w:ascii="Times New Roman" w:hAnsi="Times New Roman" w:cs="Times New Roman"/>
          <w:sz w:val="24"/>
          <w:szCs w:val="24"/>
          <w:lang w:val="pt-PT"/>
        </w:rPr>
        <w:t xml:space="preserve"> </w:t>
      </w:r>
      <w:r w:rsidR="006B0333" w:rsidRPr="00065D23">
        <w:rPr>
          <w:rFonts w:ascii="Times New Roman" w:hAnsi="Times New Roman" w:cs="Times New Roman"/>
          <w:sz w:val="24"/>
          <w:szCs w:val="24"/>
          <w:shd w:val="clear" w:color="auto" w:fill="FFFFFF"/>
        </w:rPr>
        <w:t>Euroopa Parlamendi ja nõukogu määru</w:t>
      </w:r>
      <w:r w:rsidR="00235DF5" w:rsidRPr="00065D23">
        <w:rPr>
          <w:rFonts w:ascii="Times New Roman" w:hAnsi="Times New Roman" w:cs="Times New Roman"/>
          <w:sz w:val="24"/>
          <w:szCs w:val="24"/>
          <w:shd w:val="clear" w:color="auto" w:fill="FFFFFF"/>
        </w:rPr>
        <w:t>s</w:t>
      </w:r>
      <w:r w:rsidR="005D419E" w:rsidRPr="00065D23">
        <w:rPr>
          <w:rFonts w:ascii="Times New Roman" w:hAnsi="Times New Roman" w:cs="Times New Roman"/>
          <w:sz w:val="24"/>
          <w:szCs w:val="24"/>
          <w:shd w:val="clear" w:color="auto" w:fill="FFFFFF"/>
        </w:rPr>
        <w:t>es</w:t>
      </w:r>
      <w:r w:rsidR="00235DF5" w:rsidRPr="00065D23">
        <w:rPr>
          <w:rFonts w:ascii="Times New Roman" w:hAnsi="Times New Roman" w:cs="Times New Roman"/>
          <w:sz w:val="24"/>
          <w:szCs w:val="24"/>
          <w:shd w:val="clear" w:color="auto" w:fill="FFFFFF"/>
        </w:rPr>
        <w:t xml:space="preserve"> </w:t>
      </w:r>
      <w:r w:rsidR="00A016DF" w:rsidRPr="00065D23">
        <w:rPr>
          <w:rFonts w:ascii="Times New Roman" w:hAnsi="Times New Roman" w:cs="Times New Roman"/>
          <w:sz w:val="24"/>
          <w:szCs w:val="24"/>
          <w:shd w:val="clear" w:color="auto" w:fill="FFFFFF"/>
        </w:rPr>
        <w:t>(EL) 2022/2554</w:t>
      </w:r>
      <w:r w:rsidR="005D419E" w:rsidRPr="00065D23">
        <w:rPr>
          <w:rFonts w:ascii="Times New Roman" w:hAnsi="Times New Roman" w:cs="Times New Roman"/>
          <w:sz w:val="24"/>
          <w:szCs w:val="24"/>
          <w:shd w:val="clear" w:color="auto" w:fill="FFFFFF"/>
        </w:rPr>
        <w:t xml:space="preserve"> sätestatud nõudeid</w:t>
      </w:r>
      <w:r w:rsidR="00A016DF" w:rsidRPr="00065D23">
        <w:rPr>
          <w:rFonts w:ascii="Times New Roman" w:hAnsi="Times New Roman" w:cs="Times New Roman"/>
          <w:sz w:val="24"/>
          <w:szCs w:val="24"/>
          <w:shd w:val="clear" w:color="auto" w:fill="FFFFFF"/>
        </w:rPr>
        <w:t>.</w:t>
      </w:r>
      <w:del w:id="84" w:author="Aili Sandre" w:date="2024-03-15T14:27:00Z">
        <w:r w:rsidR="00235DF5" w:rsidRPr="00065D23" w:rsidDel="005B1CB9">
          <w:rPr>
            <w:rFonts w:ascii="Times New Roman" w:hAnsi="Times New Roman" w:cs="Times New Roman"/>
            <w:sz w:val="24"/>
            <w:szCs w:val="24"/>
            <w:shd w:val="clear" w:color="auto" w:fill="FFFFFF"/>
          </w:rPr>
          <w:delText xml:space="preserve"> </w:delText>
        </w:r>
      </w:del>
    </w:p>
    <w:p w14:paraId="18D5F12F" w14:textId="77777777" w:rsidR="009D2BF0" w:rsidRPr="00065D23" w:rsidRDefault="009D2BF0" w:rsidP="00224A6D">
      <w:pPr>
        <w:jc w:val="both"/>
        <w:rPr>
          <w:rFonts w:ascii="Times New Roman" w:hAnsi="Times New Roman" w:cs="Times New Roman"/>
          <w:sz w:val="24"/>
          <w:szCs w:val="24"/>
          <w:shd w:val="clear" w:color="auto" w:fill="FFFFFF"/>
        </w:rPr>
      </w:pPr>
    </w:p>
    <w:p w14:paraId="1952B0DB" w14:textId="7BA310BB" w:rsidR="009D2BF0" w:rsidRPr="00065D23" w:rsidRDefault="009D2BF0"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 xml:space="preserve">(2) </w:t>
      </w:r>
      <w:r w:rsidRPr="00065D23">
        <w:rPr>
          <w:rFonts w:ascii="Times New Roman" w:hAnsi="Times New Roman" w:cs="Times New Roman"/>
          <w:sz w:val="24"/>
          <w:szCs w:val="24"/>
        </w:rPr>
        <w:t>Tõsis</w:t>
      </w:r>
      <w:r w:rsidR="00F30ABC" w:rsidRPr="00065D23">
        <w:rPr>
          <w:rFonts w:ascii="Times New Roman" w:hAnsi="Times New Roman" w:cs="Times New Roman"/>
          <w:sz w:val="24"/>
          <w:szCs w:val="24"/>
        </w:rPr>
        <w:t>t</w:t>
      </w:r>
      <w:r w:rsidRPr="00065D23">
        <w:rPr>
          <w:rFonts w:ascii="Times New Roman" w:hAnsi="Times New Roman" w:cs="Times New Roman"/>
          <w:sz w:val="24"/>
          <w:szCs w:val="24"/>
        </w:rPr>
        <w:t>est info- ja kommunikatsioonitehnoloogiaga seotud intsidentidest ja küberohtudest teavitamisele kohaldatakse käesoleva seaduse §-s 105</w:t>
      </w:r>
      <w:r w:rsidRPr="00065D23">
        <w:rPr>
          <w:rFonts w:ascii="Times New Roman" w:hAnsi="Times New Roman" w:cs="Times New Roman"/>
          <w:sz w:val="24"/>
          <w:szCs w:val="24"/>
          <w:vertAlign w:val="superscript"/>
        </w:rPr>
        <w:t>1</w:t>
      </w:r>
      <w:r w:rsidRPr="00065D23">
        <w:rPr>
          <w:rFonts w:ascii="Times New Roman" w:hAnsi="Times New Roman" w:cs="Times New Roman"/>
          <w:sz w:val="24"/>
          <w:szCs w:val="24"/>
        </w:rPr>
        <w:t xml:space="preserve"> sätestatut.</w:t>
      </w:r>
    </w:p>
    <w:p w14:paraId="1B58F75F" w14:textId="77777777" w:rsidR="009C5052" w:rsidRPr="00065D23" w:rsidRDefault="009C5052" w:rsidP="00224A6D">
      <w:pPr>
        <w:jc w:val="both"/>
        <w:rPr>
          <w:rFonts w:ascii="Times New Roman" w:hAnsi="Times New Roman" w:cs="Times New Roman"/>
          <w:sz w:val="24"/>
          <w:szCs w:val="24"/>
          <w:shd w:val="clear" w:color="auto" w:fill="FFFFFF"/>
        </w:rPr>
      </w:pPr>
    </w:p>
    <w:p w14:paraId="2A2A6087" w14:textId="0802754F" w:rsidR="009C5052" w:rsidRPr="00065D23" w:rsidRDefault="009C5052" w:rsidP="00224A6D">
      <w:pPr>
        <w:jc w:val="both"/>
        <w:rPr>
          <w:rFonts w:ascii="Times New Roman" w:hAnsi="Times New Roman" w:cs="Times New Roman"/>
          <w:sz w:val="24"/>
          <w:szCs w:val="24"/>
        </w:rPr>
      </w:pPr>
      <w:r w:rsidRPr="00104890">
        <w:rPr>
          <w:rFonts w:ascii="Times New Roman" w:hAnsi="Times New Roman" w:cs="Times New Roman"/>
          <w:sz w:val="24"/>
          <w:szCs w:val="24"/>
        </w:rPr>
        <w:t>(</w:t>
      </w:r>
      <w:r w:rsidR="009D2BF0" w:rsidRPr="00104890">
        <w:rPr>
          <w:rFonts w:ascii="Times New Roman" w:hAnsi="Times New Roman" w:cs="Times New Roman"/>
          <w:sz w:val="24"/>
          <w:szCs w:val="24"/>
        </w:rPr>
        <w:t>3</w:t>
      </w:r>
      <w:r w:rsidRPr="00104890">
        <w:rPr>
          <w:rFonts w:ascii="Times New Roman" w:hAnsi="Times New Roman" w:cs="Times New Roman"/>
          <w:sz w:val="24"/>
          <w:szCs w:val="24"/>
        </w:rPr>
        <w:t xml:space="preserve">) </w:t>
      </w:r>
      <w:r w:rsidRPr="00104890">
        <w:rPr>
          <w:rFonts w:ascii="Times New Roman" w:hAnsi="Times New Roman" w:cs="Times New Roman"/>
          <w:sz w:val="24"/>
          <w:szCs w:val="24"/>
          <w:shd w:val="clear" w:color="auto" w:fill="FFFFFF"/>
        </w:rPr>
        <w:t xml:space="preserve">Käesolevas paragrahvis sätestatut ei kohaldata mikroettevõtjast ja väikeettevõtjast </w:t>
      </w:r>
      <w:r w:rsidRPr="00104890">
        <w:rPr>
          <w:rFonts w:ascii="Times New Roman" w:hAnsi="Times New Roman"/>
          <w:sz w:val="24"/>
          <w:shd w:val="clear" w:color="auto" w:fill="FFFFFF"/>
        </w:rPr>
        <w:t>vahendajale</w:t>
      </w:r>
      <w:r w:rsidRPr="00104890">
        <w:rPr>
          <w:rFonts w:ascii="Times New Roman" w:hAnsi="Times New Roman" w:cs="Times New Roman"/>
          <w:sz w:val="24"/>
          <w:szCs w:val="24"/>
          <w:shd w:val="clear" w:color="auto" w:fill="FFFFFF"/>
        </w:rPr>
        <w:t xml:space="preserve"> </w:t>
      </w:r>
      <w:r w:rsidR="00941E76" w:rsidRPr="00104890">
        <w:rPr>
          <w:rFonts w:ascii="Times New Roman" w:hAnsi="Times New Roman" w:cs="Times New Roman"/>
          <w:sz w:val="24"/>
          <w:szCs w:val="24"/>
          <w:shd w:val="clear" w:color="auto" w:fill="FFFFFF"/>
        </w:rPr>
        <w:t>ega</w:t>
      </w:r>
      <w:r w:rsidRPr="00104890">
        <w:rPr>
          <w:rFonts w:ascii="Times New Roman" w:hAnsi="Times New Roman" w:cs="Times New Roman"/>
          <w:sz w:val="24"/>
          <w:szCs w:val="24"/>
          <w:shd w:val="clear" w:color="auto" w:fill="FFFFFF"/>
        </w:rPr>
        <w:t xml:space="preserve"> keskmise suurusega </w:t>
      </w:r>
      <w:r w:rsidRPr="00104890">
        <w:rPr>
          <w:rFonts w:ascii="Times New Roman" w:hAnsi="Times New Roman"/>
          <w:sz w:val="24"/>
          <w:shd w:val="clear" w:color="auto" w:fill="FFFFFF"/>
        </w:rPr>
        <w:t>vahendajale</w:t>
      </w:r>
      <w:r w:rsidRPr="00104890">
        <w:rPr>
          <w:rFonts w:ascii="Times New Roman" w:hAnsi="Times New Roman" w:cs="Times New Roman"/>
          <w:sz w:val="24"/>
          <w:szCs w:val="24"/>
          <w:shd w:val="clear" w:color="auto" w:fill="FFFFFF"/>
        </w:rPr>
        <w:t>.</w:t>
      </w:r>
      <w:r w:rsidRPr="00104890">
        <w:rPr>
          <w:rFonts w:ascii="Times New Roman" w:hAnsi="Times New Roman" w:cs="Times New Roman"/>
          <w:sz w:val="24"/>
          <w:szCs w:val="24"/>
        </w:rPr>
        <w:t>“;</w:t>
      </w:r>
      <w:del w:id="85" w:author="Aili Sandre" w:date="2024-03-15T14:27:00Z">
        <w:r w:rsidRPr="00065D23" w:rsidDel="005B1CB9">
          <w:rPr>
            <w:rFonts w:ascii="Times New Roman" w:hAnsi="Times New Roman" w:cs="Times New Roman"/>
            <w:sz w:val="24"/>
            <w:szCs w:val="24"/>
          </w:rPr>
          <w:delText xml:space="preserve"> </w:delText>
        </w:r>
      </w:del>
    </w:p>
    <w:p w14:paraId="55AD9A3B" w14:textId="0002BD94" w:rsidR="00F20ACE" w:rsidRPr="00065D23" w:rsidRDefault="00F20ACE" w:rsidP="00224A6D">
      <w:pPr>
        <w:jc w:val="both"/>
        <w:rPr>
          <w:rFonts w:ascii="Times New Roman" w:hAnsi="Times New Roman" w:cs="Times New Roman"/>
          <w:sz w:val="24"/>
          <w:szCs w:val="24"/>
        </w:rPr>
      </w:pPr>
    </w:p>
    <w:p w14:paraId="042F78B6" w14:textId="6B0CAA82" w:rsidR="00F20ACE" w:rsidRPr="00065D23" w:rsidRDefault="00967593" w:rsidP="00224A6D">
      <w:pPr>
        <w:jc w:val="both"/>
        <w:rPr>
          <w:rFonts w:ascii="Times New Roman" w:hAnsi="Times New Roman" w:cs="Times New Roman"/>
          <w:sz w:val="24"/>
          <w:szCs w:val="24"/>
        </w:rPr>
      </w:pPr>
      <w:r>
        <w:rPr>
          <w:rFonts w:ascii="Times New Roman" w:hAnsi="Times New Roman" w:cs="Times New Roman"/>
          <w:b/>
          <w:bCs/>
          <w:sz w:val="24"/>
          <w:szCs w:val="24"/>
        </w:rPr>
        <w:t>1</w:t>
      </w:r>
      <w:r w:rsidR="00FA7646">
        <w:rPr>
          <w:rFonts w:ascii="Times New Roman" w:hAnsi="Times New Roman" w:cs="Times New Roman"/>
          <w:b/>
          <w:bCs/>
          <w:sz w:val="24"/>
          <w:szCs w:val="24"/>
        </w:rPr>
        <w:t>1</w:t>
      </w:r>
      <w:r w:rsidR="00F20ACE" w:rsidRPr="00065D23">
        <w:rPr>
          <w:rFonts w:ascii="Times New Roman" w:hAnsi="Times New Roman" w:cs="Times New Roman"/>
          <w:b/>
          <w:bCs/>
          <w:sz w:val="24"/>
          <w:szCs w:val="24"/>
        </w:rPr>
        <w:t>)</w:t>
      </w:r>
      <w:r w:rsidR="00F20ACE" w:rsidRPr="00065D23">
        <w:rPr>
          <w:rFonts w:ascii="Times New Roman" w:hAnsi="Times New Roman" w:cs="Times New Roman"/>
          <w:sz w:val="24"/>
          <w:szCs w:val="24"/>
        </w:rPr>
        <w:t xml:space="preserve"> paragrahvi 186 lõike 2 punkt 13 muudetakse ja sõnastatakse järgmiselt:</w:t>
      </w:r>
    </w:p>
    <w:p w14:paraId="0528C72F" w14:textId="5F215899" w:rsidR="00F20ACE" w:rsidRPr="00065D23" w:rsidRDefault="00F20ACE" w:rsidP="00224A6D">
      <w:pPr>
        <w:jc w:val="both"/>
        <w:rPr>
          <w:rFonts w:ascii="Times New Roman" w:hAnsi="Times New Roman" w:cs="Times New Roman"/>
          <w:sz w:val="24"/>
          <w:szCs w:val="24"/>
        </w:rPr>
      </w:pPr>
      <w:r w:rsidRPr="00065D23">
        <w:rPr>
          <w:rFonts w:ascii="Times New Roman" w:hAnsi="Times New Roman" w:cs="Times New Roman"/>
          <w:sz w:val="24"/>
          <w:szCs w:val="24"/>
          <w:bdr w:val="none" w:sz="0" w:space="0" w:color="auto" w:frame="1"/>
          <w:shd w:val="clear" w:color="auto" w:fill="FFFFFF"/>
        </w:rPr>
        <w:t>„</w:t>
      </w:r>
      <w:r w:rsidRPr="00065D23">
        <w:rPr>
          <w:rFonts w:ascii="Times New Roman" w:hAnsi="Times New Roman" w:cs="Times New Roman"/>
          <w:sz w:val="24"/>
          <w:szCs w:val="24"/>
          <w:shd w:val="clear" w:color="auto" w:fill="FFFFFF"/>
        </w:rPr>
        <w:t>13) </w:t>
      </w:r>
      <w:bookmarkStart w:id="86" w:name="_Hlk124175411"/>
      <w:r w:rsidRPr="00065D23">
        <w:rPr>
          <w:rFonts w:ascii="Times New Roman" w:hAnsi="Times New Roman" w:cs="Times New Roman"/>
          <w:sz w:val="24"/>
          <w:szCs w:val="24"/>
          <w:shd w:val="clear" w:color="auto" w:fill="FFFFFF"/>
        </w:rPr>
        <w:t>nõuded info</w:t>
      </w:r>
      <w:r w:rsidR="001843B2" w:rsidRPr="00065D23">
        <w:rPr>
          <w:rFonts w:ascii="Times New Roman" w:hAnsi="Times New Roman" w:cs="Times New Roman"/>
          <w:sz w:val="24"/>
          <w:szCs w:val="24"/>
          <w:shd w:val="clear" w:color="auto" w:fill="FFFFFF"/>
        </w:rPr>
        <w:t>- ja kommunikatsiooni</w:t>
      </w:r>
      <w:r w:rsidRPr="00065D23">
        <w:rPr>
          <w:rFonts w:ascii="Times New Roman" w:hAnsi="Times New Roman" w:cs="Times New Roman"/>
          <w:sz w:val="24"/>
          <w:szCs w:val="24"/>
          <w:shd w:val="clear" w:color="auto" w:fill="FFFFFF"/>
        </w:rPr>
        <w:t>tehnoloogilise korralduse, infoturbe tagamise ja talitluspidevuse kohta</w:t>
      </w:r>
      <w:bookmarkEnd w:id="86"/>
      <w:r w:rsidRPr="00065D23">
        <w:rPr>
          <w:rFonts w:ascii="Times New Roman" w:hAnsi="Times New Roman" w:cs="Times New Roman"/>
          <w:sz w:val="24"/>
          <w:szCs w:val="24"/>
          <w:shd w:val="clear" w:color="auto" w:fill="FFFFFF"/>
        </w:rPr>
        <w:t xml:space="preserve">, </w:t>
      </w:r>
      <w:r w:rsidR="00007428">
        <w:rPr>
          <w:rFonts w:ascii="Times New Roman" w:hAnsi="Times New Roman" w:cs="Times New Roman"/>
          <w:sz w:val="24"/>
          <w:szCs w:val="24"/>
          <w:shd w:val="clear" w:color="auto" w:fill="FFFFFF"/>
        </w:rPr>
        <w:t xml:space="preserve">mis peavad </w:t>
      </w:r>
      <w:r w:rsidRPr="00065D23">
        <w:rPr>
          <w:rFonts w:ascii="Times New Roman" w:hAnsi="Times New Roman" w:cs="Times New Roman"/>
          <w:sz w:val="24"/>
          <w:szCs w:val="24"/>
          <w:shd w:val="clear" w:color="auto" w:fill="FFFFFF"/>
        </w:rPr>
        <w:t>asjakohasel juhul</w:t>
      </w:r>
      <w:r w:rsidR="00007428">
        <w:rPr>
          <w:rFonts w:ascii="Times New Roman" w:hAnsi="Times New Roman" w:cs="Times New Roman"/>
          <w:sz w:val="24"/>
          <w:szCs w:val="24"/>
          <w:shd w:val="clear" w:color="auto" w:fill="FFFFFF"/>
        </w:rPr>
        <w:t xml:space="preserve"> olema</w:t>
      </w:r>
      <w:r w:rsidRPr="00065D23">
        <w:rPr>
          <w:rFonts w:ascii="Times New Roman" w:hAnsi="Times New Roman" w:cs="Times New Roman"/>
          <w:sz w:val="24"/>
          <w:szCs w:val="24"/>
          <w:shd w:val="clear" w:color="auto" w:fill="FFFFFF"/>
        </w:rPr>
        <w:t xml:space="preserve"> kooskõlas Euroopa Parlamendi ja nõukogu määruses (EL) 2022/2554 sätestatud info- ja kommunikatsioonitehnoloogia riskide juhtimise </w:t>
      </w:r>
      <w:r w:rsidRPr="0033372B">
        <w:rPr>
          <w:rFonts w:ascii="Times New Roman" w:hAnsi="Times New Roman" w:cs="Times New Roman"/>
          <w:sz w:val="24"/>
          <w:szCs w:val="24"/>
          <w:shd w:val="clear" w:color="auto" w:fill="FFFFFF"/>
        </w:rPr>
        <w:t>raamistikuga</w:t>
      </w:r>
      <w:r w:rsidRPr="00065D23">
        <w:rPr>
          <w:rFonts w:ascii="Times New Roman" w:hAnsi="Times New Roman" w:cs="Times New Roman"/>
          <w:sz w:val="24"/>
          <w:szCs w:val="24"/>
          <w:shd w:val="clear" w:color="auto" w:fill="FFFFFF"/>
        </w:rPr>
        <w:t>;“;</w:t>
      </w:r>
    </w:p>
    <w:p w14:paraId="21E39F0D" w14:textId="5525264F" w:rsidR="00A37805" w:rsidRPr="00065D23" w:rsidRDefault="00A37805" w:rsidP="00224A6D">
      <w:pPr>
        <w:jc w:val="both"/>
        <w:rPr>
          <w:rFonts w:ascii="Times New Roman" w:eastAsia="Times New Roman" w:hAnsi="Times New Roman" w:cs="Times New Roman"/>
          <w:sz w:val="24"/>
          <w:szCs w:val="24"/>
        </w:rPr>
      </w:pPr>
    </w:p>
    <w:p w14:paraId="0D3B91E0" w14:textId="3C9CF7CC" w:rsidR="005307EC" w:rsidRPr="00065D23" w:rsidRDefault="00AF7B87" w:rsidP="00224A6D">
      <w:pPr>
        <w:jc w:val="both"/>
        <w:rPr>
          <w:rFonts w:ascii="Times New Roman" w:eastAsia="Times New Roman" w:hAnsi="Times New Roman" w:cs="Times New Roman"/>
          <w:sz w:val="24"/>
          <w:szCs w:val="24"/>
        </w:rPr>
      </w:pPr>
      <w:r w:rsidRPr="00065D23">
        <w:rPr>
          <w:rFonts w:ascii="Times New Roman" w:eastAsia="Times New Roman" w:hAnsi="Times New Roman" w:cs="Times New Roman"/>
          <w:b/>
          <w:bCs/>
          <w:sz w:val="24"/>
          <w:szCs w:val="24"/>
        </w:rPr>
        <w:t>1</w:t>
      </w:r>
      <w:r w:rsidR="00FA7646">
        <w:rPr>
          <w:rFonts w:ascii="Times New Roman" w:eastAsia="Times New Roman" w:hAnsi="Times New Roman" w:cs="Times New Roman"/>
          <w:b/>
          <w:bCs/>
          <w:sz w:val="24"/>
          <w:szCs w:val="24"/>
        </w:rPr>
        <w:t>2</w:t>
      </w:r>
      <w:r w:rsidR="005307EC" w:rsidRPr="00065D23">
        <w:rPr>
          <w:rFonts w:ascii="Times New Roman" w:eastAsia="Times New Roman" w:hAnsi="Times New Roman" w:cs="Times New Roman"/>
          <w:b/>
          <w:bCs/>
          <w:sz w:val="24"/>
          <w:szCs w:val="24"/>
        </w:rPr>
        <w:t xml:space="preserve">) </w:t>
      </w:r>
      <w:r w:rsidR="00F9130C" w:rsidRPr="00065D23">
        <w:rPr>
          <w:rFonts w:ascii="Times New Roman" w:eastAsia="Times New Roman" w:hAnsi="Times New Roman" w:cs="Times New Roman"/>
          <w:sz w:val="24"/>
          <w:szCs w:val="24"/>
        </w:rPr>
        <w:t>paragrahvi 210 lõike 1 punkt 4 muudetakse ja sõnastatakse järgmiselt:</w:t>
      </w:r>
    </w:p>
    <w:p w14:paraId="3009DED1" w14:textId="795CBC31" w:rsidR="00F9130C" w:rsidRPr="00065D23" w:rsidRDefault="00F9130C" w:rsidP="00224A6D">
      <w:pPr>
        <w:jc w:val="both"/>
        <w:rPr>
          <w:rFonts w:ascii="Times New Roman" w:hAnsi="Times New Roman" w:cs="Times New Roman"/>
          <w:sz w:val="24"/>
          <w:szCs w:val="24"/>
          <w:shd w:val="clear" w:color="auto" w:fill="FFFFFF"/>
        </w:rPr>
      </w:pPr>
      <w:r w:rsidRPr="00065D23">
        <w:rPr>
          <w:rFonts w:ascii="Times New Roman" w:eastAsia="Times New Roman" w:hAnsi="Times New Roman" w:cs="Times New Roman"/>
          <w:sz w:val="24"/>
          <w:szCs w:val="24"/>
        </w:rPr>
        <w:t xml:space="preserve">„4) </w:t>
      </w:r>
      <w:r w:rsidRPr="00065D23">
        <w:rPr>
          <w:rFonts w:ascii="Times New Roman" w:hAnsi="Times New Roman" w:cs="Times New Roman"/>
          <w:sz w:val="24"/>
          <w:szCs w:val="24"/>
          <w:shd w:val="clear" w:color="auto" w:fill="FFFFFF"/>
        </w:rPr>
        <w:t>äriseadustiku § 386 lõike 2 punktides 1, 3 ja 5 sätestatud andmed ja dokumendid;“;</w:t>
      </w:r>
    </w:p>
    <w:p w14:paraId="75ACA067" w14:textId="7B13FF17" w:rsidR="00E94D72" w:rsidRPr="00065D23" w:rsidRDefault="00E94D72" w:rsidP="00224A6D">
      <w:pPr>
        <w:jc w:val="both"/>
        <w:rPr>
          <w:rFonts w:ascii="Times New Roman" w:hAnsi="Times New Roman" w:cs="Times New Roman"/>
          <w:sz w:val="24"/>
          <w:szCs w:val="24"/>
          <w:shd w:val="clear" w:color="auto" w:fill="FFFFFF"/>
        </w:rPr>
      </w:pPr>
    </w:p>
    <w:p w14:paraId="374E941F" w14:textId="6CDB291E" w:rsidR="00E94D72" w:rsidRPr="00065D23" w:rsidRDefault="00761A6B" w:rsidP="00224A6D">
      <w:pPr>
        <w:jc w:val="both"/>
        <w:rPr>
          <w:rFonts w:ascii="Times New Roman" w:hAnsi="Times New Roman" w:cs="Times New Roman"/>
          <w:sz w:val="24"/>
          <w:szCs w:val="24"/>
          <w:shd w:val="clear" w:color="auto" w:fill="FFFFFF"/>
        </w:rPr>
      </w:pPr>
      <w:r w:rsidRPr="00065D23">
        <w:rPr>
          <w:rFonts w:ascii="Times New Roman" w:hAnsi="Times New Roman" w:cs="Times New Roman"/>
          <w:b/>
          <w:bCs/>
          <w:sz w:val="24"/>
          <w:szCs w:val="24"/>
          <w:shd w:val="clear" w:color="auto" w:fill="FFFFFF"/>
        </w:rPr>
        <w:t>1</w:t>
      </w:r>
      <w:r w:rsidR="00FA7646">
        <w:rPr>
          <w:rFonts w:ascii="Times New Roman" w:hAnsi="Times New Roman" w:cs="Times New Roman"/>
          <w:b/>
          <w:bCs/>
          <w:sz w:val="24"/>
          <w:szCs w:val="24"/>
          <w:shd w:val="clear" w:color="auto" w:fill="FFFFFF"/>
        </w:rPr>
        <w:t>3</w:t>
      </w:r>
      <w:r w:rsidR="00E94D72" w:rsidRPr="00065D23">
        <w:rPr>
          <w:rFonts w:ascii="Times New Roman" w:hAnsi="Times New Roman" w:cs="Times New Roman"/>
          <w:b/>
          <w:bCs/>
          <w:sz w:val="24"/>
          <w:szCs w:val="24"/>
          <w:shd w:val="clear" w:color="auto" w:fill="FFFFFF"/>
        </w:rPr>
        <w:t xml:space="preserve">) </w:t>
      </w:r>
      <w:r w:rsidR="00E94D72" w:rsidRPr="00065D23">
        <w:rPr>
          <w:rFonts w:ascii="Times New Roman" w:hAnsi="Times New Roman" w:cs="Times New Roman"/>
          <w:sz w:val="24"/>
          <w:szCs w:val="24"/>
          <w:shd w:val="clear" w:color="auto" w:fill="FFFFFF"/>
        </w:rPr>
        <w:t>paragrahvi 210 lõiget 1 täiendatakse punktiga 4</w:t>
      </w:r>
      <w:r w:rsidR="00E94D72" w:rsidRPr="00065D23">
        <w:rPr>
          <w:rFonts w:ascii="Times New Roman" w:hAnsi="Times New Roman" w:cs="Times New Roman"/>
          <w:sz w:val="24"/>
          <w:szCs w:val="24"/>
          <w:shd w:val="clear" w:color="auto" w:fill="FFFFFF"/>
          <w:vertAlign w:val="superscript"/>
        </w:rPr>
        <w:t>1</w:t>
      </w:r>
      <w:r w:rsidR="00E94D72" w:rsidRPr="00065D23">
        <w:rPr>
          <w:rFonts w:ascii="Times New Roman" w:hAnsi="Times New Roman" w:cs="Times New Roman"/>
          <w:sz w:val="24"/>
          <w:szCs w:val="24"/>
          <w:shd w:val="clear" w:color="auto" w:fill="FFFFFF"/>
        </w:rPr>
        <w:t xml:space="preserve"> järgmises sõnastuses:</w:t>
      </w:r>
    </w:p>
    <w:p w14:paraId="5C9549EB" w14:textId="25D76D7B" w:rsidR="00E94D72" w:rsidRPr="00065D23" w:rsidRDefault="00E94D72" w:rsidP="00224A6D">
      <w:pPr>
        <w:jc w:val="both"/>
        <w:rPr>
          <w:rFonts w:ascii="Times New Roman" w:hAnsi="Times New Roman" w:cs="Times New Roman"/>
          <w:sz w:val="24"/>
          <w:szCs w:val="24"/>
        </w:rPr>
      </w:pPr>
      <w:r w:rsidRPr="00065D23">
        <w:rPr>
          <w:rFonts w:ascii="Times New Roman" w:hAnsi="Times New Roman" w:cs="Times New Roman"/>
          <w:sz w:val="24"/>
          <w:szCs w:val="24"/>
          <w:shd w:val="clear" w:color="auto" w:fill="FFFFFF"/>
        </w:rPr>
        <w:t>„4</w:t>
      </w:r>
      <w:r w:rsidRPr="00065D23">
        <w:rPr>
          <w:rFonts w:ascii="Times New Roman" w:hAnsi="Times New Roman" w:cs="Times New Roman"/>
          <w:sz w:val="24"/>
          <w:szCs w:val="24"/>
          <w:shd w:val="clear" w:color="auto" w:fill="FFFFFF"/>
          <w:vertAlign w:val="superscript"/>
        </w:rPr>
        <w:t>1</w:t>
      </w:r>
      <w:r w:rsidRPr="00065D23">
        <w:rPr>
          <w:rFonts w:ascii="Times New Roman" w:hAnsi="Times New Roman" w:cs="Times New Roman"/>
          <w:sz w:val="24"/>
          <w:szCs w:val="24"/>
          <w:shd w:val="clear" w:color="auto" w:fill="FFFFFF"/>
        </w:rPr>
        <w:t>) äriühingu põhikirja või ühingulepingu asukoha</w:t>
      </w:r>
      <w:r w:rsidR="00A449ED" w:rsidRPr="007627E8">
        <w:rPr>
          <w:rFonts w:ascii="Times New Roman" w:hAnsi="Times New Roman" w:cs="Times New Roman"/>
          <w:sz w:val="24"/>
          <w:szCs w:val="24"/>
          <w:shd w:val="clear" w:color="auto" w:fill="FFFFFF"/>
        </w:rPr>
        <w:t>riigi</w:t>
      </w:r>
      <w:r w:rsidRPr="007627E8">
        <w:rPr>
          <w:rFonts w:ascii="Times New Roman" w:hAnsi="Times New Roman" w:cs="Times New Roman"/>
          <w:sz w:val="24"/>
          <w:szCs w:val="24"/>
          <w:shd w:val="clear" w:color="auto" w:fill="FFFFFF"/>
        </w:rPr>
        <w:t xml:space="preserve"> </w:t>
      </w:r>
      <w:r w:rsidRPr="00065D23">
        <w:rPr>
          <w:rFonts w:ascii="Times New Roman" w:hAnsi="Times New Roman" w:cs="Times New Roman"/>
          <w:sz w:val="24"/>
          <w:szCs w:val="24"/>
          <w:shd w:val="clear" w:color="auto" w:fill="FFFFFF"/>
        </w:rPr>
        <w:t xml:space="preserve">seaduste kohaselt tõestatud ärakiri, kui põhikirja või ühingulepingu registrile esitamine on </w:t>
      </w:r>
      <w:ins w:id="87" w:author="Aili Sandre" w:date="2024-03-18T11:32:00Z">
        <w:r w:rsidR="000A591F">
          <w:rPr>
            <w:rFonts w:ascii="Times New Roman" w:hAnsi="Times New Roman" w:cs="Times New Roman"/>
            <w:sz w:val="24"/>
            <w:szCs w:val="24"/>
            <w:shd w:val="clear" w:color="auto" w:fill="FFFFFF"/>
          </w:rPr>
          <w:t>kohustuslik</w:t>
        </w:r>
      </w:ins>
      <w:del w:id="88" w:author="Aili Sandre" w:date="2024-03-18T11:32:00Z">
        <w:r w:rsidRPr="00065D23" w:rsidDel="000A591F">
          <w:rPr>
            <w:rFonts w:ascii="Times New Roman" w:hAnsi="Times New Roman" w:cs="Times New Roman"/>
            <w:sz w:val="24"/>
            <w:szCs w:val="24"/>
            <w:shd w:val="clear" w:color="auto" w:fill="FFFFFF"/>
          </w:rPr>
          <w:delText>nõ</w:delText>
        </w:r>
      </w:del>
      <w:del w:id="89" w:author="Aili Sandre" w:date="2024-03-18T11:33:00Z">
        <w:r w:rsidRPr="00065D23" w:rsidDel="000A591F">
          <w:rPr>
            <w:rFonts w:ascii="Times New Roman" w:hAnsi="Times New Roman" w:cs="Times New Roman"/>
            <w:sz w:val="24"/>
            <w:szCs w:val="24"/>
            <w:shd w:val="clear" w:color="auto" w:fill="FFFFFF"/>
          </w:rPr>
          <w:delText>utav</w:delText>
        </w:r>
      </w:del>
      <w:r w:rsidRPr="00065D23">
        <w:rPr>
          <w:rFonts w:ascii="Times New Roman" w:hAnsi="Times New Roman" w:cs="Times New Roman"/>
          <w:sz w:val="24"/>
          <w:szCs w:val="24"/>
          <w:shd w:val="clear" w:color="auto" w:fill="FFFFFF"/>
        </w:rPr>
        <w:t xml:space="preserve"> ka ühingu </w:t>
      </w:r>
      <w:commentRangeStart w:id="90"/>
      <w:r w:rsidRPr="00065D23">
        <w:rPr>
          <w:rFonts w:ascii="Times New Roman" w:hAnsi="Times New Roman" w:cs="Times New Roman"/>
          <w:sz w:val="24"/>
          <w:szCs w:val="24"/>
          <w:shd w:val="clear" w:color="auto" w:fill="FFFFFF"/>
        </w:rPr>
        <w:t>asukoha</w:t>
      </w:r>
      <w:r w:rsidR="00A449ED" w:rsidRPr="007627E8">
        <w:rPr>
          <w:rFonts w:ascii="Times New Roman" w:hAnsi="Times New Roman" w:cs="Times New Roman"/>
          <w:sz w:val="24"/>
          <w:szCs w:val="24"/>
          <w:shd w:val="clear" w:color="auto" w:fill="FFFFFF"/>
        </w:rPr>
        <w:t>riigis</w:t>
      </w:r>
      <w:commentRangeEnd w:id="90"/>
      <w:r w:rsidR="000A591F">
        <w:rPr>
          <w:rStyle w:val="Kommentaariviide"/>
        </w:rPr>
        <w:commentReference w:id="90"/>
      </w:r>
      <w:r w:rsidRPr="007627E8">
        <w:rPr>
          <w:rFonts w:ascii="Times New Roman" w:hAnsi="Times New Roman" w:cs="Times New Roman"/>
          <w:sz w:val="24"/>
          <w:szCs w:val="24"/>
          <w:shd w:val="clear" w:color="auto" w:fill="FFFFFF"/>
        </w:rPr>
        <w:t>;“;</w:t>
      </w:r>
    </w:p>
    <w:p w14:paraId="50AA6AE3" w14:textId="77777777" w:rsidR="005307EC" w:rsidRPr="00065D23" w:rsidRDefault="005307EC" w:rsidP="00224A6D">
      <w:pPr>
        <w:jc w:val="both"/>
        <w:rPr>
          <w:rFonts w:ascii="Times New Roman" w:eastAsia="Times New Roman" w:hAnsi="Times New Roman" w:cs="Times New Roman"/>
          <w:sz w:val="24"/>
          <w:szCs w:val="24"/>
        </w:rPr>
      </w:pPr>
    </w:p>
    <w:p w14:paraId="0CCF1FF2" w14:textId="591297A6" w:rsidR="00A1652E" w:rsidRPr="00065D23" w:rsidRDefault="00B96A65" w:rsidP="00224A6D">
      <w:pPr>
        <w:jc w:val="both"/>
        <w:rPr>
          <w:rFonts w:ascii="Times New Roman" w:hAnsi="Times New Roman" w:cs="Times New Roman"/>
          <w:sz w:val="24"/>
          <w:szCs w:val="24"/>
          <w:shd w:val="clear" w:color="auto" w:fill="FFFFFF"/>
        </w:rPr>
      </w:pPr>
      <w:r w:rsidRPr="00065D23">
        <w:rPr>
          <w:rFonts w:ascii="Times New Roman" w:hAnsi="Times New Roman" w:cs="Times New Roman"/>
          <w:b/>
          <w:bCs/>
          <w:sz w:val="24"/>
          <w:szCs w:val="24"/>
          <w:shd w:val="clear" w:color="auto" w:fill="FFFFFF"/>
        </w:rPr>
        <w:t>1</w:t>
      </w:r>
      <w:r w:rsidR="00FA7646">
        <w:rPr>
          <w:rFonts w:ascii="Times New Roman" w:hAnsi="Times New Roman" w:cs="Times New Roman"/>
          <w:b/>
          <w:bCs/>
          <w:sz w:val="24"/>
          <w:szCs w:val="24"/>
          <w:shd w:val="clear" w:color="auto" w:fill="FFFFFF"/>
        </w:rPr>
        <w:t>4</w:t>
      </w:r>
      <w:r w:rsidR="00A1652E" w:rsidRPr="00065D23">
        <w:rPr>
          <w:rFonts w:ascii="Times New Roman" w:hAnsi="Times New Roman" w:cs="Times New Roman"/>
          <w:b/>
          <w:bCs/>
          <w:sz w:val="24"/>
          <w:szCs w:val="24"/>
          <w:shd w:val="clear" w:color="auto" w:fill="FFFFFF"/>
        </w:rPr>
        <w:t>)</w:t>
      </w:r>
      <w:r w:rsidR="00A1652E" w:rsidRPr="00065D23">
        <w:rPr>
          <w:rFonts w:ascii="Times New Roman" w:hAnsi="Times New Roman" w:cs="Times New Roman"/>
          <w:sz w:val="24"/>
          <w:szCs w:val="24"/>
          <w:shd w:val="clear" w:color="auto" w:fill="FFFFFF"/>
        </w:rPr>
        <w:t xml:space="preserve"> paragrahvi 224 täiendatakse lõikega 3 järgmises sõnastuses:</w:t>
      </w:r>
    </w:p>
    <w:p w14:paraId="444B6E91" w14:textId="642357FD" w:rsidR="00A1652E" w:rsidRDefault="00A1652E" w:rsidP="00224A6D">
      <w:pPr>
        <w:jc w:val="both"/>
        <w:rPr>
          <w:rFonts w:ascii="Times New Roman" w:hAnsi="Times New Roman" w:cs="Times New Roman"/>
          <w:sz w:val="24"/>
          <w:szCs w:val="24"/>
        </w:rPr>
      </w:pPr>
      <w:r w:rsidRPr="005E33D7">
        <w:rPr>
          <w:rFonts w:ascii="Times New Roman" w:hAnsi="Times New Roman" w:cs="Times New Roman"/>
          <w:sz w:val="24"/>
          <w:szCs w:val="24"/>
        </w:rPr>
        <w:t xml:space="preserve">„(3) Finantsinspektsioonil on Euroopa Parlamendi ja nõukogu määruse (EL) </w:t>
      </w:r>
      <w:r w:rsidRPr="005E33D7">
        <w:rPr>
          <w:rFonts w:ascii="Times New Roman" w:hAnsi="Times New Roman" w:cs="Times New Roman"/>
          <w:sz w:val="24"/>
          <w:szCs w:val="24"/>
          <w:shd w:val="clear" w:color="auto" w:fill="FFFFFF"/>
        </w:rPr>
        <w:t>2022/2554</w:t>
      </w:r>
      <w:r w:rsidR="00C224BD" w:rsidRPr="005E33D7">
        <w:rPr>
          <w:rFonts w:ascii="Times New Roman" w:hAnsi="Times New Roman" w:cs="Times New Roman"/>
          <w:sz w:val="24"/>
          <w:szCs w:val="24"/>
        </w:rPr>
        <w:t xml:space="preserve"> </w:t>
      </w:r>
      <w:r w:rsidR="00C224BD" w:rsidRPr="007627E8">
        <w:rPr>
          <w:rFonts w:ascii="Times New Roman" w:hAnsi="Times New Roman" w:cs="Times New Roman"/>
          <w:sz w:val="24"/>
          <w:szCs w:val="24"/>
        </w:rPr>
        <w:t xml:space="preserve">nõuete kohase täitmise üle järelevalve teostamisel kõik nimetatud määruses, käesolevas seaduses ja Finantsinspektsiooni seaduses sätestatud õigused. </w:t>
      </w:r>
      <w:r w:rsidRPr="005E33D7">
        <w:rPr>
          <w:rFonts w:ascii="Times New Roman" w:hAnsi="Times New Roman" w:cs="Times New Roman"/>
          <w:sz w:val="24"/>
          <w:szCs w:val="24"/>
        </w:rPr>
        <w:t xml:space="preserve">Finantsinspektsioon avalikustab oma veebilehel </w:t>
      </w:r>
      <w:r w:rsidR="00C224BD" w:rsidRPr="005E33D7">
        <w:rPr>
          <w:rFonts w:ascii="Times New Roman" w:hAnsi="Times New Roman" w:cs="Times New Roman"/>
          <w:sz w:val="24"/>
          <w:szCs w:val="24"/>
        </w:rPr>
        <w:t>nimetatud määruses sätestatud kohustuse rikkumise</w:t>
      </w:r>
      <w:ins w:id="91" w:author="Aili Sandre" w:date="2024-03-18T11:34:00Z">
        <w:r w:rsidR="000A591F">
          <w:rPr>
            <w:rFonts w:ascii="Times New Roman" w:hAnsi="Times New Roman" w:cs="Times New Roman"/>
            <w:sz w:val="24"/>
            <w:szCs w:val="24"/>
          </w:rPr>
          <w:t xml:space="preserve"> </w:t>
        </w:r>
      </w:ins>
      <w:ins w:id="92" w:author="Aili Sandre" w:date="2024-03-18T11:41:00Z">
        <w:r w:rsidR="005C3095">
          <w:rPr>
            <w:rFonts w:ascii="Times New Roman" w:hAnsi="Times New Roman" w:cs="Times New Roman"/>
            <w:sz w:val="24"/>
            <w:szCs w:val="24"/>
          </w:rPr>
          <w:t>eest</w:t>
        </w:r>
      </w:ins>
      <w:del w:id="93" w:author="Aili Sandre" w:date="2024-03-18T11:34:00Z">
        <w:r w:rsidR="00C224BD" w:rsidRPr="005E33D7" w:rsidDel="000A591F">
          <w:rPr>
            <w:rFonts w:ascii="Times New Roman" w:hAnsi="Times New Roman" w:cs="Times New Roman"/>
            <w:sz w:val="24"/>
            <w:szCs w:val="24"/>
          </w:rPr>
          <w:delText>ga seoses</w:delText>
        </w:r>
      </w:del>
      <w:r w:rsidR="00C224BD" w:rsidRPr="005E33D7">
        <w:rPr>
          <w:rFonts w:ascii="Times New Roman" w:hAnsi="Times New Roman" w:cs="Times New Roman"/>
          <w:sz w:val="24"/>
          <w:szCs w:val="24"/>
        </w:rPr>
        <w:t xml:space="preserve"> väärte</w:t>
      </w:r>
      <w:r w:rsidR="005E33D7">
        <w:rPr>
          <w:rFonts w:ascii="Times New Roman" w:hAnsi="Times New Roman" w:cs="Times New Roman"/>
          <w:sz w:val="24"/>
          <w:szCs w:val="24"/>
        </w:rPr>
        <w:t>o</w:t>
      </w:r>
      <w:del w:id="94" w:author="Aili Sandre" w:date="2024-03-18T11:34:00Z">
        <w:r w:rsidR="00C224BD" w:rsidRPr="005E33D7" w:rsidDel="000A591F">
          <w:rPr>
            <w:rFonts w:ascii="Times New Roman" w:hAnsi="Times New Roman" w:cs="Times New Roman"/>
            <w:sz w:val="24"/>
            <w:szCs w:val="24"/>
          </w:rPr>
          <w:delText xml:space="preserve"> </w:delText>
        </w:r>
      </w:del>
      <w:r w:rsidR="00C224BD" w:rsidRPr="005E33D7">
        <w:rPr>
          <w:rFonts w:ascii="Times New Roman" w:hAnsi="Times New Roman" w:cs="Times New Roman"/>
          <w:sz w:val="24"/>
          <w:szCs w:val="24"/>
        </w:rPr>
        <w:t xml:space="preserve">asjas tehtud lahendi </w:t>
      </w:r>
      <w:del w:id="95" w:author="Aili Sandre" w:date="2024-03-15T14:29:00Z">
        <w:r w:rsidR="00C224BD" w:rsidRPr="005E33D7" w:rsidDel="005B1CB9">
          <w:rPr>
            <w:rFonts w:ascii="Times New Roman" w:hAnsi="Times New Roman" w:cs="Times New Roman"/>
            <w:sz w:val="24"/>
            <w:szCs w:val="24"/>
          </w:rPr>
          <w:delText xml:space="preserve">vastavalt </w:delText>
        </w:r>
      </w:del>
      <w:r w:rsidRPr="005E33D7">
        <w:rPr>
          <w:rFonts w:ascii="Times New Roman" w:hAnsi="Times New Roman" w:cs="Times New Roman"/>
          <w:sz w:val="24"/>
          <w:szCs w:val="24"/>
        </w:rPr>
        <w:t>määruse artikli</w:t>
      </w:r>
      <w:r w:rsidR="00C224BD" w:rsidRPr="005E33D7">
        <w:rPr>
          <w:rFonts w:ascii="Times New Roman" w:hAnsi="Times New Roman" w:cs="Times New Roman"/>
          <w:sz w:val="24"/>
          <w:szCs w:val="24"/>
        </w:rPr>
        <w:t>s</w:t>
      </w:r>
      <w:r w:rsidRPr="005E33D7">
        <w:rPr>
          <w:rFonts w:ascii="Times New Roman" w:hAnsi="Times New Roman" w:cs="Times New Roman"/>
          <w:sz w:val="24"/>
          <w:szCs w:val="24"/>
        </w:rPr>
        <w:t xml:space="preserve"> 54</w:t>
      </w:r>
      <w:r w:rsidR="007B6D75" w:rsidRPr="005E33D7">
        <w:rPr>
          <w:rFonts w:ascii="Times New Roman" w:hAnsi="Times New Roman" w:cs="Times New Roman"/>
          <w:sz w:val="24"/>
          <w:szCs w:val="24"/>
        </w:rPr>
        <w:t xml:space="preserve"> </w:t>
      </w:r>
      <w:r w:rsidR="00C224BD" w:rsidRPr="005E33D7">
        <w:rPr>
          <w:rFonts w:ascii="Times New Roman" w:hAnsi="Times New Roman" w:cs="Times New Roman"/>
          <w:sz w:val="24"/>
          <w:szCs w:val="24"/>
        </w:rPr>
        <w:t>sätestatu</w:t>
      </w:r>
      <w:ins w:id="96" w:author="Aili Sandre" w:date="2024-03-15T14:29:00Z">
        <w:r w:rsidR="005B1CB9">
          <w:rPr>
            <w:rFonts w:ascii="Times New Roman" w:hAnsi="Times New Roman" w:cs="Times New Roman"/>
            <w:sz w:val="24"/>
            <w:szCs w:val="24"/>
          </w:rPr>
          <w:t xml:space="preserve"> kohaselt</w:t>
        </w:r>
      </w:ins>
      <w:del w:id="97" w:author="Aili Sandre" w:date="2024-03-15T14:29:00Z">
        <w:r w:rsidR="00C224BD" w:rsidRPr="005E33D7" w:rsidDel="005B1CB9">
          <w:rPr>
            <w:rFonts w:ascii="Times New Roman" w:hAnsi="Times New Roman" w:cs="Times New Roman"/>
            <w:sz w:val="24"/>
            <w:szCs w:val="24"/>
          </w:rPr>
          <w:delText>le</w:delText>
        </w:r>
      </w:del>
      <w:r w:rsidRPr="005E33D7">
        <w:rPr>
          <w:rFonts w:ascii="Times New Roman" w:hAnsi="Times New Roman" w:cs="Times New Roman"/>
          <w:sz w:val="24"/>
          <w:szCs w:val="24"/>
        </w:rPr>
        <w:t>.“;</w:t>
      </w:r>
    </w:p>
    <w:p w14:paraId="62F3C8AA" w14:textId="77777777" w:rsidR="002E4C92" w:rsidRPr="00065D23" w:rsidRDefault="002E4C92" w:rsidP="00224A6D">
      <w:pPr>
        <w:jc w:val="both"/>
        <w:rPr>
          <w:rFonts w:ascii="Times New Roman" w:eastAsia="Times New Roman" w:hAnsi="Times New Roman" w:cs="Times New Roman"/>
          <w:b/>
          <w:bCs/>
          <w:sz w:val="24"/>
          <w:szCs w:val="24"/>
        </w:rPr>
      </w:pPr>
    </w:p>
    <w:p w14:paraId="22874ED5" w14:textId="4CAAD75A" w:rsidR="0049078E" w:rsidRPr="00D41D95" w:rsidRDefault="00AF7B87" w:rsidP="00224A6D">
      <w:pPr>
        <w:jc w:val="both"/>
        <w:rPr>
          <w:rFonts w:ascii="Times New Roman" w:hAnsi="Times New Roman" w:cs="Times New Roman"/>
          <w:bCs/>
          <w:sz w:val="24"/>
          <w:szCs w:val="24"/>
        </w:rPr>
      </w:pPr>
      <w:r w:rsidRPr="00D41D95">
        <w:rPr>
          <w:rFonts w:ascii="Times New Roman" w:eastAsia="Times New Roman" w:hAnsi="Times New Roman" w:cs="Times New Roman"/>
          <w:b/>
          <w:bCs/>
          <w:sz w:val="24"/>
          <w:szCs w:val="24"/>
        </w:rPr>
        <w:t>1</w:t>
      </w:r>
      <w:r w:rsidR="00FA7646" w:rsidRPr="00D41D95">
        <w:rPr>
          <w:rFonts w:ascii="Times New Roman" w:eastAsia="Times New Roman" w:hAnsi="Times New Roman" w:cs="Times New Roman"/>
          <w:b/>
          <w:bCs/>
          <w:sz w:val="24"/>
          <w:szCs w:val="24"/>
        </w:rPr>
        <w:t>5</w:t>
      </w:r>
      <w:r w:rsidR="0049078E" w:rsidRPr="00D41D95">
        <w:rPr>
          <w:rFonts w:ascii="Times New Roman" w:eastAsia="Times New Roman" w:hAnsi="Times New Roman" w:cs="Times New Roman"/>
          <w:b/>
          <w:bCs/>
          <w:sz w:val="24"/>
          <w:szCs w:val="24"/>
        </w:rPr>
        <w:t xml:space="preserve">) </w:t>
      </w:r>
      <w:r w:rsidR="0049078E" w:rsidRPr="00D41D95">
        <w:rPr>
          <w:rFonts w:ascii="Times New Roman" w:hAnsi="Times New Roman" w:cs="Times New Roman"/>
          <w:bCs/>
          <w:sz w:val="24"/>
          <w:szCs w:val="24"/>
        </w:rPr>
        <w:t xml:space="preserve">seadust täiendatakse §-ga </w:t>
      </w:r>
      <w:r w:rsidR="00B56809" w:rsidRPr="00D41D95">
        <w:rPr>
          <w:rFonts w:ascii="Times New Roman" w:hAnsi="Times New Roman" w:cs="Times New Roman"/>
          <w:bCs/>
          <w:sz w:val="24"/>
          <w:szCs w:val="24"/>
        </w:rPr>
        <w:t>257</w:t>
      </w:r>
      <w:r w:rsidR="00B56809" w:rsidRPr="00D41D95">
        <w:rPr>
          <w:rFonts w:ascii="Times New Roman" w:hAnsi="Times New Roman" w:cs="Times New Roman"/>
          <w:bCs/>
          <w:sz w:val="24"/>
          <w:szCs w:val="24"/>
          <w:vertAlign w:val="superscript"/>
        </w:rPr>
        <w:t>1</w:t>
      </w:r>
      <w:r w:rsidR="00B56809" w:rsidRPr="00D41D95">
        <w:rPr>
          <w:rFonts w:ascii="Times New Roman" w:hAnsi="Times New Roman" w:cs="Times New Roman"/>
          <w:bCs/>
          <w:sz w:val="24"/>
          <w:szCs w:val="24"/>
        </w:rPr>
        <w:t xml:space="preserve"> </w:t>
      </w:r>
      <w:r w:rsidR="0049078E" w:rsidRPr="00D41D95">
        <w:rPr>
          <w:rFonts w:ascii="Times New Roman" w:hAnsi="Times New Roman" w:cs="Times New Roman"/>
          <w:bCs/>
          <w:sz w:val="24"/>
          <w:szCs w:val="24"/>
        </w:rPr>
        <w:t>järgmises sõnastuses:</w:t>
      </w:r>
    </w:p>
    <w:p w14:paraId="3BE7FBF9" w14:textId="288AA657" w:rsidR="0049078E" w:rsidRPr="00D41D95" w:rsidRDefault="00552D66" w:rsidP="00224A6D">
      <w:pPr>
        <w:jc w:val="both"/>
        <w:rPr>
          <w:rFonts w:ascii="Times New Roman" w:hAnsi="Times New Roman" w:cs="Times New Roman"/>
          <w:b/>
          <w:bCs/>
          <w:sz w:val="24"/>
          <w:szCs w:val="24"/>
        </w:rPr>
      </w:pPr>
      <w:r w:rsidRPr="00D41D95">
        <w:rPr>
          <w:rFonts w:ascii="Times New Roman" w:hAnsi="Times New Roman" w:cs="Times New Roman"/>
          <w:sz w:val="24"/>
          <w:szCs w:val="24"/>
        </w:rPr>
        <w:t>„</w:t>
      </w:r>
      <w:r w:rsidR="0049078E" w:rsidRPr="00D41D95">
        <w:rPr>
          <w:rFonts w:ascii="Times New Roman" w:hAnsi="Times New Roman" w:cs="Times New Roman"/>
          <w:b/>
          <w:bCs/>
          <w:sz w:val="24"/>
          <w:szCs w:val="24"/>
        </w:rPr>
        <w:t xml:space="preserve">§ </w:t>
      </w:r>
      <w:r w:rsidR="00B56809" w:rsidRPr="00D41D95">
        <w:rPr>
          <w:rFonts w:ascii="Times New Roman" w:hAnsi="Times New Roman" w:cs="Times New Roman"/>
          <w:b/>
          <w:bCs/>
          <w:sz w:val="24"/>
          <w:szCs w:val="24"/>
        </w:rPr>
        <w:t>257</w:t>
      </w:r>
      <w:r w:rsidR="00B56809" w:rsidRPr="00D41D95">
        <w:rPr>
          <w:rFonts w:ascii="Times New Roman" w:hAnsi="Times New Roman" w:cs="Times New Roman"/>
          <w:b/>
          <w:bCs/>
          <w:sz w:val="24"/>
          <w:szCs w:val="24"/>
          <w:vertAlign w:val="superscript"/>
        </w:rPr>
        <w:t>1</w:t>
      </w:r>
      <w:r w:rsidR="0049078E" w:rsidRPr="00D41D95">
        <w:rPr>
          <w:rFonts w:ascii="Times New Roman" w:hAnsi="Times New Roman" w:cs="Times New Roman"/>
          <w:b/>
          <w:bCs/>
          <w:sz w:val="24"/>
          <w:szCs w:val="24"/>
        </w:rPr>
        <w:t xml:space="preserve">. </w:t>
      </w:r>
      <w:r w:rsidR="00D33070" w:rsidRPr="00D41D95">
        <w:rPr>
          <w:rFonts w:ascii="Times New Roman" w:hAnsi="Times New Roman" w:cs="Times New Roman"/>
          <w:b/>
          <w:bCs/>
          <w:sz w:val="24"/>
          <w:szCs w:val="24"/>
        </w:rPr>
        <w:t xml:space="preserve">Digitaalse tegevuskerksuse </w:t>
      </w:r>
      <w:r w:rsidR="0049078E" w:rsidRPr="00D41D95">
        <w:rPr>
          <w:rFonts w:ascii="Times New Roman" w:hAnsi="Times New Roman" w:cs="Times New Roman"/>
          <w:b/>
          <w:bCs/>
          <w:sz w:val="24"/>
          <w:szCs w:val="24"/>
        </w:rPr>
        <w:t>nõuete rikkumine</w:t>
      </w:r>
    </w:p>
    <w:p w14:paraId="0D50D425" w14:textId="77777777" w:rsidR="00E146E5" w:rsidRPr="00D41D95" w:rsidRDefault="00E146E5" w:rsidP="00224A6D">
      <w:pPr>
        <w:jc w:val="both"/>
        <w:rPr>
          <w:rFonts w:ascii="Times New Roman" w:hAnsi="Times New Roman" w:cs="Times New Roman"/>
          <w:bCs/>
          <w:sz w:val="24"/>
          <w:szCs w:val="24"/>
        </w:rPr>
      </w:pPr>
    </w:p>
    <w:p w14:paraId="669DF7DD" w14:textId="18348301" w:rsidR="009D2BF0" w:rsidRPr="00D41D95" w:rsidRDefault="0049078E" w:rsidP="00224A6D">
      <w:pPr>
        <w:jc w:val="both"/>
        <w:rPr>
          <w:rFonts w:ascii="Times New Roman" w:hAnsi="Times New Roman" w:cs="Times New Roman"/>
          <w:sz w:val="24"/>
          <w:szCs w:val="24"/>
        </w:rPr>
      </w:pPr>
      <w:r w:rsidRPr="00562637">
        <w:rPr>
          <w:rFonts w:ascii="Times New Roman" w:hAnsi="Times New Roman" w:cs="Times New Roman"/>
          <w:bCs/>
          <w:sz w:val="24"/>
          <w:szCs w:val="24"/>
        </w:rPr>
        <w:lastRenderedPageBreak/>
        <w:t>(1)</w:t>
      </w:r>
      <w:r w:rsidRPr="00D41D95">
        <w:rPr>
          <w:rFonts w:ascii="Times New Roman" w:hAnsi="Times New Roman" w:cs="Times New Roman"/>
          <w:bCs/>
          <w:sz w:val="24"/>
          <w:szCs w:val="24"/>
        </w:rPr>
        <w:t xml:space="preserve"> </w:t>
      </w:r>
      <w:r w:rsidR="006C5B40" w:rsidRPr="002878EC">
        <w:rPr>
          <w:rFonts w:ascii="Times New Roman" w:hAnsi="Times New Roman" w:cs="Times New Roman"/>
          <w:sz w:val="24"/>
          <w:szCs w:val="24"/>
        </w:rPr>
        <w:t xml:space="preserve">Euroopa Parlamendi ja nõukogu määruse </w:t>
      </w:r>
      <w:r w:rsidR="006C5B40" w:rsidRPr="002878EC">
        <w:rPr>
          <w:rFonts w:ascii="Times New Roman" w:hAnsi="Times New Roman" w:cs="Times New Roman"/>
          <w:sz w:val="24"/>
          <w:szCs w:val="24"/>
          <w:shd w:val="clear" w:color="auto" w:fill="FFFFFF"/>
        </w:rPr>
        <w:t>(EL) 2022/2554 artikli</w:t>
      </w:r>
      <w:ins w:id="98" w:author="Aili Sandre" w:date="2024-03-18T11:40:00Z">
        <w:r w:rsidR="005C3095">
          <w:rPr>
            <w:rFonts w:ascii="Times New Roman" w:hAnsi="Times New Roman" w:cs="Times New Roman"/>
            <w:sz w:val="24"/>
            <w:szCs w:val="24"/>
            <w:shd w:val="clear" w:color="auto" w:fill="FFFFFF"/>
          </w:rPr>
          <w:t>te</w:t>
        </w:r>
      </w:ins>
      <w:r w:rsidR="006C5B40" w:rsidRPr="002878EC">
        <w:rPr>
          <w:rFonts w:ascii="Times New Roman" w:hAnsi="Times New Roman" w:cs="Times New Roman"/>
          <w:sz w:val="24"/>
          <w:szCs w:val="24"/>
          <w:shd w:val="clear" w:color="auto" w:fill="FFFFFF"/>
        </w:rPr>
        <w:t>s 5–14</w:t>
      </w:r>
      <w:r w:rsidR="00996AD3">
        <w:rPr>
          <w:rFonts w:ascii="Times New Roman" w:hAnsi="Times New Roman" w:cs="Times New Roman"/>
          <w:sz w:val="24"/>
          <w:szCs w:val="24"/>
          <w:shd w:val="clear" w:color="auto" w:fill="FFFFFF"/>
        </w:rPr>
        <w:t xml:space="preserve"> </w:t>
      </w:r>
      <w:r w:rsidR="006C5B40" w:rsidRPr="002878EC">
        <w:rPr>
          <w:rFonts w:ascii="Times New Roman" w:hAnsi="Times New Roman" w:cs="Times New Roman"/>
          <w:sz w:val="24"/>
          <w:szCs w:val="24"/>
          <w:shd w:val="clear" w:color="auto" w:fill="FFFFFF"/>
        </w:rPr>
        <w:t>või 16–18, artikli</w:t>
      </w:r>
      <w:ins w:id="99" w:author="Aili Sandre" w:date="2024-03-18T12:34:00Z">
        <w:del w:id="100" w:author="Iivika Sale" w:date="2024-03-28T14:44:00Z">
          <w:r w:rsidR="00562637" w:rsidDel="00996AD3">
            <w:rPr>
              <w:rFonts w:ascii="Times New Roman" w:hAnsi="Times New Roman" w:cs="Times New Roman"/>
              <w:sz w:val="24"/>
              <w:szCs w:val="24"/>
              <w:shd w:val="clear" w:color="auto" w:fill="FFFFFF"/>
            </w:rPr>
            <w:delText> </w:delText>
          </w:r>
        </w:del>
      </w:ins>
      <w:r w:rsidR="006C5B40" w:rsidRPr="002878EC">
        <w:rPr>
          <w:rFonts w:ascii="Times New Roman" w:hAnsi="Times New Roman" w:cs="Times New Roman"/>
          <w:sz w:val="24"/>
          <w:szCs w:val="24"/>
          <w:shd w:val="clear" w:color="auto" w:fill="FFFFFF"/>
        </w:rPr>
        <w:t xml:space="preserve"> 19 lõi</w:t>
      </w:r>
      <w:ins w:id="101" w:author="Aili Sandre" w:date="2024-03-18T11:40:00Z">
        <w:r w:rsidR="005C3095">
          <w:rPr>
            <w:rFonts w:ascii="Times New Roman" w:hAnsi="Times New Roman" w:cs="Times New Roman"/>
            <w:sz w:val="24"/>
            <w:szCs w:val="24"/>
            <w:shd w:val="clear" w:color="auto" w:fill="FFFFFF"/>
          </w:rPr>
          <w:t>getes</w:t>
        </w:r>
      </w:ins>
      <w:del w:id="102" w:author="Iivika Sale" w:date="2024-03-28T14:44:00Z">
        <w:r w:rsidR="006C5B40" w:rsidRPr="002878EC" w:rsidDel="00996AD3">
          <w:rPr>
            <w:rFonts w:ascii="Times New Roman" w:hAnsi="Times New Roman" w:cs="Times New Roman"/>
            <w:sz w:val="24"/>
            <w:szCs w:val="24"/>
            <w:shd w:val="clear" w:color="auto" w:fill="FFFFFF"/>
          </w:rPr>
          <w:delText>kes</w:delText>
        </w:r>
      </w:del>
      <w:r w:rsidR="006C5B40" w:rsidRPr="002878EC">
        <w:rPr>
          <w:rFonts w:ascii="Times New Roman" w:hAnsi="Times New Roman" w:cs="Times New Roman"/>
          <w:sz w:val="24"/>
          <w:szCs w:val="24"/>
          <w:shd w:val="clear" w:color="auto" w:fill="FFFFFF"/>
        </w:rPr>
        <w:t xml:space="preserve"> 1 </w:t>
      </w:r>
      <w:ins w:id="103" w:author="Aili Sandre" w:date="2024-03-18T11:40:00Z">
        <w:del w:id="104" w:author="Iivika Sale" w:date="2024-03-28T14:44:00Z">
          <w:r w:rsidR="005C3095" w:rsidDel="00996AD3">
            <w:rPr>
              <w:rFonts w:ascii="Times New Roman" w:hAnsi="Times New Roman" w:cs="Times New Roman"/>
              <w:sz w:val="24"/>
              <w:szCs w:val="24"/>
              <w:shd w:val="clear" w:color="auto" w:fill="FFFFFF"/>
            </w:rPr>
            <w:delText>ja</w:delText>
          </w:r>
        </w:del>
      </w:ins>
      <w:r w:rsidR="006C5B40" w:rsidRPr="002878EC">
        <w:rPr>
          <w:rFonts w:ascii="Times New Roman" w:hAnsi="Times New Roman" w:cs="Times New Roman"/>
          <w:sz w:val="24"/>
          <w:szCs w:val="24"/>
          <w:shd w:val="clear" w:color="auto" w:fill="FFFFFF"/>
        </w:rPr>
        <w:t>või 3–5, artikli</w:t>
      </w:r>
      <w:ins w:id="105" w:author="Aili Sandre" w:date="2024-03-18T11:40:00Z">
        <w:r w:rsidR="005C3095">
          <w:rPr>
            <w:rFonts w:ascii="Times New Roman" w:hAnsi="Times New Roman" w:cs="Times New Roman"/>
            <w:sz w:val="24"/>
            <w:szCs w:val="24"/>
            <w:shd w:val="clear" w:color="auto" w:fill="FFFFFF"/>
          </w:rPr>
          <w:t>te</w:t>
        </w:r>
      </w:ins>
      <w:r w:rsidR="006C5B40" w:rsidRPr="002878EC">
        <w:rPr>
          <w:rFonts w:ascii="Times New Roman" w:hAnsi="Times New Roman" w:cs="Times New Roman"/>
          <w:sz w:val="24"/>
          <w:szCs w:val="24"/>
          <w:shd w:val="clear" w:color="auto" w:fill="FFFFFF"/>
        </w:rPr>
        <w:t xml:space="preserve">s 24 </w:t>
      </w:r>
      <w:ins w:id="106" w:author="Aili Sandre" w:date="2024-03-18T11:40:00Z">
        <w:del w:id="107" w:author="Iivika Sale" w:date="2024-03-28T14:44:00Z">
          <w:r w:rsidR="005C3095" w:rsidDel="00996AD3">
            <w:rPr>
              <w:rFonts w:ascii="Times New Roman" w:hAnsi="Times New Roman" w:cs="Times New Roman"/>
              <w:sz w:val="24"/>
              <w:szCs w:val="24"/>
              <w:shd w:val="clear" w:color="auto" w:fill="FFFFFF"/>
            </w:rPr>
            <w:delText>ja</w:delText>
          </w:r>
        </w:del>
      </w:ins>
      <w:r w:rsidR="006C5B40" w:rsidRPr="002878EC">
        <w:rPr>
          <w:rFonts w:ascii="Times New Roman" w:hAnsi="Times New Roman" w:cs="Times New Roman"/>
          <w:sz w:val="24"/>
          <w:szCs w:val="24"/>
          <w:shd w:val="clear" w:color="auto" w:fill="FFFFFF"/>
        </w:rPr>
        <w:t>või 25, artikli 26 lõi</w:t>
      </w:r>
      <w:ins w:id="108" w:author="Aili Sandre" w:date="2024-03-18T11:40:00Z">
        <w:r w:rsidR="005C3095">
          <w:rPr>
            <w:rFonts w:ascii="Times New Roman" w:hAnsi="Times New Roman" w:cs="Times New Roman"/>
            <w:sz w:val="24"/>
            <w:szCs w:val="24"/>
            <w:shd w:val="clear" w:color="auto" w:fill="FFFFFF"/>
          </w:rPr>
          <w:t>getes</w:t>
        </w:r>
      </w:ins>
      <w:del w:id="109" w:author="Iivika Sale" w:date="2024-03-28T14:44:00Z">
        <w:r w:rsidR="006C5B40" w:rsidRPr="002878EC" w:rsidDel="00996AD3">
          <w:rPr>
            <w:rFonts w:ascii="Times New Roman" w:hAnsi="Times New Roman" w:cs="Times New Roman"/>
            <w:sz w:val="24"/>
            <w:szCs w:val="24"/>
            <w:shd w:val="clear" w:color="auto" w:fill="FFFFFF"/>
          </w:rPr>
          <w:delText>kes</w:delText>
        </w:r>
      </w:del>
      <w:r w:rsidR="006C5B40" w:rsidRPr="002878EC">
        <w:rPr>
          <w:rFonts w:ascii="Times New Roman" w:hAnsi="Times New Roman" w:cs="Times New Roman"/>
          <w:sz w:val="24"/>
          <w:szCs w:val="24"/>
          <w:shd w:val="clear" w:color="auto" w:fill="FFFFFF"/>
        </w:rPr>
        <w:t xml:space="preserve"> 1–8, artiklis 27, artikli 28 lõi</w:t>
      </w:r>
      <w:ins w:id="110" w:author="Aili Sandre" w:date="2024-03-18T11:41:00Z">
        <w:r w:rsidR="005C3095">
          <w:rPr>
            <w:rFonts w:ascii="Times New Roman" w:hAnsi="Times New Roman" w:cs="Times New Roman"/>
            <w:sz w:val="24"/>
            <w:szCs w:val="24"/>
            <w:shd w:val="clear" w:color="auto" w:fill="FFFFFF"/>
          </w:rPr>
          <w:t>getes</w:t>
        </w:r>
      </w:ins>
      <w:del w:id="111" w:author="Iivika Sale" w:date="2024-03-28T14:44:00Z">
        <w:r w:rsidR="006C5B40" w:rsidRPr="002878EC" w:rsidDel="00996AD3">
          <w:rPr>
            <w:rFonts w:ascii="Times New Roman" w:hAnsi="Times New Roman" w:cs="Times New Roman"/>
            <w:sz w:val="24"/>
            <w:szCs w:val="24"/>
            <w:shd w:val="clear" w:color="auto" w:fill="FFFFFF"/>
          </w:rPr>
          <w:delText>kes</w:delText>
        </w:r>
      </w:del>
      <w:r w:rsidR="006C5B40" w:rsidRPr="002878EC">
        <w:rPr>
          <w:rFonts w:ascii="Times New Roman" w:hAnsi="Times New Roman" w:cs="Times New Roman"/>
          <w:sz w:val="24"/>
          <w:szCs w:val="24"/>
          <w:shd w:val="clear" w:color="auto" w:fill="FFFFFF"/>
        </w:rPr>
        <w:t xml:space="preserve"> 1–8, artiklis 29, artikli 30 lõi</w:t>
      </w:r>
      <w:ins w:id="112" w:author="Aili Sandre" w:date="2024-03-18T11:41:00Z">
        <w:r w:rsidR="005C3095">
          <w:rPr>
            <w:rFonts w:ascii="Times New Roman" w:hAnsi="Times New Roman" w:cs="Times New Roman"/>
            <w:sz w:val="24"/>
            <w:szCs w:val="24"/>
            <w:shd w:val="clear" w:color="auto" w:fill="FFFFFF"/>
          </w:rPr>
          <w:t>getes</w:t>
        </w:r>
      </w:ins>
      <w:del w:id="113" w:author="Iivika Sale" w:date="2024-03-28T14:44:00Z">
        <w:r w:rsidR="006C5B40" w:rsidRPr="002878EC" w:rsidDel="00996AD3">
          <w:rPr>
            <w:rFonts w:ascii="Times New Roman" w:hAnsi="Times New Roman" w:cs="Times New Roman"/>
            <w:sz w:val="24"/>
            <w:szCs w:val="24"/>
            <w:shd w:val="clear" w:color="auto" w:fill="FFFFFF"/>
          </w:rPr>
          <w:delText>kes</w:delText>
        </w:r>
      </w:del>
      <w:r w:rsidR="006C5B40" w:rsidRPr="002878EC">
        <w:rPr>
          <w:rFonts w:ascii="Times New Roman" w:hAnsi="Times New Roman" w:cs="Times New Roman"/>
          <w:sz w:val="24"/>
          <w:szCs w:val="24"/>
          <w:shd w:val="clear" w:color="auto" w:fill="FFFFFF"/>
        </w:rPr>
        <w:t xml:space="preserve"> 1–4 või artikli 42 lõikes 3 sätestatud nõuete rikkumise eest</w:t>
      </w:r>
      <w:r w:rsidR="002878EC">
        <w:rPr>
          <w:rFonts w:ascii="Times New Roman" w:hAnsi="Times New Roman" w:cs="Times New Roman"/>
          <w:sz w:val="24"/>
          <w:szCs w:val="24"/>
          <w:shd w:val="clear" w:color="auto" w:fill="FFFFFF"/>
        </w:rPr>
        <w:t xml:space="preserve"> </w:t>
      </w:r>
      <w:r w:rsidRPr="00D41D95">
        <w:rPr>
          <w:rFonts w:ascii="Times New Roman" w:hAnsi="Times New Roman" w:cs="Times New Roman"/>
          <w:sz w:val="24"/>
          <w:szCs w:val="24"/>
        </w:rPr>
        <w:t xml:space="preserve">– </w:t>
      </w:r>
    </w:p>
    <w:p w14:paraId="4DBA5AF2" w14:textId="794ED063" w:rsidR="0049078E" w:rsidRPr="00D41D95" w:rsidRDefault="0049078E" w:rsidP="00224A6D">
      <w:pPr>
        <w:jc w:val="both"/>
        <w:rPr>
          <w:rFonts w:ascii="Times New Roman" w:hAnsi="Times New Roman" w:cs="Times New Roman"/>
          <w:sz w:val="24"/>
          <w:szCs w:val="24"/>
        </w:rPr>
      </w:pPr>
      <w:r w:rsidRPr="00D41D95">
        <w:rPr>
          <w:rFonts w:ascii="Times New Roman" w:hAnsi="Times New Roman" w:cs="Times New Roman"/>
          <w:sz w:val="24"/>
          <w:szCs w:val="24"/>
        </w:rPr>
        <w:t xml:space="preserve">karistatakse rahatrahviga kuni </w:t>
      </w:r>
      <w:r w:rsidR="00BA562B" w:rsidRPr="002878EC">
        <w:rPr>
          <w:rFonts w:ascii="Times New Roman" w:hAnsi="Times New Roman" w:cs="Times New Roman"/>
          <w:sz w:val="24"/>
          <w:szCs w:val="24"/>
        </w:rPr>
        <w:t>7</w:t>
      </w:r>
      <w:r w:rsidR="00B63DC7" w:rsidRPr="00D41D95">
        <w:rPr>
          <w:rFonts w:ascii="Times New Roman" w:hAnsi="Times New Roman" w:cs="Times New Roman"/>
          <w:sz w:val="24"/>
          <w:szCs w:val="24"/>
        </w:rPr>
        <w:t>00 000 eurot või kuni kahekordse</w:t>
      </w:r>
      <w:ins w:id="114" w:author="Aili Sandre" w:date="2024-03-15T14:34:00Z">
        <w:r w:rsidR="006F1B1A">
          <w:rPr>
            <w:rFonts w:ascii="Times New Roman" w:hAnsi="Times New Roman" w:cs="Times New Roman"/>
            <w:sz w:val="24"/>
            <w:szCs w:val="24"/>
          </w:rPr>
          <w:t>s</w:t>
        </w:r>
      </w:ins>
      <w:r w:rsidR="00B63DC7" w:rsidRPr="00D41D95">
        <w:rPr>
          <w:rFonts w:ascii="Times New Roman" w:hAnsi="Times New Roman" w:cs="Times New Roman"/>
          <w:sz w:val="24"/>
          <w:szCs w:val="24"/>
        </w:rPr>
        <w:t xml:space="preserve"> väärteo tulemusel teenitud kasule või ära hoitud kahjule vastavas summas</w:t>
      </w:r>
      <w:r w:rsidRPr="00D41D95">
        <w:rPr>
          <w:rFonts w:ascii="Times New Roman" w:hAnsi="Times New Roman" w:cs="Times New Roman"/>
          <w:sz w:val="24"/>
          <w:szCs w:val="24"/>
        </w:rPr>
        <w:t>.</w:t>
      </w:r>
      <w:del w:id="115" w:author="Aili Sandre" w:date="2024-03-15T14:33:00Z">
        <w:r w:rsidRPr="00D41D95" w:rsidDel="005B1CB9">
          <w:rPr>
            <w:rFonts w:ascii="Times New Roman" w:hAnsi="Times New Roman" w:cs="Times New Roman"/>
            <w:sz w:val="24"/>
            <w:szCs w:val="24"/>
          </w:rPr>
          <w:delText xml:space="preserve"> </w:delText>
        </w:r>
      </w:del>
    </w:p>
    <w:p w14:paraId="013FC771" w14:textId="77777777" w:rsidR="0049078E" w:rsidRPr="00D41D95" w:rsidRDefault="0049078E" w:rsidP="00224A6D">
      <w:pPr>
        <w:jc w:val="both"/>
        <w:rPr>
          <w:rFonts w:ascii="Times New Roman" w:hAnsi="Times New Roman" w:cs="Times New Roman"/>
          <w:sz w:val="24"/>
          <w:szCs w:val="24"/>
        </w:rPr>
      </w:pPr>
    </w:p>
    <w:p w14:paraId="06D2DF25" w14:textId="77777777" w:rsidR="0049078E" w:rsidRPr="00D41D95" w:rsidRDefault="0049078E" w:rsidP="00224A6D">
      <w:pPr>
        <w:jc w:val="both"/>
        <w:rPr>
          <w:rFonts w:ascii="Times New Roman" w:hAnsi="Times New Roman" w:cs="Times New Roman"/>
          <w:sz w:val="24"/>
          <w:szCs w:val="24"/>
        </w:rPr>
      </w:pPr>
      <w:r w:rsidRPr="00D41D95">
        <w:rPr>
          <w:rFonts w:ascii="Times New Roman" w:hAnsi="Times New Roman" w:cs="Times New Roman"/>
          <w:sz w:val="24"/>
          <w:szCs w:val="24"/>
        </w:rPr>
        <w:t xml:space="preserve">(2) Sama teo eest, kui selle on toime pannud juriidiline isik, – </w:t>
      </w:r>
    </w:p>
    <w:p w14:paraId="1FBB6B0C" w14:textId="20DD6A75" w:rsidR="007D3B92" w:rsidRDefault="0049078E" w:rsidP="00224A6D">
      <w:pPr>
        <w:jc w:val="both"/>
        <w:rPr>
          <w:rFonts w:ascii="Times New Roman" w:hAnsi="Times New Roman" w:cs="Times New Roman"/>
          <w:sz w:val="24"/>
          <w:szCs w:val="24"/>
          <w:shd w:val="clear" w:color="auto" w:fill="FFFFFF"/>
        </w:rPr>
      </w:pPr>
      <w:r w:rsidRPr="00D41D95">
        <w:rPr>
          <w:rFonts w:ascii="Times New Roman" w:hAnsi="Times New Roman" w:cs="Times New Roman"/>
          <w:sz w:val="24"/>
          <w:szCs w:val="24"/>
        </w:rPr>
        <w:t xml:space="preserve">karistatakse rahatrahviga kuni </w:t>
      </w:r>
      <w:r w:rsidR="00B63DC7" w:rsidRPr="00D41D95">
        <w:rPr>
          <w:rFonts w:ascii="Times New Roman" w:hAnsi="Times New Roman" w:cs="Times New Roman"/>
          <w:sz w:val="24"/>
          <w:szCs w:val="24"/>
        </w:rPr>
        <w:t>5 000 000 eurot või kuni kahekordse</w:t>
      </w:r>
      <w:ins w:id="116" w:author="Aili Sandre" w:date="2024-03-15T14:37:00Z">
        <w:r w:rsidR="006F1B1A">
          <w:rPr>
            <w:rFonts w:ascii="Times New Roman" w:hAnsi="Times New Roman" w:cs="Times New Roman"/>
            <w:sz w:val="24"/>
            <w:szCs w:val="24"/>
          </w:rPr>
          <w:t>s</w:t>
        </w:r>
      </w:ins>
      <w:r w:rsidR="00B63DC7" w:rsidRPr="00D41D95">
        <w:rPr>
          <w:rFonts w:ascii="Times New Roman" w:hAnsi="Times New Roman" w:cs="Times New Roman"/>
          <w:sz w:val="24"/>
          <w:szCs w:val="24"/>
        </w:rPr>
        <w:t xml:space="preserve"> väärteo tulemusel teenitud kasule või ära hoitud kahjule vasta</w:t>
      </w:r>
      <w:r w:rsidR="00941E76" w:rsidRPr="00D41D95">
        <w:rPr>
          <w:rFonts w:ascii="Times New Roman" w:hAnsi="Times New Roman" w:cs="Times New Roman"/>
          <w:sz w:val="24"/>
          <w:szCs w:val="24"/>
        </w:rPr>
        <w:t>va</w:t>
      </w:r>
      <w:r w:rsidR="00B63DC7" w:rsidRPr="00D41D95">
        <w:rPr>
          <w:rFonts w:ascii="Times New Roman" w:hAnsi="Times New Roman" w:cs="Times New Roman"/>
          <w:sz w:val="24"/>
          <w:szCs w:val="24"/>
        </w:rPr>
        <w:t>s summas või kuni kümme protsenti juriidilise isiku või tema konsolideerimisgrupi konsolideeritud käibest</w:t>
      </w:r>
      <w:r w:rsidRPr="00D41D95">
        <w:rPr>
          <w:rFonts w:ascii="Times New Roman" w:hAnsi="Times New Roman" w:cs="Times New Roman"/>
          <w:sz w:val="24"/>
          <w:szCs w:val="24"/>
        </w:rPr>
        <w:t>.“;</w:t>
      </w:r>
      <w:del w:id="117" w:author="Aili Sandre" w:date="2024-03-15T14:37:00Z">
        <w:r w:rsidRPr="00065D23" w:rsidDel="006F1B1A">
          <w:rPr>
            <w:rFonts w:ascii="Times New Roman" w:hAnsi="Times New Roman" w:cs="Times New Roman"/>
            <w:sz w:val="24"/>
            <w:szCs w:val="24"/>
            <w:shd w:val="clear" w:color="auto" w:fill="FFFFFF"/>
          </w:rPr>
          <w:delText xml:space="preserve"> </w:delText>
        </w:r>
      </w:del>
    </w:p>
    <w:p w14:paraId="51469FDF" w14:textId="77777777" w:rsidR="007D3B92" w:rsidRPr="002878EC" w:rsidRDefault="007D3B92" w:rsidP="00224A6D">
      <w:pPr>
        <w:jc w:val="both"/>
        <w:rPr>
          <w:rFonts w:ascii="Times New Roman" w:hAnsi="Times New Roman" w:cs="Times New Roman"/>
          <w:sz w:val="24"/>
          <w:szCs w:val="24"/>
          <w:shd w:val="clear" w:color="auto" w:fill="FFFFFF"/>
        </w:rPr>
      </w:pPr>
    </w:p>
    <w:p w14:paraId="62C73E8B" w14:textId="6B29BCE2" w:rsidR="0049078E" w:rsidRPr="002878EC" w:rsidRDefault="007D3B92" w:rsidP="00224A6D">
      <w:pPr>
        <w:jc w:val="both"/>
        <w:rPr>
          <w:rFonts w:ascii="Times New Roman" w:hAnsi="Times New Roman" w:cs="Times New Roman"/>
          <w:bCs/>
          <w:sz w:val="24"/>
          <w:szCs w:val="24"/>
        </w:rPr>
      </w:pPr>
      <w:commentRangeStart w:id="118"/>
      <w:r w:rsidRPr="002878EC">
        <w:rPr>
          <w:rFonts w:ascii="Times New Roman" w:hAnsi="Times New Roman" w:cs="Times New Roman"/>
          <w:b/>
          <w:bCs/>
          <w:sz w:val="24"/>
          <w:szCs w:val="24"/>
          <w:shd w:val="clear" w:color="auto" w:fill="FFFFFF"/>
        </w:rPr>
        <w:t>1</w:t>
      </w:r>
      <w:r w:rsidR="00F14BAE" w:rsidRPr="002878EC">
        <w:rPr>
          <w:rFonts w:ascii="Times New Roman" w:hAnsi="Times New Roman" w:cs="Times New Roman"/>
          <w:b/>
          <w:bCs/>
          <w:sz w:val="24"/>
          <w:szCs w:val="24"/>
          <w:shd w:val="clear" w:color="auto" w:fill="FFFFFF"/>
        </w:rPr>
        <w:t>6</w:t>
      </w:r>
      <w:r w:rsidRPr="002878EC">
        <w:rPr>
          <w:rFonts w:ascii="Times New Roman" w:hAnsi="Times New Roman" w:cs="Times New Roman"/>
          <w:b/>
          <w:bCs/>
          <w:sz w:val="24"/>
          <w:szCs w:val="24"/>
          <w:shd w:val="clear" w:color="auto" w:fill="FFFFFF"/>
        </w:rPr>
        <w:t xml:space="preserve">) </w:t>
      </w:r>
      <w:bookmarkStart w:id="119" w:name="_Hlk155709376"/>
      <w:commentRangeEnd w:id="118"/>
      <w:r w:rsidR="00996AD3">
        <w:rPr>
          <w:rStyle w:val="Kommentaariviide"/>
        </w:rPr>
        <w:commentReference w:id="118"/>
      </w:r>
      <w:r w:rsidRPr="002878EC">
        <w:rPr>
          <w:rFonts w:ascii="Times New Roman" w:hAnsi="Times New Roman" w:cs="Times New Roman"/>
          <w:sz w:val="24"/>
          <w:szCs w:val="24"/>
          <w:shd w:val="clear" w:color="auto" w:fill="FFFFFF"/>
        </w:rPr>
        <w:t>paragrahvist 263</w:t>
      </w:r>
      <w:r w:rsidRPr="002878EC">
        <w:rPr>
          <w:rFonts w:ascii="Times New Roman" w:hAnsi="Times New Roman" w:cs="Times New Roman"/>
          <w:sz w:val="24"/>
          <w:szCs w:val="24"/>
          <w:shd w:val="clear" w:color="auto" w:fill="FFFFFF"/>
          <w:vertAlign w:val="superscript"/>
        </w:rPr>
        <w:t>3</w:t>
      </w:r>
      <w:r w:rsidRPr="002878EC">
        <w:rPr>
          <w:rFonts w:ascii="Times New Roman" w:hAnsi="Times New Roman" w:cs="Times New Roman"/>
          <w:sz w:val="24"/>
          <w:szCs w:val="24"/>
          <w:shd w:val="clear" w:color="auto" w:fill="FFFFFF"/>
        </w:rPr>
        <w:t xml:space="preserve"> </w:t>
      </w:r>
      <w:bookmarkEnd w:id="119"/>
      <w:r w:rsidRPr="002878EC">
        <w:rPr>
          <w:rFonts w:ascii="Times New Roman" w:hAnsi="Times New Roman" w:cs="Times New Roman"/>
          <w:sz w:val="24"/>
          <w:szCs w:val="24"/>
          <w:shd w:val="clear" w:color="auto" w:fill="FFFFFF"/>
        </w:rPr>
        <w:t>jäetakse välja tekstiosa „käesoleva lõike“;</w:t>
      </w:r>
      <w:del w:id="120" w:author="Aili Sandre" w:date="2024-03-15T14:37:00Z">
        <w:r w:rsidRPr="002878EC" w:rsidDel="006F1B1A">
          <w:rPr>
            <w:rFonts w:ascii="Times New Roman" w:hAnsi="Times New Roman" w:cs="Times New Roman"/>
            <w:sz w:val="24"/>
            <w:szCs w:val="24"/>
            <w:shd w:val="clear" w:color="auto" w:fill="FFFFFF"/>
          </w:rPr>
          <w:delText xml:space="preserve"> </w:delText>
        </w:r>
        <w:r w:rsidR="0049078E" w:rsidRPr="002878EC" w:rsidDel="006F1B1A">
          <w:rPr>
            <w:rFonts w:ascii="Times New Roman" w:hAnsi="Times New Roman" w:cs="Times New Roman"/>
            <w:sz w:val="24"/>
            <w:szCs w:val="24"/>
            <w:shd w:val="clear" w:color="auto" w:fill="FFFFFF"/>
          </w:rPr>
          <w:delText xml:space="preserve">     </w:delText>
        </w:r>
      </w:del>
    </w:p>
    <w:p w14:paraId="6D431163" w14:textId="77777777" w:rsidR="0049078E" w:rsidRPr="00065D23" w:rsidRDefault="0049078E" w:rsidP="00224A6D">
      <w:pPr>
        <w:jc w:val="both"/>
        <w:rPr>
          <w:rFonts w:ascii="Times New Roman" w:eastAsia="Times New Roman" w:hAnsi="Times New Roman" w:cs="Times New Roman"/>
          <w:sz w:val="24"/>
          <w:szCs w:val="24"/>
        </w:rPr>
      </w:pPr>
    </w:p>
    <w:p w14:paraId="3B8DEA17" w14:textId="7AA9B0E3" w:rsidR="00E026E6" w:rsidRPr="00065D23" w:rsidRDefault="005307EC" w:rsidP="00224A6D">
      <w:pPr>
        <w:jc w:val="both"/>
        <w:rPr>
          <w:rFonts w:ascii="Times New Roman" w:eastAsia="Times New Roman" w:hAnsi="Times New Roman" w:cs="Times New Roman"/>
          <w:sz w:val="24"/>
          <w:szCs w:val="24"/>
        </w:rPr>
      </w:pPr>
      <w:r w:rsidRPr="00065D23">
        <w:rPr>
          <w:rFonts w:ascii="Times New Roman" w:eastAsia="Times New Roman" w:hAnsi="Times New Roman" w:cs="Times New Roman"/>
          <w:b/>
          <w:bCs/>
          <w:sz w:val="24"/>
          <w:szCs w:val="24"/>
        </w:rPr>
        <w:t>1</w:t>
      </w:r>
      <w:r w:rsidR="00F14BAE">
        <w:rPr>
          <w:rFonts w:ascii="Times New Roman" w:eastAsia="Times New Roman" w:hAnsi="Times New Roman" w:cs="Times New Roman"/>
          <w:b/>
          <w:bCs/>
          <w:sz w:val="24"/>
          <w:szCs w:val="24"/>
        </w:rPr>
        <w:t>7</w:t>
      </w:r>
      <w:r w:rsidR="00970C31" w:rsidRPr="00065D23">
        <w:rPr>
          <w:rFonts w:ascii="Times New Roman" w:eastAsia="Times New Roman" w:hAnsi="Times New Roman" w:cs="Times New Roman"/>
          <w:b/>
          <w:bCs/>
          <w:sz w:val="24"/>
          <w:szCs w:val="24"/>
        </w:rPr>
        <w:t>)</w:t>
      </w:r>
      <w:r w:rsidR="00970C31" w:rsidRPr="00065D23">
        <w:rPr>
          <w:rFonts w:ascii="Times New Roman" w:eastAsia="Times New Roman" w:hAnsi="Times New Roman" w:cs="Times New Roman"/>
          <w:sz w:val="24"/>
          <w:szCs w:val="24"/>
        </w:rPr>
        <w:t xml:space="preserve"> </w:t>
      </w:r>
      <w:r w:rsidR="00E026E6" w:rsidRPr="00065D23">
        <w:rPr>
          <w:rFonts w:ascii="Times New Roman" w:eastAsia="Times New Roman" w:hAnsi="Times New Roman" w:cs="Times New Roman"/>
          <w:sz w:val="24"/>
          <w:szCs w:val="24"/>
        </w:rPr>
        <w:t xml:space="preserve">seaduse normitehnilise märkuse tekstiosa „muudetud direktiiviga (EL) 2019/2177 (ELT L 334, 27.12.2019, lk 155–163)“ asendatakse tekstiosaga „muudetud direktiividega (EL) </w:t>
      </w:r>
      <w:r w:rsidR="00CB3AC5" w:rsidRPr="00065D23">
        <w:rPr>
          <w:rFonts w:ascii="Times New Roman" w:eastAsia="Times New Roman" w:hAnsi="Times New Roman" w:cs="Times New Roman"/>
          <w:sz w:val="24"/>
          <w:szCs w:val="24"/>
        </w:rPr>
        <w:t>2019/2177 (ELT L 334, 27.12.2019, lk 155–163)</w:t>
      </w:r>
      <w:r w:rsidR="00E026E6" w:rsidRPr="00065D23">
        <w:rPr>
          <w:rFonts w:ascii="Times New Roman" w:eastAsia="Times New Roman" w:hAnsi="Times New Roman" w:cs="Times New Roman"/>
          <w:sz w:val="24"/>
          <w:szCs w:val="24"/>
        </w:rPr>
        <w:t xml:space="preserve"> ja (EL) 2022/2556 (ELT L 333, 27.12.2022, </w:t>
      </w:r>
      <w:r w:rsidR="004F0DFE" w:rsidRPr="00065D23">
        <w:rPr>
          <w:rFonts w:ascii="Times New Roman" w:eastAsia="Times New Roman" w:hAnsi="Times New Roman" w:cs="Times New Roman"/>
          <w:sz w:val="24"/>
          <w:szCs w:val="24"/>
        </w:rPr>
        <w:t>lk</w:t>
      </w:r>
      <w:r w:rsidR="00E026E6" w:rsidRPr="00065D23">
        <w:rPr>
          <w:rFonts w:ascii="Times New Roman" w:eastAsia="Times New Roman" w:hAnsi="Times New Roman" w:cs="Times New Roman"/>
          <w:sz w:val="24"/>
          <w:szCs w:val="24"/>
        </w:rPr>
        <w:t xml:space="preserve"> 153–163)“.</w:t>
      </w:r>
      <w:r w:rsidR="00E026E6" w:rsidRPr="00065D23">
        <w:rPr>
          <w:rFonts w:ascii="Times New Roman" w:hAnsi="Times New Roman" w:cs="Times New Roman"/>
          <w:sz w:val="24"/>
          <w:szCs w:val="24"/>
          <w:shd w:val="clear" w:color="auto" w:fill="FFFFFF"/>
        </w:rPr>
        <w:t xml:space="preserve"> </w:t>
      </w:r>
    </w:p>
    <w:p w14:paraId="39A92C8E" w14:textId="77777777" w:rsidR="00970C31" w:rsidRPr="00065D23" w:rsidRDefault="00970C31" w:rsidP="00224A6D">
      <w:pPr>
        <w:jc w:val="both"/>
        <w:rPr>
          <w:rFonts w:ascii="Times New Roman" w:hAnsi="Times New Roman" w:cs="Times New Roman"/>
          <w:b/>
          <w:sz w:val="24"/>
          <w:szCs w:val="24"/>
        </w:rPr>
      </w:pPr>
    </w:p>
    <w:p w14:paraId="66672BAA" w14:textId="2B910519" w:rsidR="00964D31" w:rsidRPr="00065D23" w:rsidRDefault="00964D31" w:rsidP="00224A6D">
      <w:pPr>
        <w:jc w:val="both"/>
        <w:rPr>
          <w:rFonts w:ascii="Times New Roman" w:hAnsi="Times New Roman" w:cs="Times New Roman"/>
          <w:b/>
          <w:sz w:val="24"/>
          <w:szCs w:val="24"/>
        </w:rPr>
      </w:pPr>
      <w:r w:rsidRPr="00065D23">
        <w:rPr>
          <w:rFonts w:ascii="Times New Roman" w:hAnsi="Times New Roman" w:cs="Times New Roman"/>
          <w:b/>
          <w:sz w:val="24"/>
          <w:szCs w:val="24"/>
        </w:rPr>
        <w:t xml:space="preserve">§ </w:t>
      </w:r>
      <w:r w:rsidR="001D4A15" w:rsidRPr="00065D23">
        <w:rPr>
          <w:rFonts w:ascii="Times New Roman" w:hAnsi="Times New Roman" w:cs="Times New Roman"/>
          <w:b/>
          <w:sz w:val="24"/>
          <w:szCs w:val="24"/>
        </w:rPr>
        <w:t>6</w:t>
      </w:r>
      <w:r w:rsidRPr="00065D23">
        <w:rPr>
          <w:rFonts w:ascii="Times New Roman" w:hAnsi="Times New Roman" w:cs="Times New Roman"/>
          <w:b/>
          <w:sz w:val="24"/>
          <w:szCs w:val="24"/>
        </w:rPr>
        <w:t>. Krediidiandjate ja -vahendajate seaduse muutmine</w:t>
      </w:r>
    </w:p>
    <w:p w14:paraId="0AB61E55" w14:textId="1F44242C" w:rsidR="00964D31" w:rsidRPr="00065D23" w:rsidRDefault="00964D31" w:rsidP="00224A6D">
      <w:pPr>
        <w:jc w:val="both"/>
        <w:rPr>
          <w:rFonts w:ascii="Times New Roman" w:hAnsi="Times New Roman" w:cs="Times New Roman"/>
          <w:bCs/>
          <w:sz w:val="24"/>
          <w:szCs w:val="24"/>
        </w:rPr>
      </w:pPr>
    </w:p>
    <w:p w14:paraId="0DFD733B" w14:textId="697D1102" w:rsidR="00237871" w:rsidRPr="00733A90" w:rsidRDefault="00964D31" w:rsidP="004A0C3A">
      <w:pPr>
        <w:jc w:val="both"/>
        <w:rPr>
          <w:rFonts w:ascii="Times New Roman" w:hAnsi="Times New Roman" w:cs="Times New Roman"/>
          <w:bCs/>
          <w:sz w:val="24"/>
          <w:szCs w:val="24"/>
        </w:rPr>
      </w:pPr>
      <w:r w:rsidRPr="00065D23">
        <w:rPr>
          <w:rFonts w:ascii="Times New Roman" w:hAnsi="Times New Roman" w:cs="Times New Roman"/>
          <w:bCs/>
          <w:sz w:val="24"/>
          <w:szCs w:val="24"/>
        </w:rPr>
        <w:t>Krediidiandjate ja -vahendajate seaduse</w:t>
      </w:r>
      <w:r w:rsidR="00561646">
        <w:rPr>
          <w:rFonts w:ascii="Times New Roman" w:hAnsi="Times New Roman" w:cs="Times New Roman"/>
          <w:bCs/>
          <w:sz w:val="24"/>
          <w:szCs w:val="24"/>
        </w:rPr>
        <w:t xml:space="preserve"> </w:t>
      </w:r>
      <w:r w:rsidR="004D7722" w:rsidRPr="00D41D95">
        <w:rPr>
          <w:rFonts w:ascii="Times New Roman" w:hAnsi="Times New Roman" w:cs="Times New Roman"/>
          <w:bCs/>
          <w:sz w:val="24"/>
          <w:szCs w:val="24"/>
        </w:rPr>
        <w:t>§</w:t>
      </w:r>
      <w:r w:rsidR="00237871" w:rsidRPr="00733A90">
        <w:rPr>
          <w:rFonts w:ascii="Times New Roman" w:hAnsi="Times New Roman" w:cs="Times New Roman"/>
          <w:bCs/>
          <w:sz w:val="24"/>
          <w:szCs w:val="24"/>
        </w:rPr>
        <w:t xml:space="preserve"> 28 lõikes 5 asendatakse tekstiosa „</w:t>
      </w:r>
      <w:r w:rsidR="00237871" w:rsidRPr="00733A90">
        <w:rPr>
          <w:rFonts w:ascii="Times New Roman" w:hAnsi="Times New Roman" w:cs="Times New Roman"/>
          <w:color w:val="202020"/>
          <w:sz w:val="24"/>
          <w:szCs w:val="24"/>
          <w:shd w:val="clear" w:color="auto" w:fill="FFFFFF"/>
        </w:rPr>
        <w:t xml:space="preserve">Euroopa Parlamendi ja nõukogu määruse (EL) nr 575/2013 krediidiasutuste ja investeerimisühingute suhtes kohaldatavate usaldatavusnõuete kohta ja määruse (EL) nr 648/2012 muutmise kohta (ELT L 176, 27.06.2013, lk 1–337)“ tekstiosaga </w:t>
      </w:r>
      <w:r w:rsidR="00733A90" w:rsidRPr="00733A90">
        <w:rPr>
          <w:rFonts w:ascii="Times New Roman" w:hAnsi="Times New Roman" w:cs="Times New Roman"/>
          <w:bCs/>
          <w:color w:val="202020"/>
          <w:sz w:val="24"/>
          <w:szCs w:val="24"/>
          <w:shd w:val="clear" w:color="auto" w:fill="FFFFFF"/>
        </w:rPr>
        <w:t>„</w:t>
      </w:r>
      <w:r w:rsidR="00733A90" w:rsidRPr="00733A90">
        <w:rPr>
          <w:rFonts w:ascii="Times New Roman" w:hAnsi="Times New Roman" w:cs="Times New Roman"/>
          <w:bCs/>
          <w:color w:val="333333"/>
          <w:sz w:val="24"/>
          <w:szCs w:val="24"/>
          <w:shd w:val="clear" w:color="auto" w:fill="FFFFFF"/>
        </w:rPr>
        <w:t xml:space="preserve">Euroopa Parlamendi ja nõukogu määruse (EL) nr 575/2013, mis käsitleb krediidiasutuste suhtes kohaldatavaid usaldatavusnõudeid ja millega muudetakse määrust (EL) nr 648/2012 </w:t>
      </w:r>
      <w:r w:rsidR="00733A90" w:rsidRPr="00733A90">
        <w:rPr>
          <w:rFonts w:ascii="Times New Roman" w:eastAsia="Arial Unicode MS" w:hAnsi="Times New Roman" w:cs="Times New Roman"/>
          <w:bCs/>
          <w:color w:val="333333"/>
          <w:sz w:val="24"/>
          <w:szCs w:val="24"/>
          <w:shd w:val="clear" w:color="auto" w:fill="FFFFFF"/>
        </w:rPr>
        <w:t>(ELT L 176 27.</w:t>
      </w:r>
      <w:r w:rsidR="004324FE">
        <w:rPr>
          <w:rFonts w:ascii="Times New Roman" w:eastAsia="Arial Unicode MS" w:hAnsi="Times New Roman" w:cs="Times New Roman"/>
          <w:bCs/>
          <w:color w:val="333333"/>
          <w:sz w:val="24"/>
          <w:szCs w:val="24"/>
          <w:shd w:val="clear" w:color="auto" w:fill="FFFFFF"/>
        </w:rPr>
        <w:t>0</w:t>
      </w:r>
      <w:r w:rsidR="00733A90" w:rsidRPr="00733A90">
        <w:rPr>
          <w:rFonts w:ascii="Times New Roman" w:eastAsia="Arial Unicode MS" w:hAnsi="Times New Roman" w:cs="Times New Roman"/>
          <w:bCs/>
          <w:color w:val="333333"/>
          <w:sz w:val="24"/>
          <w:szCs w:val="24"/>
          <w:shd w:val="clear" w:color="auto" w:fill="FFFFFF"/>
        </w:rPr>
        <w:t>6.2013, lk 1)</w:t>
      </w:r>
      <w:r w:rsidR="00295A2F">
        <w:rPr>
          <w:rFonts w:ascii="Times New Roman" w:eastAsia="Arial Unicode MS" w:hAnsi="Times New Roman" w:cs="Times New Roman"/>
          <w:bCs/>
          <w:color w:val="333333"/>
          <w:sz w:val="24"/>
          <w:szCs w:val="24"/>
          <w:shd w:val="clear" w:color="auto" w:fill="FFFFFF"/>
        </w:rPr>
        <w:t>,</w:t>
      </w:r>
      <w:r w:rsidR="00733A90" w:rsidRPr="00733A90">
        <w:rPr>
          <w:rFonts w:ascii="Times New Roman" w:eastAsia="Arial Unicode MS" w:hAnsi="Times New Roman" w:cs="Times New Roman"/>
          <w:bCs/>
          <w:color w:val="333333"/>
          <w:sz w:val="24"/>
          <w:szCs w:val="24"/>
          <w:shd w:val="clear" w:color="auto" w:fill="FFFFFF"/>
        </w:rPr>
        <w:t>“</w:t>
      </w:r>
      <w:r w:rsidR="00561646">
        <w:rPr>
          <w:rFonts w:ascii="Times New Roman" w:eastAsia="Arial Unicode MS" w:hAnsi="Times New Roman" w:cs="Times New Roman"/>
          <w:bCs/>
          <w:color w:val="333333"/>
          <w:sz w:val="24"/>
          <w:szCs w:val="24"/>
          <w:shd w:val="clear" w:color="auto" w:fill="FFFFFF"/>
        </w:rPr>
        <w:t>.</w:t>
      </w:r>
    </w:p>
    <w:p w14:paraId="10FD9326" w14:textId="77777777" w:rsidR="00237871" w:rsidRDefault="00237871" w:rsidP="00224A6D">
      <w:pPr>
        <w:jc w:val="both"/>
        <w:rPr>
          <w:rFonts w:ascii="Times New Roman" w:hAnsi="Times New Roman" w:cs="Times New Roman"/>
          <w:b/>
          <w:sz w:val="24"/>
          <w:szCs w:val="24"/>
        </w:rPr>
      </w:pPr>
    </w:p>
    <w:p w14:paraId="210CD095" w14:textId="6CC5D1AA" w:rsidR="00F46E79" w:rsidRPr="00065D23" w:rsidRDefault="00F46E79" w:rsidP="00224A6D">
      <w:pPr>
        <w:jc w:val="both"/>
        <w:rPr>
          <w:rFonts w:ascii="Times New Roman" w:hAnsi="Times New Roman" w:cs="Times New Roman"/>
          <w:b/>
          <w:sz w:val="24"/>
          <w:szCs w:val="24"/>
        </w:rPr>
      </w:pPr>
      <w:r w:rsidRPr="00065D23">
        <w:rPr>
          <w:rFonts w:ascii="Times New Roman" w:hAnsi="Times New Roman" w:cs="Times New Roman"/>
          <w:b/>
          <w:sz w:val="24"/>
          <w:szCs w:val="24"/>
        </w:rPr>
        <w:t>§</w:t>
      </w:r>
      <w:r w:rsidR="006075D7" w:rsidRPr="00065D23">
        <w:rPr>
          <w:rFonts w:ascii="Times New Roman" w:hAnsi="Times New Roman" w:cs="Times New Roman"/>
          <w:b/>
          <w:sz w:val="24"/>
          <w:szCs w:val="24"/>
        </w:rPr>
        <w:t xml:space="preserve"> </w:t>
      </w:r>
      <w:r w:rsidR="002C0C23" w:rsidRPr="00065D23">
        <w:rPr>
          <w:rFonts w:ascii="Times New Roman" w:hAnsi="Times New Roman" w:cs="Times New Roman"/>
          <w:b/>
          <w:sz w:val="24"/>
          <w:szCs w:val="24"/>
        </w:rPr>
        <w:t>7</w:t>
      </w:r>
      <w:r w:rsidRPr="00065D23">
        <w:rPr>
          <w:rFonts w:ascii="Times New Roman" w:hAnsi="Times New Roman" w:cs="Times New Roman"/>
          <w:b/>
          <w:sz w:val="24"/>
          <w:szCs w:val="24"/>
        </w:rPr>
        <w:t xml:space="preserve">. Krediidiasutuste seaduse </w:t>
      </w:r>
      <w:r w:rsidR="00970C31" w:rsidRPr="00065D23">
        <w:rPr>
          <w:rFonts w:ascii="Times New Roman" w:hAnsi="Times New Roman" w:cs="Times New Roman"/>
          <w:b/>
          <w:sz w:val="24"/>
          <w:szCs w:val="24"/>
        </w:rPr>
        <w:t>muutmine</w:t>
      </w:r>
    </w:p>
    <w:p w14:paraId="5CCBAE13" w14:textId="5B9529B2" w:rsidR="00071167" w:rsidRPr="00065D23" w:rsidRDefault="00071167" w:rsidP="00224A6D">
      <w:pPr>
        <w:jc w:val="both"/>
        <w:rPr>
          <w:rFonts w:ascii="Times New Roman" w:hAnsi="Times New Roman" w:cs="Times New Roman"/>
          <w:b/>
          <w:sz w:val="24"/>
          <w:szCs w:val="24"/>
        </w:rPr>
      </w:pPr>
    </w:p>
    <w:p w14:paraId="16D8A54D" w14:textId="4694C244" w:rsidR="007B36E0" w:rsidRPr="00065D23" w:rsidRDefault="0034327C" w:rsidP="00224A6D">
      <w:pPr>
        <w:jc w:val="both"/>
        <w:rPr>
          <w:rFonts w:ascii="Times New Roman" w:hAnsi="Times New Roman" w:cs="Times New Roman"/>
          <w:bCs/>
          <w:sz w:val="24"/>
          <w:szCs w:val="24"/>
        </w:rPr>
      </w:pPr>
      <w:r w:rsidRPr="00065D23">
        <w:rPr>
          <w:rFonts w:ascii="Times New Roman" w:hAnsi="Times New Roman" w:cs="Times New Roman"/>
          <w:bCs/>
          <w:sz w:val="24"/>
          <w:szCs w:val="24"/>
        </w:rPr>
        <w:t>Krediidiasutuste seaduses tehakse järgmised muudatused:</w:t>
      </w:r>
    </w:p>
    <w:p w14:paraId="53ED94CD" w14:textId="1B2B2F1C" w:rsidR="00196A74" w:rsidRPr="00065D23" w:rsidRDefault="00196A74" w:rsidP="00224A6D">
      <w:pPr>
        <w:jc w:val="both"/>
        <w:rPr>
          <w:rFonts w:ascii="Times New Roman" w:hAnsi="Times New Roman" w:cs="Times New Roman"/>
          <w:bCs/>
          <w:sz w:val="24"/>
          <w:szCs w:val="24"/>
        </w:rPr>
      </w:pPr>
    </w:p>
    <w:p w14:paraId="4A8A5A77" w14:textId="3991D104" w:rsidR="00CA45BC" w:rsidRPr="00065D23" w:rsidRDefault="00751241" w:rsidP="00224A6D">
      <w:pPr>
        <w:jc w:val="both"/>
        <w:rPr>
          <w:rFonts w:ascii="Times New Roman" w:hAnsi="Times New Roman" w:cs="Times New Roman"/>
          <w:bCs/>
          <w:sz w:val="24"/>
          <w:szCs w:val="24"/>
        </w:rPr>
      </w:pPr>
      <w:r w:rsidRPr="00065D23">
        <w:rPr>
          <w:rFonts w:ascii="Times New Roman" w:hAnsi="Times New Roman" w:cs="Times New Roman"/>
          <w:b/>
          <w:sz w:val="24"/>
          <w:szCs w:val="24"/>
        </w:rPr>
        <w:t>1)</w:t>
      </w:r>
      <w:r w:rsidR="00CA45BC" w:rsidRPr="00065D23">
        <w:rPr>
          <w:rFonts w:ascii="Times New Roman" w:hAnsi="Times New Roman" w:cs="Times New Roman"/>
          <w:b/>
          <w:sz w:val="24"/>
          <w:szCs w:val="24"/>
        </w:rPr>
        <w:t xml:space="preserve"> </w:t>
      </w:r>
      <w:r w:rsidR="00CA45BC" w:rsidRPr="00065D23">
        <w:rPr>
          <w:rFonts w:ascii="Times New Roman" w:hAnsi="Times New Roman" w:cs="Times New Roman"/>
          <w:bCs/>
          <w:sz w:val="24"/>
          <w:szCs w:val="24"/>
        </w:rPr>
        <w:t>paragrahvi 20</w:t>
      </w:r>
      <w:r w:rsidR="00CA45BC" w:rsidRPr="00065D23">
        <w:rPr>
          <w:rFonts w:ascii="Times New Roman" w:hAnsi="Times New Roman" w:cs="Times New Roman"/>
          <w:bCs/>
          <w:sz w:val="24"/>
          <w:szCs w:val="24"/>
          <w:vertAlign w:val="superscript"/>
        </w:rPr>
        <w:t>6</w:t>
      </w:r>
      <w:r w:rsidR="00CA45BC" w:rsidRPr="00065D23">
        <w:rPr>
          <w:rFonts w:ascii="Times New Roman" w:hAnsi="Times New Roman" w:cs="Times New Roman"/>
          <w:bCs/>
          <w:sz w:val="24"/>
          <w:szCs w:val="24"/>
        </w:rPr>
        <w:t xml:space="preserve"> lõike 3 teises lauses asendatakse tekstiosa „üksnes filiaali kaudu“ tekstiosaga „üksnes Eesti äriregistrisse kantud filiaali kaudu“;</w:t>
      </w:r>
    </w:p>
    <w:p w14:paraId="34F0C05A" w14:textId="77777777" w:rsidR="00CA45BC" w:rsidRPr="00065D23" w:rsidRDefault="00CA45BC" w:rsidP="00224A6D">
      <w:pPr>
        <w:jc w:val="both"/>
        <w:rPr>
          <w:rFonts w:ascii="Times New Roman" w:hAnsi="Times New Roman" w:cs="Times New Roman"/>
          <w:b/>
          <w:sz w:val="24"/>
          <w:szCs w:val="24"/>
        </w:rPr>
      </w:pPr>
    </w:p>
    <w:p w14:paraId="62BB0C34" w14:textId="11711B6F" w:rsidR="00751241" w:rsidRPr="00065D23" w:rsidRDefault="00CA45BC" w:rsidP="00224A6D">
      <w:pPr>
        <w:jc w:val="both"/>
        <w:rPr>
          <w:rFonts w:ascii="Times New Roman" w:hAnsi="Times New Roman" w:cs="Times New Roman"/>
          <w:bCs/>
          <w:sz w:val="24"/>
          <w:szCs w:val="24"/>
        </w:rPr>
      </w:pPr>
      <w:r w:rsidRPr="00065D23">
        <w:rPr>
          <w:rFonts w:ascii="Times New Roman" w:hAnsi="Times New Roman" w:cs="Times New Roman"/>
          <w:b/>
          <w:sz w:val="24"/>
          <w:szCs w:val="24"/>
        </w:rPr>
        <w:t xml:space="preserve">2) </w:t>
      </w:r>
      <w:r w:rsidR="00751241" w:rsidRPr="00065D23">
        <w:rPr>
          <w:rFonts w:ascii="Times New Roman" w:hAnsi="Times New Roman" w:cs="Times New Roman"/>
          <w:bCs/>
          <w:sz w:val="24"/>
          <w:szCs w:val="24"/>
        </w:rPr>
        <w:t>paragrahvi 21 lõike 2 punkt 5 muudetakse ja sõnastatakse järgmiselt:</w:t>
      </w:r>
    </w:p>
    <w:p w14:paraId="26429960" w14:textId="195EE59A" w:rsidR="00751241" w:rsidRPr="00065D23" w:rsidRDefault="00751241" w:rsidP="00224A6D">
      <w:pPr>
        <w:jc w:val="both"/>
        <w:rPr>
          <w:rFonts w:ascii="Times New Roman" w:hAnsi="Times New Roman" w:cs="Times New Roman"/>
          <w:sz w:val="24"/>
          <w:szCs w:val="24"/>
          <w:shd w:val="clear" w:color="auto" w:fill="FFFFFF"/>
        </w:rPr>
      </w:pPr>
      <w:r w:rsidRPr="00065D23">
        <w:rPr>
          <w:rFonts w:ascii="Times New Roman" w:hAnsi="Times New Roman" w:cs="Times New Roman"/>
          <w:bCs/>
          <w:sz w:val="24"/>
          <w:szCs w:val="24"/>
        </w:rPr>
        <w:t xml:space="preserve">„5) </w:t>
      </w:r>
      <w:r w:rsidRPr="00065D23">
        <w:rPr>
          <w:rFonts w:ascii="Times New Roman" w:hAnsi="Times New Roman" w:cs="Times New Roman"/>
          <w:sz w:val="24"/>
          <w:szCs w:val="24"/>
          <w:shd w:val="clear" w:color="auto" w:fill="FFFFFF"/>
        </w:rPr>
        <w:t xml:space="preserve">äriseadustiku § 386 lõike 2 punktides 1, 3 ja 5 </w:t>
      </w:r>
      <w:del w:id="121" w:author="Iivika Sale" w:date="2024-03-28T14:54:00Z">
        <w:r w:rsidRPr="00065D23" w:rsidDel="00E44D9A">
          <w:rPr>
            <w:rFonts w:ascii="Times New Roman" w:hAnsi="Times New Roman" w:cs="Times New Roman"/>
            <w:sz w:val="24"/>
            <w:szCs w:val="24"/>
            <w:shd w:val="clear" w:color="auto" w:fill="FFFFFF"/>
          </w:rPr>
          <w:delText>ette</w:delText>
        </w:r>
        <w:r w:rsidR="004D7722" w:rsidDel="00E44D9A">
          <w:rPr>
            <w:rFonts w:ascii="Times New Roman" w:hAnsi="Times New Roman" w:cs="Times New Roman"/>
            <w:sz w:val="24"/>
            <w:szCs w:val="24"/>
            <w:shd w:val="clear" w:color="auto" w:fill="FFFFFF"/>
          </w:rPr>
          <w:delText xml:space="preserve"> </w:delText>
        </w:r>
        <w:r w:rsidRPr="00065D23" w:rsidDel="00E44D9A">
          <w:rPr>
            <w:rFonts w:ascii="Times New Roman" w:hAnsi="Times New Roman" w:cs="Times New Roman"/>
            <w:sz w:val="24"/>
            <w:szCs w:val="24"/>
            <w:shd w:val="clear" w:color="auto" w:fill="FFFFFF"/>
          </w:rPr>
          <w:delText>nähtud</w:delText>
        </w:r>
      </w:del>
      <w:ins w:id="122" w:author="Iivika Sale" w:date="2024-03-28T14:54:00Z">
        <w:r w:rsidR="00E44D9A">
          <w:rPr>
            <w:rFonts w:ascii="Times New Roman" w:hAnsi="Times New Roman" w:cs="Times New Roman"/>
            <w:sz w:val="24"/>
            <w:szCs w:val="24"/>
            <w:shd w:val="clear" w:color="auto" w:fill="FFFFFF"/>
          </w:rPr>
          <w:t>nimetatud</w:t>
        </w:r>
      </w:ins>
      <w:r w:rsidR="00484533">
        <w:rPr>
          <w:rFonts w:ascii="Times New Roman" w:hAnsi="Times New Roman" w:cs="Times New Roman"/>
          <w:sz w:val="24"/>
          <w:szCs w:val="24"/>
          <w:shd w:val="clear" w:color="auto" w:fill="FFFFFF"/>
        </w:rPr>
        <w:t xml:space="preserve"> </w:t>
      </w:r>
      <w:r w:rsidR="00484533" w:rsidRPr="002878EC">
        <w:rPr>
          <w:rFonts w:ascii="Times New Roman" w:hAnsi="Times New Roman" w:cs="Times New Roman"/>
          <w:sz w:val="24"/>
          <w:szCs w:val="24"/>
          <w:shd w:val="clear" w:color="auto" w:fill="FFFFFF"/>
        </w:rPr>
        <w:t>andmed ja</w:t>
      </w:r>
      <w:r w:rsidRPr="00065D23">
        <w:rPr>
          <w:rFonts w:ascii="Times New Roman" w:hAnsi="Times New Roman" w:cs="Times New Roman"/>
          <w:sz w:val="24"/>
          <w:szCs w:val="24"/>
          <w:shd w:val="clear" w:color="auto" w:fill="FFFFFF"/>
        </w:rPr>
        <w:t xml:space="preserve"> dokumendid;“;</w:t>
      </w:r>
    </w:p>
    <w:p w14:paraId="613DC11F" w14:textId="0567AA3F" w:rsidR="00B96A65" w:rsidRPr="00065D23" w:rsidRDefault="00B96A65" w:rsidP="00224A6D">
      <w:pPr>
        <w:jc w:val="both"/>
        <w:rPr>
          <w:rFonts w:ascii="Times New Roman" w:hAnsi="Times New Roman" w:cs="Times New Roman"/>
          <w:sz w:val="24"/>
          <w:szCs w:val="24"/>
          <w:shd w:val="clear" w:color="auto" w:fill="FFFFFF"/>
        </w:rPr>
      </w:pPr>
    </w:p>
    <w:p w14:paraId="6EE52E8D" w14:textId="37F30F6E" w:rsidR="00B96A65" w:rsidRPr="00065D23" w:rsidRDefault="00CA45BC" w:rsidP="00224A6D">
      <w:pPr>
        <w:jc w:val="both"/>
        <w:rPr>
          <w:rFonts w:ascii="Times New Roman" w:hAnsi="Times New Roman" w:cs="Times New Roman"/>
          <w:sz w:val="24"/>
          <w:szCs w:val="24"/>
          <w:shd w:val="clear" w:color="auto" w:fill="FFFFFF"/>
        </w:rPr>
      </w:pPr>
      <w:r w:rsidRPr="00065D23">
        <w:rPr>
          <w:rFonts w:ascii="Times New Roman" w:hAnsi="Times New Roman" w:cs="Times New Roman"/>
          <w:b/>
          <w:bCs/>
          <w:sz w:val="24"/>
          <w:szCs w:val="24"/>
          <w:shd w:val="clear" w:color="auto" w:fill="FFFFFF"/>
        </w:rPr>
        <w:t>3</w:t>
      </w:r>
      <w:r w:rsidR="00B96A65" w:rsidRPr="00065D23">
        <w:rPr>
          <w:rFonts w:ascii="Times New Roman" w:hAnsi="Times New Roman" w:cs="Times New Roman"/>
          <w:b/>
          <w:bCs/>
          <w:sz w:val="24"/>
          <w:szCs w:val="24"/>
          <w:shd w:val="clear" w:color="auto" w:fill="FFFFFF"/>
        </w:rPr>
        <w:t>)</w:t>
      </w:r>
      <w:r w:rsidR="00B96A65" w:rsidRPr="00065D23">
        <w:rPr>
          <w:rFonts w:ascii="Times New Roman" w:hAnsi="Times New Roman" w:cs="Times New Roman"/>
          <w:sz w:val="24"/>
          <w:szCs w:val="24"/>
          <w:shd w:val="clear" w:color="auto" w:fill="FFFFFF"/>
        </w:rPr>
        <w:t xml:space="preserve"> paragrahvi 21 lõiget 2 täiendatakse punktiga </w:t>
      </w:r>
      <w:r w:rsidR="00B63ADF" w:rsidRPr="00065D23">
        <w:rPr>
          <w:rFonts w:ascii="Times New Roman" w:hAnsi="Times New Roman" w:cs="Times New Roman"/>
          <w:sz w:val="24"/>
          <w:szCs w:val="24"/>
          <w:shd w:val="clear" w:color="auto" w:fill="FFFFFF"/>
        </w:rPr>
        <w:t xml:space="preserve">6 </w:t>
      </w:r>
      <w:r w:rsidR="00B96A65" w:rsidRPr="00065D23">
        <w:rPr>
          <w:rFonts w:ascii="Times New Roman" w:hAnsi="Times New Roman" w:cs="Times New Roman"/>
          <w:sz w:val="24"/>
          <w:szCs w:val="24"/>
          <w:shd w:val="clear" w:color="auto" w:fill="FFFFFF"/>
        </w:rPr>
        <w:t>järgmises sõnastuses:</w:t>
      </w:r>
    </w:p>
    <w:p w14:paraId="6937C6DD" w14:textId="121FAEF3" w:rsidR="00B96A65" w:rsidRPr="00065D23" w:rsidRDefault="00B96A65" w:rsidP="00224A6D">
      <w:pPr>
        <w:jc w:val="both"/>
        <w:rPr>
          <w:rFonts w:ascii="Times New Roman" w:hAnsi="Times New Roman" w:cs="Times New Roman"/>
          <w:sz w:val="24"/>
          <w:szCs w:val="24"/>
        </w:rPr>
      </w:pPr>
      <w:r w:rsidRPr="00065D23">
        <w:rPr>
          <w:rFonts w:ascii="Times New Roman" w:hAnsi="Times New Roman" w:cs="Times New Roman"/>
          <w:sz w:val="24"/>
          <w:szCs w:val="24"/>
          <w:shd w:val="clear" w:color="auto" w:fill="FFFFFF"/>
        </w:rPr>
        <w:t>„</w:t>
      </w:r>
      <w:r w:rsidR="00B63ADF" w:rsidRPr="00065D23">
        <w:rPr>
          <w:rFonts w:ascii="Times New Roman" w:hAnsi="Times New Roman" w:cs="Times New Roman"/>
          <w:sz w:val="24"/>
          <w:szCs w:val="24"/>
          <w:shd w:val="clear" w:color="auto" w:fill="FFFFFF"/>
        </w:rPr>
        <w:t>6</w:t>
      </w:r>
      <w:r w:rsidRPr="00065D23">
        <w:rPr>
          <w:rFonts w:ascii="Times New Roman" w:hAnsi="Times New Roman" w:cs="Times New Roman"/>
          <w:sz w:val="24"/>
          <w:szCs w:val="24"/>
          <w:shd w:val="clear" w:color="auto" w:fill="FFFFFF"/>
        </w:rPr>
        <w:t>) äriühingu põhikirja või ühingulepingu asukoha</w:t>
      </w:r>
      <w:r w:rsidR="00332234" w:rsidRPr="002878EC">
        <w:rPr>
          <w:rFonts w:ascii="Times New Roman" w:hAnsi="Times New Roman" w:cs="Times New Roman"/>
          <w:sz w:val="24"/>
          <w:szCs w:val="24"/>
          <w:shd w:val="clear" w:color="auto" w:fill="FFFFFF"/>
        </w:rPr>
        <w:t>riigi</w:t>
      </w:r>
      <w:r w:rsidRPr="00065D23">
        <w:rPr>
          <w:rFonts w:ascii="Times New Roman" w:hAnsi="Times New Roman" w:cs="Times New Roman"/>
          <w:sz w:val="24"/>
          <w:szCs w:val="24"/>
          <w:shd w:val="clear" w:color="auto" w:fill="FFFFFF"/>
        </w:rPr>
        <w:t xml:space="preserve"> seaduste kohaselt tõestatud ärakiri, kui põhikirja või ühingulepingu registrile esitamine on </w:t>
      </w:r>
      <w:ins w:id="123" w:author="Aili Sandre" w:date="2024-03-15T15:27:00Z">
        <w:r w:rsidR="00C208D6">
          <w:rPr>
            <w:rFonts w:ascii="Times New Roman" w:hAnsi="Times New Roman" w:cs="Times New Roman"/>
            <w:sz w:val="24"/>
            <w:szCs w:val="24"/>
            <w:shd w:val="clear" w:color="auto" w:fill="FFFFFF"/>
          </w:rPr>
          <w:t>kohustuslik</w:t>
        </w:r>
      </w:ins>
      <w:del w:id="124" w:author="Aili Sandre" w:date="2024-03-15T15:27:00Z">
        <w:r w:rsidRPr="00065D23" w:rsidDel="00C208D6">
          <w:rPr>
            <w:rFonts w:ascii="Times New Roman" w:hAnsi="Times New Roman" w:cs="Times New Roman"/>
            <w:sz w:val="24"/>
            <w:szCs w:val="24"/>
            <w:shd w:val="clear" w:color="auto" w:fill="FFFFFF"/>
          </w:rPr>
          <w:delText>nõutav</w:delText>
        </w:r>
      </w:del>
      <w:r w:rsidRPr="00065D23">
        <w:rPr>
          <w:rFonts w:ascii="Times New Roman" w:hAnsi="Times New Roman" w:cs="Times New Roman"/>
          <w:sz w:val="24"/>
          <w:szCs w:val="24"/>
          <w:shd w:val="clear" w:color="auto" w:fill="FFFFFF"/>
        </w:rPr>
        <w:t xml:space="preserve"> ka ühingu asukoha</w:t>
      </w:r>
      <w:r w:rsidR="00332234" w:rsidRPr="002878EC">
        <w:rPr>
          <w:rFonts w:ascii="Times New Roman" w:hAnsi="Times New Roman" w:cs="Times New Roman"/>
          <w:sz w:val="24"/>
          <w:szCs w:val="24"/>
          <w:shd w:val="clear" w:color="auto" w:fill="FFFFFF"/>
        </w:rPr>
        <w:t>riigis</w:t>
      </w:r>
      <w:r w:rsidRPr="002878EC">
        <w:rPr>
          <w:rFonts w:ascii="Times New Roman" w:hAnsi="Times New Roman" w:cs="Times New Roman"/>
          <w:sz w:val="24"/>
          <w:szCs w:val="24"/>
          <w:shd w:val="clear" w:color="auto" w:fill="FFFFFF"/>
        </w:rPr>
        <w:t>;“;</w:t>
      </w:r>
    </w:p>
    <w:p w14:paraId="55D876B1" w14:textId="77777777" w:rsidR="00751241" w:rsidRPr="00065D23" w:rsidRDefault="00751241" w:rsidP="00224A6D">
      <w:pPr>
        <w:jc w:val="both"/>
        <w:rPr>
          <w:rFonts w:ascii="Times New Roman" w:hAnsi="Times New Roman" w:cs="Times New Roman"/>
          <w:b/>
          <w:sz w:val="24"/>
          <w:szCs w:val="24"/>
        </w:rPr>
      </w:pPr>
    </w:p>
    <w:p w14:paraId="6A82D333" w14:textId="5F68EC39" w:rsidR="00FF791B" w:rsidRPr="00065D23" w:rsidRDefault="00CA45BC" w:rsidP="00224A6D">
      <w:pPr>
        <w:jc w:val="both"/>
        <w:rPr>
          <w:rFonts w:ascii="Times New Roman" w:hAnsi="Times New Roman" w:cs="Times New Roman"/>
          <w:bCs/>
          <w:sz w:val="24"/>
          <w:szCs w:val="24"/>
        </w:rPr>
      </w:pPr>
      <w:r w:rsidRPr="00065D23">
        <w:rPr>
          <w:rFonts w:ascii="Times New Roman" w:hAnsi="Times New Roman" w:cs="Times New Roman"/>
          <w:b/>
          <w:sz w:val="24"/>
          <w:szCs w:val="24"/>
        </w:rPr>
        <w:t>4</w:t>
      </w:r>
      <w:r w:rsidR="008B78E7" w:rsidRPr="00065D23">
        <w:rPr>
          <w:rFonts w:ascii="Times New Roman" w:hAnsi="Times New Roman" w:cs="Times New Roman"/>
          <w:b/>
          <w:sz w:val="24"/>
          <w:szCs w:val="24"/>
        </w:rPr>
        <w:t>)</w:t>
      </w:r>
      <w:r w:rsidR="00FF791B" w:rsidRPr="00065D23">
        <w:rPr>
          <w:rFonts w:ascii="Times New Roman" w:hAnsi="Times New Roman" w:cs="Times New Roman"/>
          <w:b/>
          <w:sz w:val="24"/>
          <w:szCs w:val="24"/>
        </w:rPr>
        <w:t xml:space="preserve"> </w:t>
      </w:r>
      <w:r w:rsidR="00FF791B" w:rsidRPr="00065D23">
        <w:rPr>
          <w:rFonts w:ascii="Times New Roman" w:hAnsi="Times New Roman" w:cs="Times New Roman"/>
          <w:bCs/>
          <w:sz w:val="24"/>
          <w:szCs w:val="24"/>
        </w:rPr>
        <w:t xml:space="preserve">seadust täiendatakse </w:t>
      </w:r>
      <w:r w:rsidR="00941E76">
        <w:rPr>
          <w:rFonts w:ascii="Times New Roman" w:hAnsi="Times New Roman" w:cs="Times New Roman"/>
          <w:bCs/>
          <w:sz w:val="24"/>
          <w:szCs w:val="24"/>
        </w:rPr>
        <w:t>§-</w:t>
      </w:r>
      <w:r w:rsidR="00FF791B" w:rsidRPr="00065D23">
        <w:rPr>
          <w:rFonts w:ascii="Times New Roman" w:hAnsi="Times New Roman" w:cs="Times New Roman"/>
          <w:bCs/>
          <w:sz w:val="24"/>
          <w:szCs w:val="24"/>
        </w:rPr>
        <w:t>ga 82</w:t>
      </w:r>
      <w:r w:rsidR="00FF791B" w:rsidRPr="00065D23">
        <w:rPr>
          <w:rFonts w:ascii="Times New Roman" w:hAnsi="Times New Roman" w:cs="Times New Roman"/>
          <w:bCs/>
          <w:sz w:val="24"/>
          <w:szCs w:val="24"/>
          <w:vertAlign w:val="superscript"/>
        </w:rPr>
        <w:t>4</w:t>
      </w:r>
      <w:r w:rsidR="00FF791B" w:rsidRPr="00065D23">
        <w:rPr>
          <w:rFonts w:ascii="Times New Roman" w:hAnsi="Times New Roman" w:cs="Times New Roman"/>
          <w:bCs/>
          <w:sz w:val="24"/>
          <w:szCs w:val="24"/>
        </w:rPr>
        <w:t xml:space="preserve"> järgmises sõnastuses:</w:t>
      </w:r>
    </w:p>
    <w:p w14:paraId="2140877E" w14:textId="5B32D843" w:rsidR="00FF791B" w:rsidRPr="00065D23" w:rsidRDefault="00FF791B" w:rsidP="00224A6D">
      <w:pPr>
        <w:jc w:val="both"/>
        <w:rPr>
          <w:rFonts w:ascii="Times New Roman" w:hAnsi="Times New Roman" w:cs="Times New Roman"/>
          <w:b/>
          <w:sz w:val="24"/>
          <w:szCs w:val="24"/>
        </w:rPr>
      </w:pPr>
      <w:r w:rsidRPr="00065D23">
        <w:rPr>
          <w:rFonts w:ascii="Times New Roman" w:hAnsi="Times New Roman" w:cs="Times New Roman"/>
          <w:bCs/>
          <w:sz w:val="24"/>
          <w:szCs w:val="24"/>
        </w:rPr>
        <w:t>„</w:t>
      </w:r>
      <w:r w:rsidRPr="00065D23">
        <w:rPr>
          <w:rFonts w:ascii="Times New Roman" w:hAnsi="Times New Roman" w:cs="Times New Roman"/>
          <w:b/>
          <w:sz w:val="24"/>
          <w:szCs w:val="24"/>
        </w:rPr>
        <w:t>§ 82</w:t>
      </w:r>
      <w:r w:rsidRPr="00065D23">
        <w:rPr>
          <w:rFonts w:ascii="Times New Roman" w:hAnsi="Times New Roman" w:cs="Times New Roman"/>
          <w:b/>
          <w:sz w:val="24"/>
          <w:szCs w:val="24"/>
          <w:vertAlign w:val="superscript"/>
        </w:rPr>
        <w:t>4</w:t>
      </w:r>
      <w:r w:rsidRPr="00065D23">
        <w:rPr>
          <w:rFonts w:ascii="Times New Roman" w:hAnsi="Times New Roman" w:cs="Times New Roman"/>
          <w:b/>
          <w:sz w:val="24"/>
          <w:szCs w:val="24"/>
        </w:rPr>
        <w:t xml:space="preserve">. </w:t>
      </w:r>
      <w:r w:rsidR="00F30ABC" w:rsidRPr="00065D23">
        <w:rPr>
          <w:rFonts w:ascii="Times New Roman" w:hAnsi="Times New Roman" w:cs="Times New Roman"/>
          <w:b/>
          <w:sz w:val="24"/>
          <w:szCs w:val="24"/>
        </w:rPr>
        <w:t>Nõuded op</w:t>
      </w:r>
      <w:r w:rsidRPr="00065D23">
        <w:rPr>
          <w:rFonts w:ascii="Times New Roman" w:hAnsi="Times New Roman" w:cs="Times New Roman"/>
          <w:b/>
          <w:sz w:val="24"/>
          <w:szCs w:val="24"/>
        </w:rPr>
        <w:t>eratsiooniriski juhtimise</w:t>
      </w:r>
      <w:r w:rsidR="00F30ABC" w:rsidRPr="00065D23">
        <w:rPr>
          <w:rFonts w:ascii="Times New Roman" w:hAnsi="Times New Roman" w:cs="Times New Roman"/>
          <w:b/>
          <w:sz w:val="24"/>
          <w:szCs w:val="24"/>
        </w:rPr>
        <w:t>le</w:t>
      </w:r>
    </w:p>
    <w:p w14:paraId="0CA12045" w14:textId="77777777" w:rsidR="00FF791B" w:rsidRPr="00065D23" w:rsidRDefault="00FF791B" w:rsidP="00224A6D">
      <w:pPr>
        <w:jc w:val="both"/>
        <w:rPr>
          <w:rFonts w:ascii="Times New Roman" w:hAnsi="Times New Roman" w:cs="Times New Roman"/>
          <w:b/>
          <w:sz w:val="24"/>
          <w:szCs w:val="24"/>
        </w:rPr>
      </w:pPr>
    </w:p>
    <w:p w14:paraId="135D4181" w14:textId="02884E01" w:rsidR="00F63C31" w:rsidRPr="00065D23" w:rsidRDefault="00F63C31"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 xml:space="preserve">(1) </w:t>
      </w:r>
      <w:r w:rsidR="008B78E7" w:rsidRPr="00065D23">
        <w:rPr>
          <w:rFonts w:ascii="Times New Roman" w:hAnsi="Times New Roman" w:cs="Times New Roman"/>
          <w:sz w:val="24"/>
          <w:szCs w:val="24"/>
          <w:shd w:val="clear" w:color="auto" w:fill="FFFFFF"/>
        </w:rPr>
        <w:t xml:space="preserve">Krediidiasutus </w:t>
      </w:r>
      <w:r w:rsidR="009F7419" w:rsidRPr="00065D23">
        <w:rPr>
          <w:rFonts w:ascii="Times New Roman" w:hAnsi="Times New Roman" w:cs="Times New Roman"/>
          <w:sz w:val="24"/>
          <w:szCs w:val="24"/>
          <w:shd w:val="clear" w:color="auto" w:fill="FFFFFF"/>
        </w:rPr>
        <w:t>järgib</w:t>
      </w:r>
      <w:r w:rsidR="008B78E7" w:rsidRPr="00065D23">
        <w:rPr>
          <w:rFonts w:ascii="Times New Roman" w:hAnsi="Times New Roman" w:cs="Times New Roman"/>
          <w:sz w:val="24"/>
          <w:szCs w:val="24"/>
          <w:shd w:val="clear" w:color="auto" w:fill="FFFFFF"/>
        </w:rPr>
        <w:t xml:space="preserve"> </w:t>
      </w:r>
      <w:r w:rsidR="00A016DF" w:rsidRPr="00065D23">
        <w:rPr>
          <w:rFonts w:ascii="Times New Roman" w:hAnsi="Times New Roman" w:cs="Times New Roman"/>
          <w:sz w:val="24"/>
          <w:szCs w:val="24"/>
          <w:shd w:val="clear" w:color="auto" w:fill="FFFFFF"/>
        </w:rPr>
        <w:t>Euroopa Parlamendi ja nõukogu määruses (EL) 2022/2554, mis käsitleb finantssektori digitaalset tegevuskerksust ning millega muudetakse määrusi (EÜ) nr 1060/2009, (EL) nr 648/2012, (EL) nr 600/2014, (EL) nr 909/2014 ja (EL) 2016/1011</w:t>
      </w:r>
      <w:r w:rsidR="00720520" w:rsidRPr="00065D23">
        <w:rPr>
          <w:rFonts w:ascii="Times New Roman" w:hAnsi="Times New Roman" w:cs="Times New Roman"/>
          <w:sz w:val="24"/>
          <w:szCs w:val="24"/>
          <w:shd w:val="clear" w:color="auto" w:fill="FFFFFF"/>
        </w:rPr>
        <w:t xml:space="preserve"> (</w:t>
      </w:r>
      <w:r w:rsidR="00720520" w:rsidRPr="00065D23">
        <w:rPr>
          <w:rFonts w:ascii="Times New Roman" w:hAnsi="Times New Roman" w:cs="Times New Roman"/>
          <w:sz w:val="24"/>
          <w:szCs w:val="24"/>
        </w:rPr>
        <w:t>ELT L 333, 27.12.2022, lk 1</w:t>
      </w:r>
      <w:r w:rsidR="00190CCC" w:rsidRPr="00065D23">
        <w:rPr>
          <w:rFonts w:ascii="Times New Roman" w:hAnsi="Times New Roman" w:cs="Times New Roman"/>
          <w:sz w:val="24"/>
          <w:szCs w:val="24"/>
        </w:rPr>
        <w:t>–</w:t>
      </w:r>
      <w:r w:rsidR="00720520" w:rsidRPr="00065D23">
        <w:rPr>
          <w:rFonts w:ascii="Times New Roman" w:hAnsi="Times New Roman" w:cs="Times New Roman"/>
          <w:sz w:val="24"/>
          <w:szCs w:val="24"/>
        </w:rPr>
        <w:t>79)</w:t>
      </w:r>
      <w:r w:rsidR="000F0C2E" w:rsidRPr="00065D23">
        <w:rPr>
          <w:rFonts w:ascii="Times New Roman" w:hAnsi="Times New Roman" w:cs="Times New Roman"/>
          <w:sz w:val="24"/>
          <w:szCs w:val="24"/>
          <w:shd w:val="clear" w:color="auto" w:fill="FFFFFF"/>
        </w:rPr>
        <w:t xml:space="preserve">, </w:t>
      </w:r>
      <w:r w:rsidR="009F7419" w:rsidRPr="00065D23">
        <w:rPr>
          <w:rFonts w:ascii="Times New Roman" w:hAnsi="Times New Roman" w:cs="Times New Roman"/>
          <w:sz w:val="24"/>
          <w:szCs w:val="24"/>
          <w:shd w:val="clear" w:color="auto" w:fill="FFFFFF"/>
        </w:rPr>
        <w:t>sätestatu</w:t>
      </w:r>
      <w:r w:rsidR="00C62CA7" w:rsidRPr="00065D23">
        <w:rPr>
          <w:rFonts w:ascii="Times New Roman" w:hAnsi="Times New Roman" w:cs="Times New Roman"/>
          <w:sz w:val="24"/>
          <w:szCs w:val="24"/>
          <w:shd w:val="clear" w:color="auto" w:fill="FFFFFF"/>
        </w:rPr>
        <w:t>d</w:t>
      </w:r>
      <w:r w:rsidR="009F7419" w:rsidRPr="00065D23">
        <w:rPr>
          <w:rFonts w:ascii="Times New Roman" w:hAnsi="Times New Roman" w:cs="Times New Roman"/>
          <w:sz w:val="24"/>
          <w:szCs w:val="24"/>
          <w:shd w:val="clear" w:color="auto" w:fill="FFFFFF"/>
        </w:rPr>
        <w:t xml:space="preserve"> nõudeid, </w:t>
      </w:r>
      <w:r w:rsidR="000F0C2E" w:rsidRPr="00065D23">
        <w:rPr>
          <w:rFonts w:ascii="Times New Roman" w:hAnsi="Times New Roman" w:cs="Times New Roman"/>
          <w:sz w:val="24"/>
          <w:szCs w:val="24"/>
          <w:shd w:val="clear" w:color="auto" w:fill="FFFFFF"/>
        </w:rPr>
        <w:t>sealhulgas</w:t>
      </w:r>
      <w:r w:rsidR="0060006B" w:rsidRPr="00065D23">
        <w:rPr>
          <w:rFonts w:ascii="Times New Roman" w:hAnsi="Times New Roman" w:cs="Times New Roman"/>
          <w:sz w:val="24"/>
          <w:szCs w:val="24"/>
          <w:shd w:val="clear" w:color="auto" w:fill="FFFFFF"/>
        </w:rPr>
        <w:t xml:space="preserve"> </w:t>
      </w:r>
      <w:r w:rsidR="00AB1AF5" w:rsidRPr="00065D23">
        <w:rPr>
          <w:rFonts w:ascii="Times New Roman" w:hAnsi="Times New Roman" w:cs="Times New Roman"/>
          <w:sz w:val="24"/>
          <w:szCs w:val="24"/>
          <w:shd w:val="clear" w:color="auto" w:fill="FFFFFF"/>
        </w:rPr>
        <w:t xml:space="preserve">kasutab ja </w:t>
      </w:r>
      <w:r w:rsidR="0060006B" w:rsidRPr="00065D23">
        <w:rPr>
          <w:rFonts w:ascii="Times New Roman" w:hAnsi="Times New Roman" w:cs="Times New Roman"/>
          <w:sz w:val="24"/>
          <w:szCs w:val="24"/>
          <w:shd w:val="clear" w:color="auto" w:fill="FFFFFF"/>
        </w:rPr>
        <w:t>haldab</w:t>
      </w:r>
      <w:r w:rsidR="000F0C2E" w:rsidRPr="00065D23">
        <w:rPr>
          <w:rFonts w:ascii="Times New Roman" w:hAnsi="Times New Roman" w:cs="Times New Roman"/>
          <w:sz w:val="24"/>
          <w:szCs w:val="24"/>
          <w:shd w:val="clear" w:color="auto" w:fill="FFFFFF"/>
        </w:rPr>
        <w:t xml:space="preserve"> võrgu- ja infosüsteem</w:t>
      </w:r>
      <w:r w:rsidR="0060006B" w:rsidRPr="00065D23">
        <w:rPr>
          <w:rFonts w:ascii="Times New Roman" w:hAnsi="Times New Roman" w:cs="Times New Roman"/>
          <w:sz w:val="24"/>
          <w:szCs w:val="24"/>
          <w:shd w:val="clear" w:color="auto" w:fill="FFFFFF"/>
        </w:rPr>
        <w:t xml:space="preserve">e </w:t>
      </w:r>
      <w:r w:rsidR="000F0C2E" w:rsidRPr="00065D23">
        <w:rPr>
          <w:rFonts w:ascii="Times New Roman" w:hAnsi="Times New Roman" w:cs="Times New Roman"/>
          <w:sz w:val="24"/>
          <w:szCs w:val="24"/>
          <w:shd w:val="clear" w:color="auto" w:fill="FFFFFF"/>
        </w:rPr>
        <w:t>määruses sätestatu</w:t>
      </w:r>
      <w:r w:rsidR="007B6D75" w:rsidRPr="00065D23">
        <w:rPr>
          <w:rFonts w:ascii="Times New Roman" w:hAnsi="Times New Roman" w:cs="Times New Roman"/>
          <w:sz w:val="24"/>
          <w:szCs w:val="24"/>
          <w:shd w:val="clear" w:color="auto" w:fill="FFFFFF"/>
        </w:rPr>
        <w:t xml:space="preserve"> kohaselt</w:t>
      </w:r>
      <w:r w:rsidR="000F0C2E" w:rsidRPr="00065D23">
        <w:rPr>
          <w:rFonts w:ascii="Times New Roman" w:hAnsi="Times New Roman" w:cs="Times New Roman"/>
          <w:sz w:val="24"/>
          <w:szCs w:val="24"/>
          <w:shd w:val="clear" w:color="auto" w:fill="FFFFFF"/>
        </w:rPr>
        <w:t>.</w:t>
      </w:r>
    </w:p>
    <w:p w14:paraId="63AE668B" w14:textId="77777777" w:rsidR="00F63C31" w:rsidRPr="00065D23" w:rsidRDefault="00F63C31" w:rsidP="00224A6D">
      <w:pPr>
        <w:jc w:val="both"/>
        <w:rPr>
          <w:rFonts w:ascii="Times New Roman" w:hAnsi="Times New Roman" w:cs="Times New Roman"/>
          <w:sz w:val="24"/>
          <w:szCs w:val="24"/>
          <w:shd w:val="clear" w:color="auto" w:fill="FFFFFF"/>
        </w:rPr>
      </w:pPr>
    </w:p>
    <w:p w14:paraId="4A411CDE" w14:textId="61527601" w:rsidR="004B250C" w:rsidRDefault="00F63C31"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 xml:space="preserve">(2) </w:t>
      </w:r>
      <w:r w:rsidR="00711828" w:rsidRPr="00065D23">
        <w:rPr>
          <w:rFonts w:ascii="Times New Roman" w:hAnsi="Times New Roman" w:cs="Times New Roman"/>
          <w:sz w:val="24"/>
          <w:szCs w:val="24"/>
          <w:shd w:val="clear" w:color="auto" w:fill="FFFFFF"/>
        </w:rPr>
        <w:t>Krediidiasutus</w:t>
      </w:r>
      <w:r w:rsidRPr="00065D23">
        <w:rPr>
          <w:rFonts w:ascii="Times New Roman" w:hAnsi="Times New Roman" w:cs="Times New Roman"/>
          <w:sz w:val="24"/>
          <w:szCs w:val="24"/>
          <w:shd w:val="clear" w:color="auto" w:fill="FFFFFF"/>
        </w:rPr>
        <w:t xml:space="preserve"> töötab </w:t>
      </w:r>
      <w:r w:rsidR="00C67E85" w:rsidRPr="00065D23">
        <w:rPr>
          <w:rFonts w:ascii="Times New Roman" w:hAnsi="Times New Roman" w:cs="Times New Roman"/>
          <w:sz w:val="24"/>
          <w:szCs w:val="24"/>
          <w:shd w:val="clear" w:color="auto" w:fill="FFFFFF"/>
        </w:rPr>
        <w:t>käesoleva seaduse § 82 lõike</w:t>
      </w:r>
      <w:r w:rsidR="006D2197" w:rsidRPr="00065D23">
        <w:rPr>
          <w:rFonts w:ascii="Times New Roman" w:hAnsi="Times New Roman" w:cs="Times New Roman"/>
          <w:sz w:val="24"/>
          <w:szCs w:val="24"/>
          <w:shd w:val="clear" w:color="auto" w:fill="FFFFFF"/>
        </w:rPr>
        <w:t>s</w:t>
      </w:r>
      <w:r w:rsidR="00C67E85" w:rsidRPr="00065D23">
        <w:rPr>
          <w:rFonts w:ascii="Times New Roman" w:hAnsi="Times New Roman" w:cs="Times New Roman"/>
          <w:sz w:val="24"/>
          <w:szCs w:val="24"/>
          <w:shd w:val="clear" w:color="auto" w:fill="FFFFFF"/>
        </w:rPr>
        <w:t xml:space="preserve"> 5 sätestatud talitluspidevuse plaani osana </w:t>
      </w:r>
      <w:r w:rsidRPr="00065D23">
        <w:rPr>
          <w:rFonts w:ascii="Times New Roman" w:hAnsi="Times New Roman" w:cs="Times New Roman"/>
          <w:sz w:val="24"/>
          <w:szCs w:val="24"/>
          <w:shd w:val="clear" w:color="auto" w:fill="FFFFFF"/>
        </w:rPr>
        <w:t xml:space="preserve">välja piisavad info- ja kommunikatsioonitehnoloogia talitluspidevuse põhimõtted ja </w:t>
      </w:r>
      <w:r w:rsidRPr="00065D23">
        <w:rPr>
          <w:rFonts w:ascii="Times New Roman" w:hAnsi="Times New Roman" w:cs="Times New Roman"/>
          <w:sz w:val="24"/>
          <w:szCs w:val="24"/>
          <w:shd w:val="clear" w:color="auto" w:fill="FFFFFF"/>
        </w:rPr>
        <w:lastRenderedPageBreak/>
        <w:t>plaani</w:t>
      </w:r>
      <w:r w:rsidR="006D2197" w:rsidRPr="00065D23">
        <w:rPr>
          <w:rFonts w:ascii="Times New Roman" w:hAnsi="Times New Roman" w:cs="Times New Roman"/>
          <w:sz w:val="24"/>
          <w:szCs w:val="24"/>
          <w:shd w:val="clear" w:color="auto" w:fill="FFFFFF"/>
        </w:rPr>
        <w:t xml:space="preserve"> </w:t>
      </w:r>
      <w:r w:rsidRPr="00065D23">
        <w:rPr>
          <w:rFonts w:ascii="Times New Roman" w:hAnsi="Times New Roman" w:cs="Times New Roman"/>
          <w:sz w:val="24"/>
          <w:szCs w:val="24"/>
          <w:shd w:val="clear" w:color="auto" w:fill="FFFFFF"/>
        </w:rPr>
        <w:t xml:space="preserve">ning info- ja kommunikatsioonitehnoloogia reageerimis- ja taasteplaanid tehnoloogia jaoks, mida krediidiasutus kasutab teabe edastamiseks, </w:t>
      </w:r>
      <w:ins w:id="125" w:author="Aili Sandre" w:date="2024-03-15T15:29:00Z">
        <w:r w:rsidR="00C208D6">
          <w:rPr>
            <w:rFonts w:ascii="Times New Roman" w:hAnsi="Times New Roman" w:cs="Times New Roman"/>
            <w:sz w:val="24"/>
            <w:szCs w:val="24"/>
            <w:shd w:val="clear" w:color="auto" w:fill="FFFFFF"/>
          </w:rPr>
          <w:t xml:space="preserve">et </w:t>
        </w:r>
      </w:ins>
      <w:r w:rsidRPr="00065D23">
        <w:rPr>
          <w:rFonts w:ascii="Times New Roman" w:hAnsi="Times New Roman" w:cs="Times New Roman"/>
          <w:sz w:val="24"/>
          <w:szCs w:val="24"/>
          <w:shd w:val="clear" w:color="auto" w:fill="FFFFFF"/>
        </w:rPr>
        <w:t>taga</w:t>
      </w:r>
      <w:ins w:id="126" w:author="Aili Sandre" w:date="2024-03-15T15:29:00Z">
        <w:r w:rsidR="00C208D6">
          <w:rPr>
            <w:rFonts w:ascii="Times New Roman" w:hAnsi="Times New Roman" w:cs="Times New Roman"/>
            <w:sz w:val="24"/>
            <w:szCs w:val="24"/>
            <w:shd w:val="clear" w:color="auto" w:fill="FFFFFF"/>
          </w:rPr>
          <w:t>da</w:t>
        </w:r>
      </w:ins>
      <w:del w:id="127" w:author="Aili Sandre" w:date="2024-03-15T15:29:00Z">
        <w:r w:rsidRPr="00065D23" w:rsidDel="00C208D6">
          <w:rPr>
            <w:rFonts w:ascii="Times New Roman" w:hAnsi="Times New Roman" w:cs="Times New Roman"/>
            <w:sz w:val="24"/>
            <w:szCs w:val="24"/>
            <w:shd w:val="clear" w:color="auto" w:fill="FFFFFF"/>
          </w:rPr>
          <w:delText>maks</w:delText>
        </w:r>
      </w:del>
      <w:r w:rsidRPr="00065D23">
        <w:rPr>
          <w:rFonts w:ascii="Times New Roman" w:hAnsi="Times New Roman" w:cs="Times New Roman"/>
          <w:sz w:val="24"/>
          <w:szCs w:val="24"/>
          <w:shd w:val="clear" w:color="auto" w:fill="FFFFFF"/>
        </w:rPr>
        <w:t xml:space="preserve"> tegevuse jätkumi</w:t>
      </w:r>
      <w:ins w:id="128" w:author="Aili Sandre" w:date="2024-03-15T15:29:00Z">
        <w:r w:rsidR="00C208D6">
          <w:rPr>
            <w:rFonts w:ascii="Times New Roman" w:hAnsi="Times New Roman" w:cs="Times New Roman"/>
            <w:sz w:val="24"/>
            <w:szCs w:val="24"/>
            <w:shd w:val="clear" w:color="auto" w:fill="FFFFFF"/>
          </w:rPr>
          <w:t>n</w:t>
        </w:r>
      </w:ins>
      <w:del w:id="129" w:author="Aili Sandre" w:date="2024-03-15T15:29:00Z">
        <w:r w:rsidR="00007428" w:rsidDel="00C208D6">
          <w:rPr>
            <w:rFonts w:ascii="Times New Roman" w:hAnsi="Times New Roman" w:cs="Times New Roman"/>
            <w:sz w:val="24"/>
            <w:szCs w:val="24"/>
            <w:shd w:val="clear" w:color="auto" w:fill="FFFFFF"/>
          </w:rPr>
          <w:delText>s</w:delText>
        </w:r>
      </w:del>
      <w:r w:rsidRPr="00065D23">
        <w:rPr>
          <w:rFonts w:ascii="Times New Roman" w:hAnsi="Times New Roman" w:cs="Times New Roman"/>
          <w:sz w:val="24"/>
          <w:szCs w:val="24"/>
          <w:shd w:val="clear" w:color="auto" w:fill="FFFFFF"/>
        </w:rPr>
        <w:t>e tõsiste toimimishäirete korral ning piira</w:t>
      </w:r>
      <w:ins w:id="130" w:author="Aili Sandre" w:date="2024-03-15T15:29:00Z">
        <w:r w:rsidR="00C208D6">
          <w:rPr>
            <w:rFonts w:ascii="Times New Roman" w:hAnsi="Times New Roman" w:cs="Times New Roman"/>
            <w:sz w:val="24"/>
            <w:szCs w:val="24"/>
            <w:shd w:val="clear" w:color="auto" w:fill="FFFFFF"/>
          </w:rPr>
          <w:t>ta</w:t>
        </w:r>
      </w:ins>
      <w:del w:id="131" w:author="Aili Sandre" w:date="2024-03-15T15:29:00Z">
        <w:r w:rsidRPr="00065D23" w:rsidDel="00C208D6">
          <w:rPr>
            <w:rFonts w:ascii="Times New Roman" w:hAnsi="Times New Roman" w:cs="Times New Roman"/>
            <w:sz w:val="24"/>
            <w:szCs w:val="24"/>
            <w:shd w:val="clear" w:color="auto" w:fill="FFFFFF"/>
          </w:rPr>
          <w:delText>maks</w:delText>
        </w:r>
      </w:del>
      <w:r w:rsidRPr="00065D23">
        <w:rPr>
          <w:rFonts w:ascii="Times New Roman" w:hAnsi="Times New Roman" w:cs="Times New Roman"/>
          <w:sz w:val="24"/>
          <w:szCs w:val="24"/>
          <w:shd w:val="clear" w:color="auto" w:fill="FFFFFF"/>
        </w:rPr>
        <w:t xml:space="preserve"> selliste häirete tagajärjel tekkida võivat kahju. Krediidiasutus töötab </w:t>
      </w:r>
      <w:r w:rsidR="00763822">
        <w:rPr>
          <w:rFonts w:ascii="Times New Roman" w:hAnsi="Times New Roman" w:cs="Times New Roman"/>
          <w:sz w:val="24"/>
          <w:szCs w:val="24"/>
          <w:shd w:val="clear" w:color="auto" w:fill="FFFFFF"/>
        </w:rPr>
        <w:t>eelmises lauses</w:t>
      </w:r>
      <w:r w:rsidRPr="00065D23">
        <w:rPr>
          <w:rFonts w:ascii="Times New Roman" w:hAnsi="Times New Roman" w:cs="Times New Roman"/>
          <w:sz w:val="24"/>
          <w:szCs w:val="24"/>
          <w:shd w:val="clear" w:color="auto" w:fill="FFFFFF"/>
        </w:rPr>
        <w:t xml:space="preserve"> nimetatud plaanid välja ning haldab ja testib neid kooskõlas Euroopa Parlamendi ja nõukogu määruse (EL) 2022/2554 artikliga 11.</w:t>
      </w:r>
    </w:p>
    <w:p w14:paraId="41FFA4A9" w14:textId="77777777" w:rsidR="004B250C" w:rsidRDefault="004B250C" w:rsidP="00224A6D">
      <w:pPr>
        <w:jc w:val="both"/>
        <w:rPr>
          <w:rFonts w:ascii="Times New Roman" w:hAnsi="Times New Roman" w:cs="Times New Roman"/>
          <w:sz w:val="24"/>
          <w:szCs w:val="24"/>
          <w:shd w:val="clear" w:color="auto" w:fill="FFFFFF"/>
        </w:rPr>
      </w:pPr>
    </w:p>
    <w:p w14:paraId="7A6C61D2" w14:textId="7ECD54F6" w:rsidR="008B78E7" w:rsidRPr="00065D23" w:rsidRDefault="004B250C" w:rsidP="00224A6D">
      <w:pPr>
        <w:jc w:val="both"/>
        <w:rPr>
          <w:rFonts w:ascii="Times New Roman" w:hAnsi="Times New Roman" w:cs="Times New Roman"/>
          <w:sz w:val="24"/>
          <w:szCs w:val="24"/>
          <w:shd w:val="clear" w:color="auto" w:fill="FFFFFF"/>
        </w:rPr>
      </w:pPr>
      <w:r w:rsidRPr="00096BE6">
        <w:rPr>
          <w:rFonts w:ascii="Times New Roman" w:hAnsi="Times New Roman" w:cs="Times New Roman"/>
          <w:sz w:val="24"/>
          <w:szCs w:val="24"/>
          <w:shd w:val="clear" w:color="auto" w:fill="FFFFFF"/>
        </w:rPr>
        <w:t xml:space="preserve">(3) Krediidiasutusele ei kohaldata </w:t>
      </w:r>
      <w:proofErr w:type="spellStart"/>
      <w:r w:rsidRPr="00096BE6">
        <w:rPr>
          <w:rFonts w:ascii="Times New Roman" w:hAnsi="Times New Roman" w:cs="Times New Roman"/>
          <w:sz w:val="24"/>
          <w:szCs w:val="24"/>
          <w:shd w:val="clear" w:color="auto" w:fill="FFFFFF"/>
        </w:rPr>
        <w:t>küberturvalisuse</w:t>
      </w:r>
      <w:proofErr w:type="spellEnd"/>
      <w:r w:rsidRPr="00096BE6">
        <w:rPr>
          <w:rFonts w:ascii="Times New Roman" w:hAnsi="Times New Roman" w:cs="Times New Roman"/>
          <w:sz w:val="24"/>
          <w:szCs w:val="24"/>
          <w:shd w:val="clear" w:color="auto" w:fill="FFFFFF"/>
        </w:rPr>
        <w:t xml:space="preserve"> seaduse 2. peatükis sätestatud </w:t>
      </w:r>
      <w:proofErr w:type="spellStart"/>
      <w:r w:rsidRPr="00096BE6">
        <w:rPr>
          <w:rFonts w:ascii="Times New Roman" w:hAnsi="Times New Roman" w:cs="Times New Roman"/>
          <w:sz w:val="24"/>
          <w:szCs w:val="24"/>
          <w:shd w:val="clear" w:color="auto" w:fill="FFFFFF"/>
        </w:rPr>
        <w:t>küberturvalisuse</w:t>
      </w:r>
      <w:proofErr w:type="spellEnd"/>
      <w:r w:rsidRPr="00096BE6">
        <w:rPr>
          <w:rFonts w:ascii="Times New Roman" w:hAnsi="Times New Roman" w:cs="Times New Roman"/>
          <w:sz w:val="24"/>
          <w:szCs w:val="24"/>
          <w:shd w:val="clear" w:color="auto" w:fill="FFFFFF"/>
        </w:rPr>
        <w:t xml:space="preserve"> tagamise </w:t>
      </w:r>
      <w:r w:rsidR="00B96473" w:rsidRPr="00096BE6">
        <w:rPr>
          <w:rFonts w:ascii="Times New Roman" w:hAnsi="Times New Roman" w:cs="Times New Roman"/>
          <w:sz w:val="24"/>
          <w:szCs w:val="24"/>
          <w:shd w:val="clear" w:color="auto" w:fill="FFFFFF"/>
        </w:rPr>
        <w:t>nõudeid</w:t>
      </w:r>
      <w:r w:rsidR="00E84242" w:rsidRPr="00096BE6">
        <w:rPr>
          <w:rFonts w:ascii="Times New Roman" w:hAnsi="Times New Roman" w:cs="Times New Roman"/>
          <w:sz w:val="24"/>
          <w:szCs w:val="24"/>
          <w:shd w:val="clear" w:color="auto" w:fill="FFFFFF"/>
        </w:rPr>
        <w:t xml:space="preserve"> ja hädaolukorra seaduse § 41 lõi</w:t>
      </w:r>
      <w:r w:rsidR="002878EC" w:rsidRPr="00096BE6">
        <w:rPr>
          <w:rFonts w:ascii="Times New Roman" w:hAnsi="Times New Roman" w:cs="Times New Roman"/>
          <w:sz w:val="24"/>
          <w:szCs w:val="24"/>
          <w:shd w:val="clear" w:color="auto" w:fill="FFFFFF"/>
        </w:rPr>
        <w:t>get</w:t>
      </w:r>
      <w:r w:rsidR="00E84242" w:rsidRPr="00096BE6">
        <w:rPr>
          <w:rFonts w:ascii="Times New Roman" w:hAnsi="Times New Roman" w:cs="Times New Roman"/>
          <w:sz w:val="24"/>
          <w:szCs w:val="24"/>
          <w:shd w:val="clear" w:color="auto" w:fill="FFFFFF"/>
        </w:rPr>
        <w:t xml:space="preserve"> 1</w:t>
      </w:r>
      <w:r w:rsidRPr="00096BE6">
        <w:rPr>
          <w:rFonts w:ascii="Times New Roman" w:hAnsi="Times New Roman" w:cs="Times New Roman"/>
          <w:sz w:val="24"/>
          <w:szCs w:val="24"/>
          <w:shd w:val="clear" w:color="auto" w:fill="FFFFFF"/>
        </w:rPr>
        <w:t>.</w:t>
      </w:r>
      <w:r w:rsidR="00F63C31" w:rsidRPr="00096BE6">
        <w:rPr>
          <w:rFonts w:ascii="Times New Roman" w:hAnsi="Times New Roman" w:cs="Times New Roman"/>
          <w:sz w:val="24"/>
          <w:szCs w:val="24"/>
          <w:shd w:val="clear" w:color="auto" w:fill="FFFFFF"/>
        </w:rPr>
        <w:t>“;</w:t>
      </w:r>
      <w:del w:id="132" w:author="Aili Sandre" w:date="2024-03-15T15:30:00Z">
        <w:r w:rsidR="00F63C31" w:rsidRPr="00065D23" w:rsidDel="00C208D6">
          <w:rPr>
            <w:rFonts w:ascii="Times New Roman" w:hAnsi="Times New Roman" w:cs="Times New Roman"/>
            <w:sz w:val="24"/>
            <w:szCs w:val="24"/>
            <w:shd w:val="clear" w:color="auto" w:fill="FFFFFF"/>
          </w:rPr>
          <w:delText xml:space="preserve"> </w:delText>
        </w:r>
      </w:del>
    </w:p>
    <w:p w14:paraId="163C8F8E" w14:textId="69C407AC" w:rsidR="008B78E7" w:rsidRPr="00065D23" w:rsidRDefault="008B78E7" w:rsidP="00224A6D">
      <w:pPr>
        <w:jc w:val="both"/>
        <w:rPr>
          <w:rFonts w:ascii="Times New Roman" w:hAnsi="Times New Roman" w:cs="Times New Roman"/>
          <w:sz w:val="24"/>
          <w:szCs w:val="24"/>
          <w:shd w:val="clear" w:color="auto" w:fill="FFFFFF"/>
        </w:rPr>
      </w:pPr>
    </w:p>
    <w:p w14:paraId="44C7DC51" w14:textId="0824F41E" w:rsidR="00261385" w:rsidRPr="00065D23" w:rsidRDefault="00CA45BC" w:rsidP="00224A6D">
      <w:pPr>
        <w:jc w:val="both"/>
        <w:rPr>
          <w:rFonts w:ascii="Times New Roman" w:hAnsi="Times New Roman" w:cs="Times New Roman"/>
          <w:sz w:val="24"/>
          <w:szCs w:val="24"/>
          <w:shd w:val="clear" w:color="auto" w:fill="FFFFFF"/>
        </w:rPr>
      </w:pPr>
      <w:r w:rsidRPr="00065D23">
        <w:rPr>
          <w:rFonts w:ascii="Times New Roman" w:hAnsi="Times New Roman" w:cs="Times New Roman"/>
          <w:b/>
          <w:bCs/>
          <w:sz w:val="24"/>
          <w:szCs w:val="24"/>
          <w:shd w:val="clear" w:color="auto" w:fill="FFFFFF"/>
        </w:rPr>
        <w:t>5</w:t>
      </w:r>
      <w:r w:rsidR="00261385" w:rsidRPr="00065D23">
        <w:rPr>
          <w:rFonts w:ascii="Times New Roman" w:hAnsi="Times New Roman" w:cs="Times New Roman"/>
          <w:b/>
          <w:bCs/>
          <w:sz w:val="24"/>
          <w:szCs w:val="24"/>
          <w:shd w:val="clear" w:color="auto" w:fill="FFFFFF"/>
        </w:rPr>
        <w:t>)</w:t>
      </w:r>
      <w:r w:rsidR="00261385" w:rsidRPr="00065D23">
        <w:rPr>
          <w:rFonts w:ascii="Times New Roman" w:hAnsi="Times New Roman" w:cs="Times New Roman"/>
          <w:sz w:val="24"/>
          <w:szCs w:val="24"/>
          <w:shd w:val="clear" w:color="auto" w:fill="FFFFFF"/>
        </w:rPr>
        <w:t xml:space="preserve"> seadust täiendatakse §-ga 92</w:t>
      </w:r>
      <w:r w:rsidR="00261385" w:rsidRPr="00065D23">
        <w:rPr>
          <w:rFonts w:ascii="Times New Roman" w:hAnsi="Times New Roman" w:cs="Times New Roman"/>
          <w:sz w:val="24"/>
          <w:szCs w:val="24"/>
          <w:shd w:val="clear" w:color="auto" w:fill="FFFFFF"/>
          <w:vertAlign w:val="superscript"/>
        </w:rPr>
        <w:t>3</w:t>
      </w:r>
      <w:r w:rsidR="00261385" w:rsidRPr="00065D23">
        <w:rPr>
          <w:rFonts w:ascii="Times New Roman" w:hAnsi="Times New Roman" w:cs="Times New Roman"/>
          <w:sz w:val="24"/>
          <w:szCs w:val="24"/>
          <w:shd w:val="clear" w:color="auto" w:fill="FFFFFF"/>
        </w:rPr>
        <w:t xml:space="preserve"> järgmises sõnastuses:</w:t>
      </w:r>
    </w:p>
    <w:p w14:paraId="1273B826" w14:textId="538FF3E8" w:rsidR="00261385" w:rsidRPr="00065D23" w:rsidRDefault="00261385" w:rsidP="00224A6D">
      <w:pPr>
        <w:jc w:val="both"/>
        <w:rPr>
          <w:rFonts w:ascii="Times New Roman" w:hAnsi="Times New Roman" w:cs="Times New Roman"/>
          <w:b/>
          <w:bCs/>
          <w:sz w:val="24"/>
          <w:szCs w:val="24"/>
        </w:rPr>
      </w:pPr>
      <w:r w:rsidRPr="00065D23">
        <w:rPr>
          <w:rFonts w:ascii="Times New Roman" w:hAnsi="Times New Roman" w:cs="Times New Roman"/>
          <w:sz w:val="24"/>
          <w:szCs w:val="24"/>
        </w:rPr>
        <w:t>„</w:t>
      </w:r>
      <w:r w:rsidRPr="00065D23">
        <w:rPr>
          <w:rFonts w:ascii="Times New Roman" w:hAnsi="Times New Roman" w:cs="Times New Roman"/>
          <w:b/>
          <w:bCs/>
          <w:sz w:val="24"/>
          <w:szCs w:val="24"/>
        </w:rPr>
        <w:t>§ 92</w:t>
      </w:r>
      <w:r w:rsidRPr="00065D23">
        <w:rPr>
          <w:rFonts w:ascii="Times New Roman" w:hAnsi="Times New Roman" w:cs="Times New Roman"/>
          <w:b/>
          <w:bCs/>
          <w:sz w:val="24"/>
          <w:szCs w:val="24"/>
          <w:vertAlign w:val="superscript"/>
        </w:rPr>
        <w:t>3</w:t>
      </w:r>
      <w:r w:rsidRPr="00065D23">
        <w:rPr>
          <w:rFonts w:ascii="Times New Roman" w:hAnsi="Times New Roman" w:cs="Times New Roman"/>
          <w:b/>
          <w:bCs/>
          <w:sz w:val="24"/>
          <w:szCs w:val="24"/>
        </w:rPr>
        <w:t xml:space="preserve">. </w:t>
      </w:r>
      <w:r w:rsidR="00D42BF9" w:rsidRPr="00065D23">
        <w:rPr>
          <w:rFonts w:ascii="Times New Roman" w:hAnsi="Times New Roman" w:cs="Times New Roman"/>
          <w:b/>
          <w:bCs/>
          <w:sz w:val="24"/>
          <w:szCs w:val="24"/>
        </w:rPr>
        <w:t>Intsiden</w:t>
      </w:r>
      <w:r w:rsidR="00D42BF9">
        <w:rPr>
          <w:rFonts w:ascii="Times New Roman" w:hAnsi="Times New Roman" w:cs="Times New Roman"/>
          <w:b/>
          <w:bCs/>
          <w:sz w:val="24"/>
          <w:szCs w:val="24"/>
        </w:rPr>
        <w:t>dist</w:t>
      </w:r>
      <w:r w:rsidR="00D42BF9" w:rsidRPr="00065D23">
        <w:rPr>
          <w:rFonts w:ascii="Times New Roman" w:hAnsi="Times New Roman" w:cs="Times New Roman"/>
          <w:b/>
          <w:bCs/>
          <w:sz w:val="24"/>
          <w:szCs w:val="24"/>
        </w:rPr>
        <w:t xml:space="preserve"> </w:t>
      </w:r>
      <w:r w:rsidR="00690DD5" w:rsidRPr="00065D23">
        <w:rPr>
          <w:rFonts w:ascii="Times New Roman" w:hAnsi="Times New Roman" w:cs="Times New Roman"/>
          <w:b/>
          <w:bCs/>
          <w:sz w:val="24"/>
          <w:szCs w:val="24"/>
        </w:rPr>
        <w:t xml:space="preserve">ja </w:t>
      </w:r>
      <w:r w:rsidR="00D42BF9" w:rsidRPr="00065D23">
        <w:rPr>
          <w:rFonts w:ascii="Times New Roman" w:hAnsi="Times New Roman" w:cs="Times New Roman"/>
          <w:b/>
          <w:bCs/>
          <w:sz w:val="24"/>
          <w:szCs w:val="24"/>
        </w:rPr>
        <w:t>küberoh</w:t>
      </w:r>
      <w:r w:rsidR="00D42BF9">
        <w:rPr>
          <w:rFonts w:ascii="Times New Roman" w:hAnsi="Times New Roman" w:cs="Times New Roman"/>
          <w:b/>
          <w:bCs/>
          <w:sz w:val="24"/>
          <w:szCs w:val="24"/>
        </w:rPr>
        <w:t>ust</w:t>
      </w:r>
      <w:r w:rsidR="00D42BF9" w:rsidRPr="00065D23">
        <w:rPr>
          <w:rFonts w:ascii="Times New Roman" w:hAnsi="Times New Roman" w:cs="Times New Roman"/>
          <w:b/>
          <w:bCs/>
          <w:sz w:val="24"/>
          <w:szCs w:val="24"/>
        </w:rPr>
        <w:t xml:space="preserve"> </w:t>
      </w:r>
      <w:r w:rsidRPr="00065D23">
        <w:rPr>
          <w:rFonts w:ascii="Times New Roman" w:hAnsi="Times New Roman" w:cs="Times New Roman"/>
          <w:b/>
          <w:bCs/>
          <w:sz w:val="24"/>
          <w:szCs w:val="24"/>
        </w:rPr>
        <w:t>teavitamine</w:t>
      </w:r>
    </w:p>
    <w:p w14:paraId="7C6C35EF" w14:textId="77777777" w:rsidR="00261385" w:rsidRPr="00065D23" w:rsidRDefault="00261385" w:rsidP="00224A6D">
      <w:pPr>
        <w:jc w:val="both"/>
        <w:rPr>
          <w:rFonts w:ascii="Times New Roman" w:hAnsi="Times New Roman" w:cs="Times New Roman"/>
          <w:b/>
          <w:bCs/>
          <w:sz w:val="24"/>
          <w:szCs w:val="24"/>
        </w:rPr>
      </w:pPr>
    </w:p>
    <w:p w14:paraId="02175544" w14:textId="258CDA05" w:rsidR="00231CC7" w:rsidRPr="00065D23" w:rsidRDefault="00231CC7" w:rsidP="00224A6D">
      <w:pPr>
        <w:jc w:val="both"/>
        <w:rPr>
          <w:rFonts w:ascii="Times New Roman" w:hAnsi="Times New Roman" w:cs="Times New Roman"/>
          <w:sz w:val="24"/>
          <w:szCs w:val="24"/>
        </w:rPr>
      </w:pPr>
      <w:r w:rsidRPr="00065D23">
        <w:rPr>
          <w:rFonts w:ascii="Times New Roman" w:hAnsi="Times New Roman" w:cs="Times New Roman"/>
          <w:sz w:val="24"/>
          <w:szCs w:val="24"/>
        </w:rPr>
        <w:t xml:space="preserve">(1) </w:t>
      </w:r>
      <w:r w:rsidR="00261385" w:rsidRPr="00065D23">
        <w:rPr>
          <w:rFonts w:ascii="Times New Roman" w:hAnsi="Times New Roman" w:cs="Times New Roman"/>
          <w:sz w:val="24"/>
          <w:szCs w:val="24"/>
        </w:rPr>
        <w:t>Krediidiasutus teavitab tõsis</w:t>
      </w:r>
      <w:r w:rsidRPr="00065D23">
        <w:rPr>
          <w:rFonts w:ascii="Times New Roman" w:hAnsi="Times New Roman" w:cs="Times New Roman"/>
          <w:sz w:val="24"/>
          <w:szCs w:val="24"/>
        </w:rPr>
        <w:t>est</w:t>
      </w:r>
      <w:r w:rsidR="00261385" w:rsidRPr="00065D23">
        <w:rPr>
          <w:rFonts w:ascii="Times New Roman" w:hAnsi="Times New Roman" w:cs="Times New Roman"/>
          <w:sz w:val="24"/>
          <w:szCs w:val="24"/>
        </w:rPr>
        <w:t xml:space="preserve"> info- ja kommunikatsioonitehnoloogiaga seotud intsiden</w:t>
      </w:r>
      <w:r w:rsidRPr="00065D23">
        <w:rPr>
          <w:rFonts w:ascii="Times New Roman" w:hAnsi="Times New Roman" w:cs="Times New Roman"/>
          <w:sz w:val="24"/>
          <w:szCs w:val="24"/>
        </w:rPr>
        <w:t>dist</w:t>
      </w:r>
      <w:r w:rsidR="00261385" w:rsidRPr="00065D23">
        <w:rPr>
          <w:rFonts w:ascii="Times New Roman" w:hAnsi="Times New Roman" w:cs="Times New Roman"/>
          <w:sz w:val="24"/>
          <w:szCs w:val="24"/>
        </w:rPr>
        <w:t xml:space="preserve"> Finantsinspektsiooni </w:t>
      </w:r>
      <w:r w:rsidR="002700B4" w:rsidRPr="00065D23">
        <w:rPr>
          <w:rFonts w:ascii="Times New Roman" w:hAnsi="Times New Roman" w:cs="Times New Roman"/>
          <w:sz w:val="24"/>
          <w:szCs w:val="24"/>
        </w:rPr>
        <w:t>ning</w:t>
      </w:r>
      <w:r w:rsidR="00261385" w:rsidRPr="00065D23">
        <w:rPr>
          <w:rFonts w:ascii="Times New Roman" w:hAnsi="Times New Roman" w:cs="Times New Roman"/>
          <w:sz w:val="24"/>
          <w:szCs w:val="24"/>
        </w:rPr>
        <w:t xml:space="preserve"> Riigi Infosüsteemi Ametit Euroopa Parlamendi ja nõukogu määruse </w:t>
      </w:r>
      <w:r w:rsidR="00261385" w:rsidRPr="00065D23">
        <w:rPr>
          <w:rFonts w:ascii="Times New Roman" w:hAnsi="Times New Roman" w:cs="Times New Roman"/>
          <w:sz w:val="24"/>
          <w:szCs w:val="24"/>
          <w:shd w:val="clear" w:color="auto" w:fill="FFFFFF"/>
        </w:rPr>
        <w:t xml:space="preserve">(EL) 2022/2554 </w:t>
      </w:r>
      <w:r w:rsidR="00261385" w:rsidRPr="00065D23">
        <w:rPr>
          <w:rFonts w:ascii="Times New Roman" w:hAnsi="Times New Roman" w:cs="Times New Roman"/>
          <w:sz w:val="24"/>
          <w:szCs w:val="24"/>
        </w:rPr>
        <w:t>artiklis 19 sätestatu</w:t>
      </w:r>
      <w:r w:rsidR="007B6D75" w:rsidRPr="00065D23">
        <w:rPr>
          <w:rFonts w:ascii="Times New Roman" w:hAnsi="Times New Roman" w:cs="Times New Roman"/>
          <w:sz w:val="24"/>
          <w:szCs w:val="24"/>
        </w:rPr>
        <w:t xml:space="preserve"> kohaselt</w:t>
      </w:r>
      <w:r w:rsidR="00182F84" w:rsidRPr="002878EC">
        <w:rPr>
          <w:rFonts w:ascii="Times New Roman" w:hAnsi="Times New Roman" w:cs="Times New Roman"/>
          <w:sz w:val="24"/>
          <w:szCs w:val="24"/>
        </w:rPr>
        <w:t>.</w:t>
      </w:r>
    </w:p>
    <w:p w14:paraId="22F5D460" w14:textId="77777777" w:rsidR="00231CC7" w:rsidRPr="00065D23" w:rsidRDefault="00231CC7" w:rsidP="00224A6D">
      <w:pPr>
        <w:jc w:val="both"/>
        <w:rPr>
          <w:rFonts w:ascii="Times New Roman" w:hAnsi="Times New Roman" w:cs="Times New Roman"/>
          <w:sz w:val="24"/>
          <w:szCs w:val="24"/>
        </w:rPr>
      </w:pPr>
    </w:p>
    <w:p w14:paraId="2F6C7C61" w14:textId="70E06BDC" w:rsidR="00690DD5" w:rsidRPr="00065D23" w:rsidRDefault="00231CC7" w:rsidP="00224A6D">
      <w:pPr>
        <w:jc w:val="both"/>
        <w:rPr>
          <w:rFonts w:ascii="Times New Roman" w:hAnsi="Times New Roman" w:cs="Times New Roman"/>
          <w:sz w:val="24"/>
          <w:szCs w:val="24"/>
        </w:rPr>
      </w:pPr>
      <w:r w:rsidRPr="00065D23">
        <w:rPr>
          <w:rFonts w:ascii="Times New Roman" w:hAnsi="Times New Roman" w:cs="Times New Roman"/>
          <w:sz w:val="24"/>
          <w:szCs w:val="24"/>
        </w:rPr>
        <w:t xml:space="preserve">(2) </w:t>
      </w:r>
      <w:r w:rsidR="00261385" w:rsidRPr="00065D23">
        <w:rPr>
          <w:rFonts w:ascii="Times New Roman" w:hAnsi="Times New Roman" w:cs="Times New Roman"/>
          <w:sz w:val="24"/>
          <w:szCs w:val="24"/>
        </w:rPr>
        <w:t xml:space="preserve">Krediidiasutus kasutab </w:t>
      </w:r>
      <w:r w:rsidRPr="00065D23">
        <w:rPr>
          <w:rFonts w:ascii="Times New Roman" w:hAnsi="Times New Roman" w:cs="Times New Roman"/>
          <w:sz w:val="24"/>
          <w:szCs w:val="24"/>
        </w:rPr>
        <w:t xml:space="preserve">käesoleva paragrahvi lõikes 1 sätestatud juhul </w:t>
      </w:r>
      <w:r w:rsidR="00261385" w:rsidRPr="00065D23">
        <w:rPr>
          <w:rFonts w:ascii="Times New Roman" w:hAnsi="Times New Roman" w:cs="Times New Roman"/>
          <w:sz w:val="24"/>
          <w:szCs w:val="24"/>
        </w:rPr>
        <w:t>esialgse teate ja raportite edastamise</w:t>
      </w:r>
      <w:r w:rsidRPr="00065D23">
        <w:rPr>
          <w:rFonts w:ascii="Times New Roman" w:hAnsi="Times New Roman" w:cs="Times New Roman"/>
          <w:sz w:val="24"/>
          <w:szCs w:val="24"/>
        </w:rPr>
        <w:t>l</w:t>
      </w:r>
      <w:r w:rsidR="00261385" w:rsidRPr="00065D23">
        <w:rPr>
          <w:rFonts w:ascii="Times New Roman" w:hAnsi="Times New Roman" w:cs="Times New Roman"/>
          <w:sz w:val="24"/>
          <w:szCs w:val="24"/>
        </w:rPr>
        <w:t xml:space="preserve"> </w:t>
      </w:r>
      <w:r w:rsidR="00190CCC" w:rsidRPr="00065D23">
        <w:rPr>
          <w:rFonts w:ascii="Times New Roman" w:hAnsi="Times New Roman" w:cs="Times New Roman"/>
          <w:sz w:val="24"/>
          <w:szCs w:val="24"/>
        </w:rPr>
        <w:t xml:space="preserve">Euroopa Parlamendi ja nõukogu määruse </w:t>
      </w:r>
      <w:r w:rsidR="00190CCC" w:rsidRPr="00065D23">
        <w:rPr>
          <w:rFonts w:ascii="Times New Roman" w:hAnsi="Times New Roman" w:cs="Times New Roman"/>
          <w:sz w:val="24"/>
          <w:szCs w:val="24"/>
          <w:shd w:val="clear" w:color="auto" w:fill="FFFFFF"/>
        </w:rPr>
        <w:t xml:space="preserve">(EL) 2022/2554 </w:t>
      </w:r>
      <w:r w:rsidR="00261385" w:rsidRPr="00065D23">
        <w:rPr>
          <w:rFonts w:ascii="Times New Roman" w:hAnsi="Times New Roman" w:cs="Times New Roman"/>
          <w:sz w:val="24"/>
          <w:szCs w:val="24"/>
        </w:rPr>
        <w:t>artikli 20 alusel kehtestatud teavitusvorme ja lähtub kehtestatud tähtaegadest, välja arvatud</w:t>
      </w:r>
      <w:r w:rsidR="00941E76">
        <w:rPr>
          <w:rFonts w:ascii="Times New Roman" w:hAnsi="Times New Roman" w:cs="Times New Roman"/>
          <w:sz w:val="24"/>
          <w:szCs w:val="24"/>
        </w:rPr>
        <w:t xml:space="preserve"> juhul</w:t>
      </w:r>
      <w:r w:rsidR="00261385" w:rsidRPr="00065D23">
        <w:rPr>
          <w:rFonts w:ascii="Times New Roman" w:hAnsi="Times New Roman" w:cs="Times New Roman"/>
          <w:sz w:val="24"/>
          <w:szCs w:val="24"/>
        </w:rPr>
        <w:t>, kui tehnilistel põhjustel ei ole võimalik esialgset teadet edastada asjakohast vormi kasutades.</w:t>
      </w:r>
    </w:p>
    <w:p w14:paraId="36BD6458" w14:textId="77777777" w:rsidR="00690DD5" w:rsidRPr="00065D23" w:rsidRDefault="00690DD5" w:rsidP="00224A6D">
      <w:pPr>
        <w:jc w:val="both"/>
        <w:rPr>
          <w:rFonts w:ascii="Times New Roman" w:hAnsi="Times New Roman" w:cs="Times New Roman"/>
          <w:sz w:val="24"/>
          <w:szCs w:val="24"/>
        </w:rPr>
      </w:pPr>
    </w:p>
    <w:p w14:paraId="5E5E1180" w14:textId="7DDD0EF9" w:rsidR="00261385" w:rsidRPr="00065D23" w:rsidRDefault="00690DD5" w:rsidP="00224A6D">
      <w:pPr>
        <w:jc w:val="both"/>
        <w:rPr>
          <w:rFonts w:ascii="Times New Roman" w:hAnsi="Times New Roman" w:cs="Times New Roman"/>
          <w:sz w:val="24"/>
          <w:szCs w:val="24"/>
        </w:rPr>
      </w:pPr>
      <w:r w:rsidRPr="00065D23">
        <w:rPr>
          <w:rFonts w:ascii="Times New Roman" w:hAnsi="Times New Roman" w:cs="Times New Roman"/>
          <w:sz w:val="24"/>
          <w:szCs w:val="24"/>
        </w:rPr>
        <w:t xml:space="preserve">(3) Kui krediidiasutus otsustab Euroopa Parlamendi ja nõukogu määruse </w:t>
      </w:r>
      <w:r w:rsidRPr="00065D23">
        <w:rPr>
          <w:rFonts w:ascii="Times New Roman" w:hAnsi="Times New Roman" w:cs="Times New Roman"/>
          <w:sz w:val="24"/>
          <w:szCs w:val="24"/>
          <w:shd w:val="clear" w:color="auto" w:fill="FFFFFF"/>
        </w:rPr>
        <w:t>(EL) 2022/2554 artikli</w:t>
      </w:r>
      <w:ins w:id="133" w:author="Aili Sandre" w:date="2024-03-15T15:31:00Z">
        <w:r w:rsidR="00C208D6">
          <w:rPr>
            <w:rFonts w:ascii="Times New Roman" w:hAnsi="Times New Roman" w:cs="Times New Roman"/>
            <w:sz w:val="24"/>
            <w:szCs w:val="24"/>
            <w:shd w:val="clear" w:color="auto" w:fill="FFFFFF"/>
          </w:rPr>
          <w:t> </w:t>
        </w:r>
      </w:ins>
      <w:del w:id="134" w:author="Aili Sandre" w:date="2024-03-15T15:31:00Z">
        <w:r w:rsidRPr="00065D23" w:rsidDel="00C208D6">
          <w:rPr>
            <w:rFonts w:ascii="Times New Roman" w:hAnsi="Times New Roman" w:cs="Times New Roman"/>
            <w:sz w:val="24"/>
            <w:szCs w:val="24"/>
            <w:shd w:val="clear" w:color="auto" w:fill="FFFFFF"/>
          </w:rPr>
          <w:delText xml:space="preserve"> </w:delText>
        </w:r>
      </w:del>
      <w:r w:rsidRPr="00065D23">
        <w:rPr>
          <w:rFonts w:ascii="Times New Roman" w:hAnsi="Times New Roman" w:cs="Times New Roman"/>
          <w:sz w:val="24"/>
          <w:szCs w:val="24"/>
          <w:shd w:val="clear" w:color="auto" w:fill="FFFFFF"/>
        </w:rPr>
        <w:t>19 lõike 2 kohaselt teavitada Finantsinspektsiooni olulisest küberohust, edastab ta teavituse ühtlasi Riigi Infosüsteemi Ametile</w:t>
      </w:r>
      <w:r w:rsidRPr="00B25961">
        <w:rPr>
          <w:rFonts w:ascii="Times New Roman" w:hAnsi="Times New Roman" w:cs="Times New Roman"/>
          <w:sz w:val="24"/>
          <w:szCs w:val="24"/>
          <w:shd w:val="clear" w:color="auto" w:fill="FFFFFF"/>
        </w:rPr>
        <w:t>.</w:t>
      </w:r>
      <w:r w:rsidR="00261385" w:rsidRPr="00B25961">
        <w:rPr>
          <w:rFonts w:ascii="Times New Roman" w:hAnsi="Times New Roman" w:cs="Times New Roman"/>
          <w:sz w:val="24"/>
          <w:szCs w:val="24"/>
        </w:rPr>
        <w:t>“;</w:t>
      </w:r>
      <w:del w:id="135" w:author="Aili Sandre" w:date="2024-03-15T15:31:00Z">
        <w:r w:rsidR="00261385" w:rsidRPr="00065D23" w:rsidDel="00C208D6">
          <w:rPr>
            <w:rFonts w:ascii="Times New Roman" w:hAnsi="Times New Roman" w:cs="Times New Roman"/>
            <w:sz w:val="24"/>
            <w:szCs w:val="24"/>
          </w:rPr>
          <w:delText xml:space="preserve"> </w:delText>
        </w:r>
      </w:del>
    </w:p>
    <w:p w14:paraId="42DEC16A" w14:textId="76AEE2B6" w:rsidR="00C8443F" w:rsidRPr="00065D23" w:rsidRDefault="00C8443F" w:rsidP="00224A6D">
      <w:pPr>
        <w:jc w:val="both"/>
        <w:rPr>
          <w:rFonts w:ascii="Times New Roman" w:hAnsi="Times New Roman" w:cs="Times New Roman"/>
          <w:sz w:val="24"/>
          <w:szCs w:val="24"/>
          <w:shd w:val="clear" w:color="auto" w:fill="FFFFFF"/>
        </w:rPr>
      </w:pPr>
    </w:p>
    <w:p w14:paraId="0250D12B" w14:textId="0CB5D46E" w:rsidR="00FD349C" w:rsidRPr="00065D23" w:rsidRDefault="00CA45BC" w:rsidP="00224A6D">
      <w:pPr>
        <w:jc w:val="both"/>
        <w:rPr>
          <w:rFonts w:ascii="Times New Roman" w:hAnsi="Times New Roman" w:cs="Times New Roman"/>
          <w:b/>
          <w:sz w:val="24"/>
          <w:szCs w:val="24"/>
        </w:rPr>
      </w:pPr>
      <w:r w:rsidRPr="00562637">
        <w:rPr>
          <w:rFonts w:ascii="Times New Roman" w:hAnsi="Times New Roman" w:cs="Times New Roman"/>
          <w:b/>
          <w:sz w:val="24"/>
          <w:szCs w:val="24"/>
        </w:rPr>
        <w:t>6</w:t>
      </w:r>
      <w:r w:rsidR="00FD349C" w:rsidRPr="00562637">
        <w:rPr>
          <w:rFonts w:ascii="Times New Roman" w:hAnsi="Times New Roman" w:cs="Times New Roman"/>
          <w:b/>
          <w:sz w:val="24"/>
          <w:szCs w:val="24"/>
        </w:rPr>
        <w:t>)</w:t>
      </w:r>
      <w:r w:rsidR="00FD349C" w:rsidRPr="00065D23">
        <w:rPr>
          <w:rFonts w:ascii="Times New Roman" w:hAnsi="Times New Roman" w:cs="Times New Roman"/>
          <w:b/>
          <w:sz w:val="24"/>
          <w:szCs w:val="24"/>
        </w:rPr>
        <w:t xml:space="preserve"> </w:t>
      </w:r>
      <w:r w:rsidR="00FD349C" w:rsidRPr="00065D23">
        <w:rPr>
          <w:rFonts w:ascii="Times New Roman" w:hAnsi="Times New Roman" w:cs="Times New Roman"/>
          <w:bCs/>
          <w:sz w:val="24"/>
          <w:szCs w:val="24"/>
        </w:rPr>
        <w:t>paragrahvi 96 lõikes 5 asendatakse tekstiosa „</w:t>
      </w:r>
      <w:r w:rsidR="00FD349C" w:rsidRPr="00065D23">
        <w:rPr>
          <w:rFonts w:ascii="Times New Roman" w:hAnsi="Times New Roman" w:cs="Times New Roman"/>
          <w:bCs/>
          <w:sz w:val="24"/>
          <w:szCs w:val="24"/>
          <w:shd w:val="clear" w:color="auto" w:fill="FFFFFF"/>
        </w:rPr>
        <w:t>süsteemset riski“ tekstiosaga „</w:t>
      </w:r>
      <w:bookmarkStart w:id="136" w:name="_Hlk113022701"/>
      <w:r w:rsidR="00FD349C" w:rsidRPr="00065D23">
        <w:rPr>
          <w:rFonts w:ascii="Times New Roman" w:hAnsi="Times New Roman" w:cs="Times New Roman"/>
          <w:bCs/>
          <w:sz w:val="24"/>
          <w:szCs w:val="24"/>
          <w:shd w:val="clear" w:color="auto" w:fill="FFFFFF"/>
        </w:rPr>
        <w:t>süsteemset riski</w:t>
      </w:r>
      <w:bookmarkEnd w:id="136"/>
      <w:r w:rsidR="00FD349C" w:rsidRPr="00065D23">
        <w:rPr>
          <w:rFonts w:ascii="Times New Roman" w:hAnsi="Times New Roman" w:cs="Times New Roman"/>
          <w:bCs/>
          <w:sz w:val="24"/>
          <w:szCs w:val="24"/>
          <w:shd w:val="clear" w:color="auto" w:fill="FFFFFF"/>
        </w:rPr>
        <w:t xml:space="preserve">, digitaalse tegevuskerksuse testimise käigus </w:t>
      </w:r>
      <w:r w:rsidR="007171B4" w:rsidRPr="00065D23">
        <w:rPr>
          <w:rFonts w:ascii="Times New Roman" w:hAnsi="Times New Roman" w:cs="Times New Roman"/>
          <w:bCs/>
          <w:sz w:val="24"/>
          <w:szCs w:val="24"/>
          <w:shd w:val="clear" w:color="auto" w:fill="FFFFFF"/>
        </w:rPr>
        <w:t>tuvastatud</w:t>
      </w:r>
      <w:r w:rsidR="00FD349C" w:rsidRPr="00065D23">
        <w:rPr>
          <w:rFonts w:ascii="Times New Roman" w:hAnsi="Times New Roman" w:cs="Times New Roman"/>
          <w:bCs/>
          <w:sz w:val="24"/>
          <w:szCs w:val="24"/>
          <w:shd w:val="clear" w:color="auto" w:fill="FFFFFF"/>
        </w:rPr>
        <w:t xml:space="preserve"> riski“;</w:t>
      </w:r>
    </w:p>
    <w:p w14:paraId="0EBB34FC" w14:textId="77777777" w:rsidR="00FD349C" w:rsidRPr="00065D23" w:rsidRDefault="00FD349C" w:rsidP="00224A6D">
      <w:pPr>
        <w:jc w:val="both"/>
        <w:rPr>
          <w:rFonts w:ascii="Times New Roman" w:hAnsi="Times New Roman" w:cs="Times New Roman"/>
          <w:b/>
          <w:sz w:val="24"/>
          <w:szCs w:val="24"/>
        </w:rPr>
      </w:pPr>
    </w:p>
    <w:p w14:paraId="4B0F7180" w14:textId="36A335E9" w:rsidR="0063017C" w:rsidRPr="00065D23" w:rsidRDefault="00CA45BC" w:rsidP="00224A6D">
      <w:pPr>
        <w:jc w:val="both"/>
        <w:rPr>
          <w:rFonts w:ascii="Times New Roman" w:hAnsi="Times New Roman" w:cs="Times New Roman"/>
          <w:bCs/>
          <w:sz w:val="24"/>
          <w:szCs w:val="24"/>
        </w:rPr>
      </w:pPr>
      <w:r w:rsidRPr="00065D23">
        <w:rPr>
          <w:rFonts w:ascii="Times New Roman" w:hAnsi="Times New Roman" w:cs="Times New Roman"/>
          <w:b/>
          <w:sz w:val="24"/>
          <w:szCs w:val="24"/>
        </w:rPr>
        <w:t>7</w:t>
      </w:r>
      <w:r w:rsidR="0063017C" w:rsidRPr="00065D23">
        <w:rPr>
          <w:rFonts w:ascii="Times New Roman" w:hAnsi="Times New Roman" w:cs="Times New Roman"/>
          <w:b/>
          <w:sz w:val="24"/>
          <w:szCs w:val="24"/>
        </w:rPr>
        <w:t>)</w:t>
      </w:r>
      <w:r w:rsidR="0063017C" w:rsidRPr="00065D23">
        <w:rPr>
          <w:rFonts w:ascii="Times New Roman" w:hAnsi="Times New Roman" w:cs="Times New Roman"/>
          <w:bCs/>
          <w:sz w:val="24"/>
          <w:szCs w:val="24"/>
        </w:rPr>
        <w:t xml:space="preserve"> paragrahvi 99 lõiget 1 täiendatakse punktiga 4</w:t>
      </w:r>
      <w:r w:rsidR="0063017C" w:rsidRPr="00065D23">
        <w:rPr>
          <w:rFonts w:ascii="Times New Roman" w:hAnsi="Times New Roman" w:cs="Times New Roman"/>
          <w:bCs/>
          <w:sz w:val="24"/>
          <w:szCs w:val="24"/>
          <w:vertAlign w:val="superscript"/>
        </w:rPr>
        <w:t>1</w:t>
      </w:r>
      <w:r w:rsidR="0063017C" w:rsidRPr="00065D23">
        <w:rPr>
          <w:rFonts w:ascii="Times New Roman" w:hAnsi="Times New Roman" w:cs="Times New Roman"/>
          <w:bCs/>
          <w:sz w:val="24"/>
          <w:szCs w:val="24"/>
        </w:rPr>
        <w:t xml:space="preserve"> järgmises sõnastuses:</w:t>
      </w:r>
    </w:p>
    <w:p w14:paraId="75BD9776" w14:textId="3EF75DF5" w:rsidR="0063017C" w:rsidRPr="00065D23" w:rsidRDefault="0063017C" w:rsidP="00224A6D">
      <w:pPr>
        <w:jc w:val="both"/>
        <w:rPr>
          <w:rFonts w:ascii="Times New Roman" w:hAnsi="Times New Roman" w:cs="Times New Roman"/>
          <w:sz w:val="24"/>
          <w:szCs w:val="24"/>
          <w:shd w:val="clear" w:color="auto" w:fill="FFFFFF"/>
        </w:rPr>
      </w:pPr>
      <w:r w:rsidRPr="00065D23">
        <w:rPr>
          <w:rFonts w:ascii="Times New Roman" w:hAnsi="Times New Roman" w:cs="Times New Roman"/>
          <w:bCs/>
          <w:sz w:val="24"/>
          <w:szCs w:val="24"/>
        </w:rPr>
        <w:t>„</w:t>
      </w:r>
      <w:r w:rsidRPr="00065D23">
        <w:rPr>
          <w:rFonts w:ascii="Times New Roman" w:hAnsi="Times New Roman" w:cs="Times New Roman"/>
          <w:sz w:val="24"/>
          <w:szCs w:val="24"/>
          <w:shd w:val="clear" w:color="auto" w:fill="FFFFFF"/>
        </w:rPr>
        <w:t>4</w:t>
      </w:r>
      <w:r w:rsidRPr="00065D23">
        <w:rPr>
          <w:rFonts w:ascii="Times New Roman" w:hAnsi="Times New Roman" w:cs="Times New Roman"/>
          <w:sz w:val="24"/>
          <w:szCs w:val="24"/>
          <w:shd w:val="clear" w:color="auto" w:fill="FFFFFF"/>
          <w:vertAlign w:val="superscript"/>
        </w:rPr>
        <w:t>1</w:t>
      </w:r>
      <w:r w:rsidRPr="00065D23">
        <w:rPr>
          <w:rFonts w:ascii="Times New Roman" w:hAnsi="Times New Roman" w:cs="Times New Roman"/>
          <w:sz w:val="24"/>
          <w:szCs w:val="24"/>
          <w:shd w:val="clear" w:color="auto" w:fill="FFFFFF"/>
        </w:rPr>
        <w:t xml:space="preserve">) Euroopa Parlamendi ja nõukogu määruse </w:t>
      </w:r>
      <w:r w:rsidR="00A016DF" w:rsidRPr="00065D23">
        <w:rPr>
          <w:rFonts w:ascii="Times New Roman" w:hAnsi="Times New Roman" w:cs="Times New Roman"/>
          <w:sz w:val="24"/>
          <w:szCs w:val="24"/>
          <w:shd w:val="clear" w:color="auto" w:fill="FFFFFF"/>
        </w:rPr>
        <w:t>(EL) 2022/2554</w:t>
      </w:r>
      <w:r w:rsidRPr="00065D23">
        <w:rPr>
          <w:rFonts w:ascii="Times New Roman" w:hAnsi="Times New Roman" w:cs="Times New Roman"/>
          <w:sz w:val="24"/>
          <w:szCs w:val="24"/>
          <w:shd w:val="clear" w:color="auto" w:fill="FFFFFF"/>
        </w:rPr>
        <w:t xml:space="preserve"> artikli 3 lõike 1 punktis </w:t>
      </w:r>
      <w:r w:rsidR="007171B4" w:rsidRPr="00065D23">
        <w:rPr>
          <w:rFonts w:ascii="Times New Roman" w:hAnsi="Times New Roman" w:cs="Times New Roman"/>
          <w:sz w:val="24"/>
          <w:szCs w:val="24"/>
          <w:shd w:val="clear" w:color="auto" w:fill="FFFFFF"/>
        </w:rPr>
        <w:t>19</w:t>
      </w:r>
      <w:r w:rsidRPr="00065D23">
        <w:rPr>
          <w:rFonts w:ascii="Times New Roman" w:hAnsi="Times New Roman" w:cs="Times New Roman"/>
          <w:sz w:val="24"/>
          <w:szCs w:val="24"/>
          <w:shd w:val="clear" w:color="auto" w:fill="FFFFFF"/>
        </w:rPr>
        <w:t xml:space="preserve"> nimetatud kolmandast isikust info- ja kommunikatsioonitehnoloogia teenuse osutaja</w:t>
      </w:r>
      <w:r w:rsidR="000639F1" w:rsidRPr="00065D23">
        <w:rPr>
          <w:rFonts w:ascii="Times New Roman" w:hAnsi="Times New Roman" w:cs="Times New Roman"/>
          <w:sz w:val="24"/>
          <w:szCs w:val="24"/>
          <w:shd w:val="clear" w:color="auto" w:fill="FFFFFF"/>
        </w:rPr>
        <w:t>;“;</w:t>
      </w:r>
    </w:p>
    <w:p w14:paraId="48EF3E4A" w14:textId="1D35705B" w:rsidR="00EA1928" w:rsidRPr="00065D23" w:rsidRDefault="00EA1928" w:rsidP="00224A6D">
      <w:pPr>
        <w:jc w:val="both"/>
        <w:rPr>
          <w:rFonts w:ascii="Times New Roman" w:hAnsi="Times New Roman" w:cs="Times New Roman"/>
          <w:sz w:val="24"/>
          <w:szCs w:val="24"/>
          <w:shd w:val="clear" w:color="auto" w:fill="FFFFFF"/>
        </w:rPr>
      </w:pPr>
    </w:p>
    <w:p w14:paraId="41F8FD53" w14:textId="2E57FD18" w:rsidR="0007635F" w:rsidRPr="00065D23" w:rsidRDefault="00CA45BC" w:rsidP="00224A6D">
      <w:pPr>
        <w:jc w:val="both"/>
        <w:rPr>
          <w:rFonts w:ascii="Times New Roman" w:hAnsi="Times New Roman" w:cs="Times New Roman"/>
          <w:b/>
          <w:bCs/>
          <w:sz w:val="24"/>
          <w:szCs w:val="24"/>
          <w:shd w:val="clear" w:color="auto" w:fill="FFFFFF"/>
        </w:rPr>
      </w:pPr>
      <w:r w:rsidRPr="00065D23">
        <w:rPr>
          <w:rFonts w:ascii="Times New Roman" w:hAnsi="Times New Roman" w:cs="Times New Roman"/>
          <w:b/>
          <w:bCs/>
          <w:sz w:val="24"/>
          <w:szCs w:val="24"/>
          <w:shd w:val="clear" w:color="auto" w:fill="FFFFFF"/>
        </w:rPr>
        <w:t>8</w:t>
      </w:r>
      <w:r w:rsidR="00EA1928" w:rsidRPr="00065D23">
        <w:rPr>
          <w:rFonts w:ascii="Times New Roman" w:hAnsi="Times New Roman" w:cs="Times New Roman"/>
          <w:b/>
          <w:bCs/>
          <w:sz w:val="24"/>
          <w:szCs w:val="24"/>
          <w:shd w:val="clear" w:color="auto" w:fill="FFFFFF"/>
        </w:rPr>
        <w:t xml:space="preserve">) </w:t>
      </w:r>
      <w:r w:rsidR="0007635F" w:rsidRPr="00065D23">
        <w:rPr>
          <w:rFonts w:ascii="Times New Roman" w:hAnsi="Times New Roman" w:cs="Times New Roman"/>
          <w:sz w:val="24"/>
          <w:szCs w:val="24"/>
          <w:shd w:val="clear" w:color="auto" w:fill="FFFFFF"/>
        </w:rPr>
        <w:t>paragrahvi 103 täiendatakse lõikega 3</w:t>
      </w:r>
      <w:r w:rsidR="0007635F" w:rsidRPr="00065D23">
        <w:rPr>
          <w:rFonts w:ascii="Times New Roman" w:hAnsi="Times New Roman" w:cs="Times New Roman"/>
          <w:sz w:val="24"/>
          <w:szCs w:val="24"/>
          <w:shd w:val="clear" w:color="auto" w:fill="FFFFFF"/>
          <w:vertAlign w:val="superscript"/>
        </w:rPr>
        <w:t>2</w:t>
      </w:r>
      <w:r w:rsidR="0007635F" w:rsidRPr="00065D23">
        <w:rPr>
          <w:rFonts w:ascii="Times New Roman" w:hAnsi="Times New Roman" w:cs="Times New Roman"/>
          <w:sz w:val="24"/>
          <w:szCs w:val="24"/>
          <w:shd w:val="clear" w:color="auto" w:fill="FFFFFF"/>
        </w:rPr>
        <w:t xml:space="preserve"> järgmises sõnastuses:</w:t>
      </w:r>
    </w:p>
    <w:p w14:paraId="081B3B3D" w14:textId="5C2270E9" w:rsidR="0007635F" w:rsidRPr="00065D23" w:rsidRDefault="0007635F"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rPr>
        <w:t>„(3</w:t>
      </w:r>
      <w:r w:rsidRPr="00065D23">
        <w:rPr>
          <w:rFonts w:ascii="Times New Roman" w:hAnsi="Times New Roman" w:cs="Times New Roman"/>
          <w:sz w:val="24"/>
          <w:szCs w:val="24"/>
          <w:vertAlign w:val="superscript"/>
        </w:rPr>
        <w:t>2</w:t>
      </w:r>
      <w:r w:rsidRPr="00065D23">
        <w:rPr>
          <w:rFonts w:ascii="Times New Roman" w:hAnsi="Times New Roman" w:cs="Times New Roman"/>
          <w:sz w:val="24"/>
          <w:szCs w:val="24"/>
        </w:rPr>
        <w:t xml:space="preserve">) </w:t>
      </w:r>
      <w:bookmarkStart w:id="137" w:name="_Hlk130374647"/>
      <w:r w:rsidRPr="00065D23">
        <w:rPr>
          <w:rFonts w:ascii="Times New Roman" w:hAnsi="Times New Roman" w:cs="Times New Roman"/>
          <w:sz w:val="24"/>
          <w:szCs w:val="24"/>
        </w:rPr>
        <w:t xml:space="preserve">Finantsinspektsioonil on </w:t>
      </w:r>
      <w:r w:rsidR="005E33D7" w:rsidRPr="00EA648E">
        <w:rPr>
          <w:rFonts w:ascii="Times New Roman" w:hAnsi="Times New Roman" w:cs="Times New Roman"/>
          <w:sz w:val="24"/>
          <w:szCs w:val="24"/>
          <w:shd w:val="clear" w:color="auto" w:fill="FFFFFF"/>
        </w:rPr>
        <w:t xml:space="preserve">Euroopa Parlamendi ja nõukogu määruse (EL) 2022/2554 nõuete </w:t>
      </w:r>
      <w:r w:rsidR="005E33D7" w:rsidRPr="00562637">
        <w:rPr>
          <w:rFonts w:ascii="Times New Roman" w:hAnsi="Times New Roman" w:cs="Times New Roman"/>
          <w:sz w:val="24"/>
          <w:szCs w:val="24"/>
          <w:shd w:val="clear" w:color="auto" w:fill="FFFFFF"/>
        </w:rPr>
        <w:t>kohase</w:t>
      </w:r>
      <w:r w:rsidR="005E33D7" w:rsidRPr="00EA648E">
        <w:rPr>
          <w:rFonts w:ascii="Times New Roman" w:hAnsi="Times New Roman" w:cs="Times New Roman"/>
          <w:sz w:val="24"/>
          <w:szCs w:val="24"/>
          <w:shd w:val="clear" w:color="auto" w:fill="FFFFFF"/>
        </w:rPr>
        <w:t xml:space="preserve"> täitmise üle järelevalve teostamisel kõik nimetatud määruses, käesolevas</w:t>
      </w:r>
      <w:r w:rsidR="005E33D7" w:rsidRPr="00EA648E">
        <w:rPr>
          <w:rFonts w:ascii="Times New Roman" w:hAnsi="Times New Roman" w:cs="Times New Roman"/>
          <w:sz w:val="24"/>
          <w:szCs w:val="24"/>
        </w:rPr>
        <w:t xml:space="preserve"> seaduses ja Finantsinspektsiooni seaduses sätestatud õigused. Finantsinspektsioon avalikustab </w:t>
      </w:r>
      <w:r w:rsidR="005E33D7" w:rsidRPr="00EA648E">
        <w:rPr>
          <w:rFonts w:ascii="Times New Roman" w:hAnsi="Times New Roman" w:cs="Times New Roman"/>
          <w:color w:val="202020"/>
          <w:sz w:val="24"/>
          <w:szCs w:val="24"/>
          <w:shd w:val="clear" w:color="auto" w:fill="FFFFFF"/>
        </w:rPr>
        <w:t xml:space="preserve">oma veebilehel </w:t>
      </w:r>
      <w:r w:rsidR="005E33D7" w:rsidRPr="00EA648E">
        <w:rPr>
          <w:rFonts w:ascii="Times New Roman" w:hAnsi="Times New Roman" w:cs="Times New Roman"/>
          <w:sz w:val="24"/>
          <w:szCs w:val="24"/>
          <w:shd w:val="clear" w:color="auto" w:fill="FFFFFF"/>
        </w:rPr>
        <w:t>nimetatud määruses (EL) 2022/2554 sätestatud</w:t>
      </w:r>
      <w:r w:rsidR="005E33D7" w:rsidRPr="00EA648E">
        <w:rPr>
          <w:rFonts w:ascii="Times New Roman" w:hAnsi="Times New Roman" w:cs="Times New Roman"/>
          <w:color w:val="202020"/>
          <w:sz w:val="24"/>
          <w:szCs w:val="24"/>
          <w:shd w:val="clear" w:color="auto" w:fill="FFFFFF"/>
        </w:rPr>
        <w:t xml:space="preserve"> kohustuse rikkumise</w:t>
      </w:r>
      <w:ins w:id="138" w:author="Aili Sandre" w:date="2024-03-15T15:33:00Z">
        <w:r w:rsidR="00C208D6">
          <w:rPr>
            <w:rFonts w:ascii="Times New Roman" w:hAnsi="Times New Roman" w:cs="Times New Roman"/>
            <w:color w:val="202020"/>
            <w:sz w:val="24"/>
            <w:szCs w:val="24"/>
            <w:shd w:val="clear" w:color="auto" w:fill="FFFFFF"/>
          </w:rPr>
          <w:t xml:space="preserve"> eest</w:t>
        </w:r>
      </w:ins>
      <w:del w:id="139" w:author="Aili Sandre" w:date="2024-03-15T15:33:00Z">
        <w:r w:rsidR="005E33D7" w:rsidRPr="00EA648E" w:rsidDel="00C208D6">
          <w:rPr>
            <w:rFonts w:ascii="Times New Roman" w:hAnsi="Times New Roman" w:cs="Times New Roman"/>
            <w:color w:val="202020"/>
            <w:sz w:val="24"/>
            <w:szCs w:val="24"/>
            <w:shd w:val="clear" w:color="auto" w:fill="FFFFFF"/>
          </w:rPr>
          <w:delText>ga seoses</w:delText>
        </w:r>
      </w:del>
      <w:r w:rsidR="005E33D7" w:rsidRPr="00EA648E">
        <w:rPr>
          <w:rFonts w:ascii="Times New Roman" w:hAnsi="Times New Roman" w:cs="Times New Roman"/>
          <w:color w:val="202020"/>
          <w:sz w:val="24"/>
          <w:szCs w:val="24"/>
          <w:shd w:val="clear" w:color="auto" w:fill="FFFFFF"/>
        </w:rPr>
        <w:t xml:space="preserve"> väärteoasjas tehtud lahendi </w:t>
      </w:r>
      <w:del w:id="140" w:author="Aili Sandre" w:date="2024-03-15T15:33:00Z">
        <w:r w:rsidR="005E33D7" w:rsidRPr="00EA648E" w:rsidDel="00C208D6">
          <w:rPr>
            <w:rFonts w:ascii="Times New Roman" w:hAnsi="Times New Roman" w:cs="Times New Roman"/>
            <w:color w:val="202020"/>
            <w:sz w:val="24"/>
            <w:szCs w:val="24"/>
            <w:shd w:val="clear" w:color="auto" w:fill="FFFFFF"/>
          </w:rPr>
          <w:delText xml:space="preserve"> </w:delText>
        </w:r>
      </w:del>
      <w:del w:id="141" w:author="Aili Sandre" w:date="2024-03-15T15:34:00Z">
        <w:r w:rsidR="005E33D7" w:rsidRPr="00EA648E" w:rsidDel="00C208D6">
          <w:rPr>
            <w:rFonts w:ascii="Times New Roman" w:hAnsi="Times New Roman" w:cs="Times New Roman"/>
            <w:color w:val="202020"/>
            <w:sz w:val="24"/>
            <w:szCs w:val="24"/>
            <w:shd w:val="clear" w:color="auto" w:fill="FFFFFF"/>
          </w:rPr>
          <w:delText xml:space="preserve">vastavalt </w:delText>
        </w:r>
      </w:del>
      <w:r w:rsidR="005E33D7" w:rsidRPr="00EA648E">
        <w:rPr>
          <w:rFonts w:ascii="Times New Roman" w:hAnsi="Times New Roman" w:cs="Times New Roman"/>
          <w:color w:val="202020"/>
          <w:sz w:val="24"/>
          <w:szCs w:val="24"/>
          <w:shd w:val="clear" w:color="auto" w:fill="FFFFFF"/>
        </w:rPr>
        <w:t>määruse artiklis 54 sätestatu</w:t>
      </w:r>
      <w:ins w:id="142" w:author="Aili Sandre" w:date="2024-03-15T15:34:00Z">
        <w:r w:rsidR="00C208D6">
          <w:rPr>
            <w:rFonts w:ascii="Times New Roman" w:hAnsi="Times New Roman" w:cs="Times New Roman"/>
            <w:color w:val="202020"/>
            <w:sz w:val="24"/>
            <w:szCs w:val="24"/>
            <w:shd w:val="clear" w:color="auto" w:fill="FFFFFF"/>
          </w:rPr>
          <w:t xml:space="preserve"> kohaselt</w:t>
        </w:r>
      </w:ins>
      <w:del w:id="143" w:author="Aili Sandre" w:date="2024-03-15T15:34:00Z">
        <w:r w:rsidR="005E33D7" w:rsidRPr="00EA648E" w:rsidDel="00C208D6">
          <w:rPr>
            <w:rFonts w:ascii="Times New Roman" w:hAnsi="Times New Roman" w:cs="Times New Roman"/>
            <w:color w:val="202020"/>
            <w:sz w:val="24"/>
            <w:szCs w:val="24"/>
            <w:shd w:val="clear" w:color="auto" w:fill="FFFFFF"/>
          </w:rPr>
          <w:delText>le</w:delText>
        </w:r>
      </w:del>
      <w:r w:rsidR="005E33D7" w:rsidRPr="00EA648E">
        <w:rPr>
          <w:rFonts w:ascii="Times New Roman" w:hAnsi="Times New Roman" w:cs="Times New Roman"/>
          <w:color w:val="202020"/>
          <w:sz w:val="24"/>
          <w:szCs w:val="24"/>
          <w:shd w:val="clear" w:color="auto" w:fill="FFFFFF"/>
        </w:rPr>
        <w:t>.“;</w:t>
      </w:r>
      <w:del w:id="144" w:author="Aili Sandre" w:date="2024-03-15T15:34:00Z">
        <w:r w:rsidR="00E9366A" w:rsidRPr="00E9366A" w:rsidDel="00C208D6">
          <w:rPr>
            <w:rFonts w:ascii="Times New Roman" w:hAnsi="Times New Roman" w:cs="Times New Roman"/>
            <w:color w:val="202020"/>
            <w:sz w:val="24"/>
            <w:szCs w:val="24"/>
            <w:shd w:val="clear" w:color="auto" w:fill="FFFFFF"/>
          </w:rPr>
          <w:delText xml:space="preserve"> </w:delText>
        </w:r>
      </w:del>
      <w:bookmarkEnd w:id="137"/>
    </w:p>
    <w:p w14:paraId="17BC3DB9" w14:textId="77777777" w:rsidR="0007635F" w:rsidRPr="00065D23" w:rsidRDefault="0007635F" w:rsidP="00224A6D">
      <w:pPr>
        <w:jc w:val="both"/>
        <w:rPr>
          <w:rFonts w:ascii="Times New Roman" w:hAnsi="Times New Roman" w:cs="Times New Roman"/>
          <w:b/>
          <w:sz w:val="24"/>
          <w:szCs w:val="24"/>
        </w:rPr>
      </w:pPr>
    </w:p>
    <w:p w14:paraId="1CB2E4DB" w14:textId="1566F2F1" w:rsidR="00DB62EA" w:rsidRPr="00065D23" w:rsidRDefault="00DB62EA" w:rsidP="00224A6D">
      <w:pPr>
        <w:jc w:val="both"/>
        <w:rPr>
          <w:rFonts w:ascii="Times New Roman" w:hAnsi="Times New Roman" w:cs="Times New Roman"/>
          <w:bCs/>
          <w:sz w:val="24"/>
          <w:szCs w:val="24"/>
        </w:rPr>
      </w:pPr>
      <w:r w:rsidRPr="00065D23">
        <w:rPr>
          <w:rFonts w:ascii="Times New Roman" w:hAnsi="Times New Roman" w:cs="Times New Roman"/>
          <w:b/>
          <w:sz w:val="24"/>
          <w:szCs w:val="24"/>
        </w:rPr>
        <w:t xml:space="preserve">9) </w:t>
      </w:r>
      <w:r w:rsidRPr="00065D23">
        <w:rPr>
          <w:rFonts w:ascii="Times New Roman" w:hAnsi="Times New Roman" w:cs="Times New Roman"/>
          <w:bCs/>
          <w:sz w:val="24"/>
          <w:szCs w:val="24"/>
        </w:rPr>
        <w:t>paragrahvi</w:t>
      </w:r>
      <w:r w:rsidR="00951825" w:rsidRPr="00065D23">
        <w:rPr>
          <w:rFonts w:ascii="Times New Roman" w:hAnsi="Times New Roman" w:cs="Times New Roman"/>
          <w:bCs/>
          <w:sz w:val="24"/>
          <w:szCs w:val="24"/>
        </w:rPr>
        <w:t>d</w:t>
      </w:r>
      <w:r w:rsidRPr="00065D23">
        <w:rPr>
          <w:rFonts w:ascii="Times New Roman" w:hAnsi="Times New Roman" w:cs="Times New Roman"/>
          <w:bCs/>
          <w:sz w:val="24"/>
          <w:szCs w:val="24"/>
        </w:rPr>
        <w:t xml:space="preserve"> 134</w:t>
      </w:r>
      <w:r w:rsidR="000F32EA" w:rsidRPr="00065D23">
        <w:rPr>
          <w:rFonts w:ascii="Times New Roman" w:hAnsi="Times New Roman" w:cs="Times New Roman"/>
          <w:bCs/>
          <w:sz w:val="24"/>
          <w:szCs w:val="24"/>
          <w:vertAlign w:val="superscript"/>
        </w:rPr>
        <w:t>23</w:t>
      </w:r>
      <w:r w:rsidR="000F32EA" w:rsidRPr="00065D23">
        <w:rPr>
          <w:rFonts w:ascii="Times New Roman" w:hAnsi="Times New Roman" w:cs="Times New Roman"/>
          <w:bCs/>
          <w:sz w:val="24"/>
          <w:szCs w:val="24"/>
        </w:rPr>
        <w:t>–134</w:t>
      </w:r>
      <w:r w:rsidR="000F32EA" w:rsidRPr="00065D23">
        <w:rPr>
          <w:rFonts w:ascii="Times New Roman" w:hAnsi="Times New Roman" w:cs="Times New Roman"/>
          <w:bCs/>
          <w:sz w:val="24"/>
          <w:szCs w:val="24"/>
          <w:vertAlign w:val="superscript"/>
        </w:rPr>
        <w:t>25</w:t>
      </w:r>
      <w:r w:rsidR="000F32EA" w:rsidRPr="00065D23">
        <w:rPr>
          <w:rFonts w:ascii="Times New Roman" w:hAnsi="Times New Roman" w:cs="Times New Roman"/>
          <w:bCs/>
          <w:sz w:val="24"/>
          <w:szCs w:val="24"/>
        </w:rPr>
        <w:t xml:space="preserve"> tunnistatakse kehtetuks;</w:t>
      </w:r>
    </w:p>
    <w:p w14:paraId="0743B298" w14:textId="77777777" w:rsidR="00DB62EA" w:rsidRPr="00065D23" w:rsidRDefault="00DB62EA" w:rsidP="00224A6D">
      <w:pPr>
        <w:jc w:val="both"/>
        <w:rPr>
          <w:rFonts w:ascii="Times New Roman" w:hAnsi="Times New Roman" w:cs="Times New Roman"/>
          <w:b/>
          <w:sz w:val="24"/>
          <w:szCs w:val="24"/>
        </w:rPr>
      </w:pPr>
    </w:p>
    <w:p w14:paraId="2B989C47" w14:textId="720A7903" w:rsidR="0007635F" w:rsidRPr="00065D23" w:rsidRDefault="000B778D" w:rsidP="00224A6D">
      <w:pPr>
        <w:jc w:val="both"/>
        <w:rPr>
          <w:rFonts w:ascii="Times New Roman" w:hAnsi="Times New Roman" w:cs="Times New Roman"/>
          <w:bCs/>
          <w:sz w:val="24"/>
          <w:szCs w:val="24"/>
        </w:rPr>
      </w:pPr>
      <w:r w:rsidRPr="00065D23">
        <w:rPr>
          <w:rFonts w:ascii="Times New Roman" w:hAnsi="Times New Roman" w:cs="Times New Roman"/>
          <w:b/>
          <w:sz w:val="24"/>
          <w:szCs w:val="24"/>
        </w:rPr>
        <w:t>10</w:t>
      </w:r>
      <w:r w:rsidR="0007635F" w:rsidRPr="00065D23">
        <w:rPr>
          <w:rFonts w:ascii="Times New Roman" w:hAnsi="Times New Roman" w:cs="Times New Roman"/>
          <w:b/>
          <w:sz w:val="24"/>
          <w:szCs w:val="24"/>
        </w:rPr>
        <w:t xml:space="preserve">) </w:t>
      </w:r>
      <w:r w:rsidR="0007635F" w:rsidRPr="00065D23">
        <w:rPr>
          <w:rFonts w:ascii="Times New Roman" w:hAnsi="Times New Roman" w:cs="Times New Roman"/>
          <w:bCs/>
          <w:sz w:val="24"/>
          <w:szCs w:val="24"/>
        </w:rPr>
        <w:t xml:space="preserve">seadust täiendatakse §-ga </w:t>
      </w:r>
      <w:r w:rsidR="0054511A" w:rsidRPr="00065D23">
        <w:rPr>
          <w:rFonts w:ascii="Times New Roman" w:hAnsi="Times New Roman" w:cs="Times New Roman"/>
          <w:bCs/>
          <w:sz w:val="24"/>
          <w:szCs w:val="24"/>
        </w:rPr>
        <w:t>134</w:t>
      </w:r>
      <w:r w:rsidR="0054511A" w:rsidRPr="00065D23">
        <w:rPr>
          <w:rFonts w:ascii="Times New Roman" w:hAnsi="Times New Roman" w:cs="Times New Roman"/>
          <w:bCs/>
          <w:sz w:val="24"/>
          <w:szCs w:val="24"/>
          <w:vertAlign w:val="superscript"/>
        </w:rPr>
        <w:t>2</w:t>
      </w:r>
      <w:r w:rsidR="00AF5539" w:rsidRPr="00065D23">
        <w:rPr>
          <w:rFonts w:ascii="Times New Roman" w:hAnsi="Times New Roman" w:cs="Times New Roman"/>
          <w:bCs/>
          <w:sz w:val="24"/>
          <w:szCs w:val="24"/>
          <w:vertAlign w:val="superscript"/>
        </w:rPr>
        <w:t>6</w:t>
      </w:r>
      <w:r w:rsidRPr="00065D23">
        <w:rPr>
          <w:rFonts w:ascii="Times New Roman" w:hAnsi="Times New Roman" w:cs="Times New Roman"/>
          <w:bCs/>
          <w:sz w:val="24"/>
          <w:szCs w:val="24"/>
          <w:vertAlign w:val="superscript"/>
        </w:rPr>
        <w:t xml:space="preserve"> </w:t>
      </w:r>
      <w:r w:rsidR="000F32EA" w:rsidRPr="00065D23">
        <w:rPr>
          <w:rFonts w:ascii="Times New Roman" w:hAnsi="Times New Roman" w:cs="Times New Roman"/>
          <w:bCs/>
          <w:sz w:val="24"/>
          <w:szCs w:val="24"/>
        </w:rPr>
        <w:t>j</w:t>
      </w:r>
      <w:r w:rsidR="0007635F" w:rsidRPr="00065D23">
        <w:rPr>
          <w:rFonts w:ascii="Times New Roman" w:hAnsi="Times New Roman" w:cs="Times New Roman"/>
          <w:bCs/>
          <w:sz w:val="24"/>
          <w:szCs w:val="24"/>
        </w:rPr>
        <w:t>ärgmises sõnastuses:</w:t>
      </w:r>
    </w:p>
    <w:p w14:paraId="18B020DE" w14:textId="3A26CFCE" w:rsidR="0007635F" w:rsidRPr="00065D23" w:rsidRDefault="00941E76" w:rsidP="00224A6D">
      <w:pPr>
        <w:jc w:val="both"/>
        <w:rPr>
          <w:rFonts w:ascii="Times New Roman" w:hAnsi="Times New Roman" w:cs="Times New Roman"/>
          <w:b/>
          <w:bCs/>
          <w:sz w:val="24"/>
          <w:szCs w:val="24"/>
        </w:rPr>
      </w:pPr>
      <w:r w:rsidRPr="00065D23">
        <w:rPr>
          <w:rFonts w:ascii="Times New Roman" w:hAnsi="Times New Roman" w:cs="Times New Roman"/>
          <w:sz w:val="24"/>
          <w:szCs w:val="24"/>
        </w:rPr>
        <w:t>„</w:t>
      </w:r>
      <w:r w:rsidR="0007635F" w:rsidRPr="00065D23">
        <w:rPr>
          <w:rFonts w:ascii="Times New Roman" w:hAnsi="Times New Roman" w:cs="Times New Roman"/>
          <w:b/>
          <w:bCs/>
          <w:sz w:val="24"/>
          <w:szCs w:val="24"/>
        </w:rPr>
        <w:t xml:space="preserve">§ </w:t>
      </w:r>
      <w:r w:rsidR="0054511A" w:rsidRPr="00065D23">
        <w:rPr>
          <w:rFonts w:ascii="Times New Roman" w:hAnsi="Times New Roman" w:cs="Times New Roman"/>
          <w:b/>
          <w:bCs/>
          <w:sz w:val="24"/>
          <w:szCs w:val="24"/>
        </w:rPr>
        <w:t>134</w:t>
      </w:r>
      <w:r w:rsidR="0054511A" w:rsidRPr="00065D23">
        <w:rPr>
          <w:rFonts w:ascii="Times New Roman" w:hAnsi="Times New Roman" w:cs="Times New Roman"/>
          <w:b/>
          <w:bCs/>
          <w:sz w:val="24"/>
          <w:szCs w:val="24"/>
          <w:vertAlign w:val="superscript"/>
        </w:rPr>
        <w:t>2</w:t>
      </w:r>
      <w:r w:rsidR="00AF5539" w:rsidRPr="00065D23">
        <w:rPr>
          <w:rFonts w:ascii="Times New Roman" w:hAnsi="Times New Roman" w:cs="Times New Roman"/>
          <w:b/>
          <w:bCs/>
          <w:sz w:val="24"/>
          <w:szCs w:val="24"/>
          <w:vertAlign w:val="superscript"/>
        </w:rPr>
        <w:t>6</w:t>
      </w:r>
      <w:r w:rsidR="0007635F" w:rsidRPr="00065D23">
        <w:rPr>
          <w:rFonts w:ascii="Times New Roman" w:hAnsi="Times New Roman" w:cs="Times New Roman"/>
          <w:b/>
          <w:bCs/>
          <w:sz w:val="24"/>
          <w:szCs w:val="24"/>
        </w:rPr>
        <w:t xml:space="preserve">. </w:t>
      </w:r>
      <w:r w:rsidR="00D33070" w:rsidRPr="00065D23">
        <w:rPr>
          <w:rFonts w:ascii="Times New Roman" w:hAnsi="Times New Roman" w:cs="Times New Roman"/>
          <w:b/>
          <w:bCs/>
          <w:sz w:val="24"/>
          <w:szCs w:val="24"/>
        </w:rPr>
        <w:t xml:space="preserve">Digitaalse tegevuskerksuse </w:t>
      </w:r>
      <w:r w:rsidR="0007635F" w:rsidRPr="00065D23">
        <w:rPr>
          <w:rFonts w:ascii="Times New Roman" w:hAnsi="Times New Roman" w:cs="Times New Roman"/>
          <w:b/>
          <w:bCs/>
          <w:sz w:val="24"/>
          <w:szCs w:val="24"/>
        </w:rPr>
        <w:t>nõuete rikkumine</w:t>
      </w:r>
    </w:p>
    <w:p w14:paraId="7CB18E0D" w14:textId="77777777" w:rsidR="000F32EA" w:rsidRPr="00065D23" w:rsidRDefault="000F32EA" w:rsidP="00224A6D">
      <w:pPr>
        <w:jc w:val="both"/>
        <w:rPr>
          <w:rFonts w:ascii="Times New Roman" w:hAnsi="Times New Roman" w:cs="Times New Roman"/>
          <w:bCs/>
          <w:sz w:val="24"/>
          <w:szCs w:val="24"/>
        </w:rPr>
      </w:pPr>
    </w:p>
    <w:p w14:paraId="2E055CE5" w14:textId="125126D0" w:rsidR="00DE236B" w:rsidRPr="00065D23" w:rsidRDefault="0007635F" w:rsidP="00224A6D">
      <w:pPr>
        <w:jc w:val="both"/>
        <w:rPr>
          <w:rFonts w:ascii="Times New Roman" w:hAnsi="Times New Roman" w:cs="Times New Roman"/>
          <w:sz w:val="24"/>
          <w:szCs w:val="24"/>
        </w:rPr>
      </w:pPr>
      <w:r w:rsidRPr="00562637">
        <w:rPr>
          <w:rFonts w:ascii="Times New Roman" w:hAnsi="Times New Roman" w:cs="Times New Roman"/>
          <w:bCs/>
          <w:sz w:val="24"/>
          <w:szCs w:val="24"/>
        </w:rPr>
        <w:t>(1)</w:t>
      </w:r>
      <w:r w:rsidRPr="00065D23">
        <w:rPr>
          <w:rFonts w:ascii="Times New Roman" w:hAnsi="Times New Roman" w:cs="Times New Roman"/>
          <w:bCs/>
          <w:sz w:val="24"/>
          <w:szCs w:val="24"/>
        </w:rPr>
        <w:t xml:space="preserve"> </w:t>
      </w:r>
      <w:r w:rsidR="006C5B40" w:rsidRPr="00EA648E">
        <w:rPr>
          <w:rFonts w:ascii="Times New Roman" w:hAnsi="Times New Roman" w:cs="Times New Roman"/>
          <w:sz w:val="24"/>
          <w:szCs w:val="24"/>
        </w:rPr>
        <w:t xml:space="preserve">Euroopa Parlamendi ja nõukogu määruse </w:t>
      </w:r>
      <w:r w:rsidR="006C5B40" w:rsidRPr="00EA648E">
        <w:rPr>
          <w:rFonts w:ascii="Times New Roman" w:hAnsi="Times New Roman" w:cs="Times New Roman"/>
          <w:sz w:val="24"/>
          <w:szCs w:val="24"/>
          <w:shd w:val="clear" w:color="auto" w:fill="FFFFFF"/>
        </w:rPr>
        <w:t>(EL) 2022/2554 artikli</w:t>
      </w:r>
      <w:ins w:id="145" w:author="Aili Sandre" w:date="2024-03-18T11:45:00Z">
        <w:r w:rsidR="00F774B8">
          <w:rPr>
            <w:rFonts w:ascii="Times New Roman" w:hAnsi="Times New Roman" w:cs="Times New Roman"/>
            <w:sz w:val="24"/>
            <w:szCs w:val="24"/>
            <w:shd w:val="clear" w:color="auto" w:fill="FFFFFF"/>
          </w:rPr>
          <w:t>tes</w:t>
        </w:r>
      </w:ins>
      <w:del w:id="146" w:author="Aili Sandre" w:date="2024-03-18T11:45:00Z">
        <w:r w:rsidR="006C5B40" w:rsidRPr="00EA648E" w:rsidDel="00F774B8">
          <w:rPr>
            <w:rFonts w:ascii="Times New Roman" w:hAnsi="Times New Roman" w:cs="Times New Roman"/>
            <w:sz w:val="24"/>
            <w:szCs w:val="24"/>
            <w:shd w:val="clear" w:color="auto" w:fill="FFFFFF"/>
          </w:rPr>
          <w:delText>s</w:delText>
        </w:r>
      </w:del>
      <w:r w:rsidR="006C5B40" w:rsidRPr="00EA648E">
        <w:rPr>
          <w:rFonts w:ascii="Times New Roman" w:hAnsi="Times New Roman" w:cs="Times New Roman"/>
          <w:sz w:val="24"/>
          <w:szCs w:val="24"/>
          <w:shd w:val="clear" w:color="auto" w:fill="FFFFFF"/>
        </w:rPr>
        <w:t xml:space="preserve"> 5–14 või 16–18, artikli 19 lõi</w:t>
      </w:r>
      <w:ins w:id="147" w:author="Aili Sandre" w:date="2024-03-18T11:46:00Z">
        <w:r w:rsidR="00F774B8">
          <w:rPr>
            <w:rFonts w:ascii="Times New Roman" w:hAnsi="Times New Roman" w:cs="Times New Roman"/>
            <w:sz w:val="24"/>
            <w:szCs w:val="24"/>
            <w:shd w:val="clear" w:color="auto" w:fill="FFFFFF"/>
          </w:rPr>
          <w:t>getes</w:t>
        </w:r>
      </w:ins>
      <w:del w:id="148" w:author="Aili Sandre" w:date="2024-03-18T11:46:00Z">
        <w:r w:rsidR="006C5B40" w:rsidRPr="00EA648E" w:rsidDel="00F774B8">
          <w:rPr>
            <w:rFonts w:ascii="Times New Roman" w:hAnsi="Times New Roman" w:cs="Times New Roman"/>
            <w:sz w:val="24"/>
            <w:szCs w:val="24"/>
            <w:shd w:val="clear" w:color="auto" w:fill="FFFFFF"/>
          </w:rPr>
          <w:delText>kes</w:delText>
        </w:r>
      </w:del>
      <w:r w:rsidR="006C5B40" w:rsidRPr="00EA648E">
        <w:rPr>
          <w:rFonts w:ascii="Times New Roman" w:hAnsi="Times New Roman" w:cs="Times New Roman"/>
          <w:sz w:val="24"/>
          <w:szCs w:val="24"/>
          <w:shd w:val="clear" w:color="auto" w:fill="FFFFFF"/>
        </w:rPr>
        <w:t xml:space="preserve"> 1</w:t>
      </w:r>
      <w:r w:rsidR="00E44D9A">
        <w:rPr>
          <w:rFonts w:ascii="Times New Roman" w:hAnsi="Times New Roman" w:cs="Times New Roman"/>
          <w:sz w:val="24"/>
          <w:szCs w:val="24"/>
          <w:shd w:val="clear" w:color="auto" w:fill="FFFFFF"/>
        </w:rPr>
        <w:t xml:space="preserve"> </w:t>
      </w:r>
      <w:r w:rsidR="006C5B40" w:rsidRPr="00EA648E">
        <w:rPr>
          <w:rFonts w:ascii="Times New Roman" w:hAnsi="Times New Roman" w:cs="Times New Roman"/>
          <w:sz w:val="24"/>
          <w:szCs w:val="24"/>
          <w:shd w:val="clear" w:color="auto" w:fill="FFFFFF"/>
        </w:rPr>
        <w:t>või 3–5, artikli</w:t>
      </w:r>
      <w:ins w:id="149" w:author="Aili Sandre" w:date="2024-03-18T11:46:00Z">
        <w:r w:rsidR="00F774B8">
          <w:rPr>
            <w:rFonts w:ascii="Times New Roman" w:hAnsi="Times New Roman" w:cs="Times New Roman"/>
            <w:sz w:val="24"/>
            <w:szCs w:val="24"/>
            <w:shd w:val="clear" w:color="auto" w:fill="FFFFFF"/>
          </w:rPr>
          <w:t>te</w:t>
        </w:r>
      </w:ins>
      <w:r w:rsidR="006C5B40" w:rsidRPr="00EA648E">
        <w:rPr>
          <w:rFonts w:ascii="Times New Roman" w:hAnsi="Times New Roman" w:cs="Times New Roman"/>
          <w:sz w:val="24"/>
          <w:szCs w:val="24"/>
          <w:shd w:val="clear" w:color="auto" w:fill="FFFFFF"/>
        </w:rPr>
        <w:t>s 24 või 25, artikli 26 lõi</w:t>
      </w:r>
      <w:ins w:id="150" w:author="Aili Sandre" w:date="2024-03-18T11:46:00Z">
        <w:r w:rsidR="00F774B8">
          <w:rPr>
            <w:rFonts w:ascii="Times New Roman" w:hAnsi="Times New Roman" w:cs="Times New Roman"/>
            <w:sz w:val="24"/>
            <w:szCs w:val="24"/>
            <w:shd w:val="clear" w:color="auto" w:fill="FFFFFF"/>
          </w:rPr>
          <w:t>getes</w:t>
        </w:r>
      </w:ins>
      <w:del w:id="151" w:author="Aili Sandre" w:date="2024-03-18T11:46:00Z">
        <w:r w:rsidR="006C5B40" w:rsidRPr="00EA648E" w:rsidDel="00F774B8">
          <w:rPr>
            <w:rFonts w:ascii="Times New Roman" w:hAnsi="Times New Roman" w:cs="Times New Roman"/>
            <w:sz w:val="24"/>
            <w:szCs w:val="24"/>
            <w:shd w:val="clear" w:color="auto" w:fill="FFFFFF"/>
          </w:rPr>
          <w:delText>kes</w:delText>
        </w:r>
      </w:del>
      <w:r w:rsidR="006C5B40" w:rsidRPr="00EA648E">
        <w:rPr>
          <w:rFonts w:ascii="Times New Roman" w:hAnsi="Times New Roman" w:cs="Times New Roman"/>
          <w:sz w:val="24"/>
          <w:szCs w:val="24"/>
          <w:shd w:val="clear" w:color="auto" w:fill="FFFFFF"/>
        </w:rPr>
        <w:t xml:space="preserve"> 1–8, artiklis 27, artikli 28 lõi</w:t>
      </w:r>
      <w:ins w:id="152" w:author="Aili Sandre" w:date="2024-03-18T11:46:00Z">
        <w:r w:rsidR="00F774B8">
          <w:rPr>
            <w:rFonts w:ascii="Times New Roman" w:hAnsi="Times New Roman" w:cs="Times New Roman"/>
            <w:sz w:val="24"/>
            <w:szCs w:val="24"/>
            <w:shd w:val="clear" w:color="auto" w:fill="FFFFFF"/>
          </w:rPr>
          <w:t>getes</w:t>
        </w:r>
      </w:ins>
      <w:del w:id="153" w:author="Aili Sandre" w:date="2024-03-18T11:46:00Z">
        <w:r w:rsidR="006C5B40" w:rsidRPr="00EA648E" w:rsidDel="00F774B8">
          <w:rPr>
            <w:rFonts w:ascii="Times New Roman" w:hAnsi="Times New Roman" w:cs="Times New Roman"/>
            <w:sz w:val="24"/>
            <w:szCs w:val="24"/>
            <w:shd w:val="clear" w:color="auto" w:fill="FFFFFF"/>
          </w:rPr>
          <w:delText>kes</w:delText>
        </w:r>
      </w:del>
      <w:r w:rsidR="006C5B40" w:rsidRPr="00EA648E">
        <w:rPr>
          <w:rFonts w:ascii="Times New Roman" w:hAnsi="Times New Roman" w:cs="Times New Roman"/>
          <w:sz w:val="24"/>
          <w:szCs w:val="24"/>
          <w:shd w:val="clear" w:color="auto" w:fill="FFFFFF"/>
        </w:rPr>
        <w:t xml:space="preserve"> 1–8, artiklis 29, artikli 30 lõi</w:t>
      </w:r>
      <w:ins w:id="154" w:author="Aili Sandre" w:date="2024-03-18T11:46:00Z">
        <w:r w:rsidR="00F774B8">
          <w:rPr>
            <w:rFonts w:ascii="Times New Roman" w:hAnsi="Times New Roman" w:cs="Times New Roman"/>
            <w:sz w:val="24"/>
            <w:szCs w:val="24"/>
            <w:shd w:val="clear" w:color="auto" w:fill="FFFFFF"/>
          </w:rPr>
          <w:t>getes</w:t>
        </w:r>
      </w:ins>
      <w:del w:id="155" w:author="Aili Sandre" w:date="2024-03-18T11:46:00Z">
        <w:r w:rsidR="006C5B40" w:rsidRPr="00EA648E" w:rsidDel="00F774B8">
          <w:rPr>
            <w:rFonts w:ascii="Times New Roman" w:hAnsi="Times New Roman" w:cs="Times New Roman"/>
            <w:sz w:val="24"/>
            <w:szCs w:val="24"/>
            <w:shd w:val="clear" w:color="auto" w:fill="FFFFFF"/>
          </w:rPr>
          <w:delText>kes</w:delText>
        </w:r>
      </w:del>
      <w:r w:rsidR="006C5B40" w:rsidRPr="00EA648E">
        <w:rPr>
          <w:rFonts w:ascii="Times New Roman" w:hAnsi="Times New Roman" w:cs="Times New Roman"/>
          <w:sz w:val="24"/>
          <w:szCs w:val="24"/>
          <w:shd w:val="clear" w:color="auto" w:fill="FFFFFF"/>
        </w:rPr>
        <w:t xml:space="preserve"> 1–4 </w:t>
      </w:r>
      <w:r w:rsidR="006C5B40" w:rsidRPr="00F774B8">
        <w:rPr>
          <w:rFonts w:ascii="Times New Roman" w:hAnsi="Times New Roman" w:cs="Times New Roman"/>
          <w:sz w:val="24"/>
          <w:szCs w:val="24"/>
          <w:shd w:val="clear" w:color="auto" w:fill="FFFFFF"/>
        </w:rPr>
        <w:t>või</w:t>
      </w:r>
      <w:r w:rsidR="006C5B40" w:rsidRPr="00EA648E">
        <w:rPr>
          <w:rFonts w:ascii="Times New Roman" w:hAnsi="Times New Roman" w:cs="Times New Roman"/>
          <w:sz w:val="24"/>
          <w:szCs w:val="24"/>
          <w:shd w:val="clear" w:color="auto" w:fill="FFFFFF"/>
        </w:rPr>
        <w:t xml:space="preserve"> artikli 42 lõikes 3 sätestatud nõuete rikkumise eest</w:t>
      </w:r>
      <w:r w:rsidR="00EA648E" w:rsidRPr="00EA648E">
        <w:rPr>
          <w:rFonts w:ascii="Times New Roman" w:hAnsi="Times New Roman" w:cs="Times New Roman"/>
          <w:sz w:val="24"/>
          <w:szCs w:val="24"/>
          <w:shd w:val="clear" w:color="auto" w:fill="FFFFFF"/>
        </w:rPr>
        <w:t xml:space="preserve"> </w:t>
      </w:r>
      <w:r w:rsidRPr="00065D23">
        <w:rPr>
          <w:rFonts w:ascii="Times New Roman" w:hAnsi="Times New Roman" w:cs="Times New Roman"/>
          <w:sz w:val="24"/>
          <w:szCs w:val="24"/>
        </w:rPr>
        <w:t xml:space="preserve">– </w:t>
      </w:r>
    </w:p>
    <w:p w14:paraId="37E9ACA8" w14:textId="30CD65E4" w:rsidR="0007635F" w:rsidRPr="00065D23" w:rsidRDefault="0007635F" w:rsidP="00224A6D">
      <w:pPr>
        <w:jc w:val="both"/>
        <w:rPr>
          <w:rFonts w:ascii="Times New Roman" w:hAnsi="Times New Roman" w:cs="Times New Roman"/>
          <w:sz w:val="24"/>
          <w:szCs w:val="24"/>
        </w:rPr>
      </w:pPr>
      <w:r w:rsidRPr="00065D23">
        <w:rPr>
          <w:rFonts w:ascii="Times New Roman" w:hAnsi="Times New Roman" w:cs="Times New Roman"/>
          <w:sz w:val="24"/>
          <w:szCs w:val="24"/>
        </w:rPr>
        <w:t>karistatakse rahatrahviga</w:t>
      </w:r>
      <w:r w:rsidR="00694601" w:rsidRPr="00065D23">
        <w:rPr>
          <w:rFonts w:ascii="Times New Roman" w:hAnsi="Times New Roman" w:cs="Times New Roman"/>
          <w:sz w:val="24"/>
          <w:szCs w:val="24"/>
        </w:rPr>
        <w:t xml:space="preserve"> kuni 5 000 000 eurot või kuni kahekordse</w:t>
      </w:r>
      <w:ins w:id="156" w:author="Aili Sandre" w:date="2024-03-15T15:35:00Z">
        <w:r w:rsidR="00C208D6">
          <w:rPr>
            <w:rFonts w:ascii="Times New Roman" w:hAnsi="Times New Roman" w:cs="Times New Roman"/>
            <w:sz w:val="24"/>
            <w:szCs w:val="24"/>
          </w:rPr>
          <w:t>s</w:t>
        </w:r>
      </w:ins>
      <w:r w:rsidR="00694601" w:rsidRPr="00065D23">
        <w:rPr>
          <w:rFonts w:ascii="Times New Roman" w:hAnsi="Times New Roman" w:cs="Times New Roman"/>
          <w:sz w:val="24"/>
          <w:szCs w:val="24"/>
        </w:rPr>
        <w:t xml:space="preserve"> väärteo tulemusel teenitud kasule või ära hoitud kahjule vastavas summas</w:t>
      </w:r>
      <w:r w:rsidRPr="00065D23">
        <w:rPr>
          <w:rFonts w:ascii="Times New Roman" w:hAnsi="Times New Roman" w:cs="Times New Roman"/>
          <w:sz w:val="24"/>
          <w:szCs w:val="24"/>
        </w:rPr>
        <w:t>.</w:t>
      </w:r>
      <w:del w:id="157" w:author="Aili Sandre" w:date="2024-03-15T15:35:00Z">
        <w:r w:rsidRPr="00065D23" w:rsidDel="00C208D6">
          <w:rPr>
            <w:rFonts w:ascii="Times New Roman" w:hAnsi="Times New Roman" w:cs="Times New Roman"/>
            <w:sz w:val="24"/>
            <w:szCs w:val="24"/>
          </w:rPr>
          <w:delText xml:space="preserve"> </w:delText>
        </w:r>
      </w:del>
    </w:p>
    <w:p w14:paraId="1A9171DD" w14:textId="77777777" w:rsidR="0007635F" w:rsidRPr="00065D23" w:rsidRDefault="0007635F" w:rsidP="00224A6D">
      <w:pPr>
        <w:jc w:val="both"/>
        <w:rPr>
          <w:rFonts w:ascii="Times New Roman" w:hAnsi="Times New Roman" w:cs="Times New Roman"/>
          <w:sz w:val="24"/>
          <w:szCs w:val="24"/>
        </w:rPr>
      </w:pPr>
    </w:p>
    <w:p w14:paraId="58C9F40A" w14:textId="77777777" w:rsidR="0007635F" w:rsidRPr="00065D23" w:rsidRDefault="0007635F" w:rsidP="00224A6D">
      <w:pPr>
        <w:jc w:val="both"/>
        <w:rPr>
          <w:rFonts w:ascii="Times New Roman" w:hAnsi="Times New Roman" w:cs="Times New Roman"/>
          <w:sz w:val="24"/>
          <w:szCs w:val="24"/>
        </w:rPr>
      </w:pPr>
      <w:r w:rsidRPr="00065D23">
        <w:rPr>
          <w:rFonts w:ascii="Times New Roman" w:hAnsi="Times New Roman" w:cs="Times New Roman"/>
          <w:sz w:val="24"/>
          <w:szCs w:val="24"/>
        </w:rPr>
        <w:t xml:space="preserve">(2) Sama teo eest, kui selle on toime pannud juriidiline isik, – </w:t>
      </w:r>
    </w:p>
    <w:p w14:paraId="0DD22A43" w14:textId="1F0128E7" w:rsidR="000F32EA" w:rsidRPr="00065D23" w:rsidRDefault="0007635F" w:rsidP="00224A6D">
      <w:pPr>
        <w:jc w:val="both"/>
        <w:rPr>
          <w:rFonts w:ascii="Times New Roman" w:hAnsi="Times New Roman" w:cs="Times New Roman"/>
          <w:sz w:val="24"/>
          <w:szCs w:val="24"/>
        </w:rPr>
      </w:pPr>
      <w:r w:rsidRPr="00065D23">
        <w:rPr>
          <w:rFonts w:ascii="Times New Roman" w:hAnsi="Times New Roman" w:cs="Times New Roman"/>
          <w:sz w:val="24"/>
          <w:szCs w:val="24"/>
        </w:rPr>
        <w:lastRenderedPageBreak/>
        <w:t xml:space="preserve">karistatakse rahatrahviga kuni </w:t>
      </w:r>
      <w:r w:rsidR="00694601" w:rsidRPr="00065D23">
        <w:rPr>
          <w:rFonts w:ascii="Times New Roman" w:hAnsi="Times New Roman" w:cs="Times New Roman"/>
          <w:sz w:val="24"/>
          <w:szCs w:val="24"/>
        </w:rPr>
        <w:t>5 000 000 eurot või kuni kahekordse</w:t>
      </w:r>
      <w:ins w:id="158" w:author="Aili Sandre" w:date="2024-03-15T15:35:00Z">
        <w:r w:rsidR="00144D7E">
          <w:rPr>
            <w:rFonts w:ascii="Times New Roman" w:hAnsi="Times New Roman" w:cs="Times New Roman"/>
            <w:sz w:val="24"/>
            <w:szCs w:val="24"/>
          </w:rPr>
          <w:t>s</w:t>
        </w:r>
      </w:ins>
      <w:r w:rsidR="00694601" w:rsidRPr="00065D23">
        <w:rPr>
          <w:rFonts w:ascii="Times New Roman" w:hAnsi="Times New Roman" w:cs="Times New Roman"/>
          <w:sz w:val="24"/>
          <w:szCs w:val="24"/>
        </w:rPr>
        <w:t xml:space="preserve"> väärteo tulemusel teenitud kasule või ära hoitud kahjule vasta</w:t>
      </w:r>
      <w:r w:rsidR="00941E76">
        <w:rPr>
          <w:rFonts w:ascii="Times New Roman" w:hAnsi="Times New Roman" w:cs="Times New Roman"/>
          <w:sz w:val="24"/>
          <w:szCs w:val="24"/>
        </w:rPr>
        <w:t>va</w:t>
      </w:r>
      <w:r w:rsidR="00694601" w:rsidRPr="00065D23">
        <w:rPr>
          <w:rFonts w:ascii="Times New Roman" w:hAnsi="Times New Roman" w:cs="Times New Roman"/>
          <w:sz w:val="24"/>
          <w:szCs w:val="24"/>
        </w:rPr>
        <w:t>s summas või kuni kümme protsenti juriidilise isiku või tema konsolideerimisgrupi konsolideeritud käibest</w:t>
      </w:r>
      <w:r w:rsidRPr="00065D23">
        <w:rPr>
          <w:rFonts w:ascii="Times New Roman" w:hAnsi="Times New Roman" w:cs="Times New Roman"/>
          <w:sz w:val="24"/>
          <w:szCs w:val="24"/>
        </w:rPr>
        <w:t>.</w:t>
      </w:r>
      <w:r w:rsidR="000B778D" w:rsidRPr="00065D23">
        <w:rPr>
          <w:rFonts w:ascii="Times New Roman" w:hAnsi="Times New Roman" w:cs="Times New Roman"/>
          <w:sz w:val="24"/>
          <w:szCs w:val="24"/>
        </w:rPr>
        <w:t>“;</w:t>
      </w:r>
    </w:p>
    <w:p w14:paraId="7C0B0DF1" w14:textId="77777777" w:rsidR="000B778D" w:rsidRPr="00065D23" w:rsidRDefault="000B778D" w:rsidP="00224A6D">
      <w:pPr>
        <w:jc w:val="both"/>
        <w:rPr>
          <w:rFonts w:ascii="Times New Roman" w:hAnsi="Times New Roman" w:cs="Times New Roman"/>
          <w:sz w:val="24"/>
          <w:szCs w:val="24"/>
        </w:rPr>
      </w:pPr>
    </w:p>
    <w:p w14:paraId="066D3DAD" w14:textId="0B21CA60" w:rsidR="000B778D" w:rsidRPr="00065D23" w:rsidRDefault="000B778D" w:rsidP="00224A6D">
      <w:pPr>
        <w:jc w:val="both"/>
        <w:rPr>
          <w:rFonts w:ascii="Times New Roman" w:hAnsi="Times New Roman" w:cs="Times New Roman"/>
          <w:sz w:val="24"/>
          <w:szCs w:val="24"/>
        </w:rPr>
      </w:pPr>
      <w:r w:rsidRPr="00065D23">
        <w:rPr>
          <w:rFonts w:ascii="Times New Roman" w:hAnsi="Times New Roman" w:cs="Times New Roman"/>
          <w:b/>
          <w:bCs/>
          <w:sz w:val="24"/>
          <w:szCs w:val="24"/>
        </w:rPr>
        <w:t>11)</w:t>
      </w:r>
      <w:r w:rsidRPr="00065D23">
        <w:rPr>
          <w:rFonts w:ascii="Times New Roman" w:hAnsi="Times New Roman" w:cs="Times New Roman"/>
          <w:sz w:val="24"/>
          <w:szCs w:val="24"/>
        </w:rPr>
        <w:t xml:space="preserve"> seadus</w:t>
      </w:r>
      <w:r w:rsidR="00D42BF9">
        <w:rPr>
          <w:rFonts w:ascii="Times New Roman" w:hAnsi="Times New Roman" w:cs="Times New Roman"/>
          <w:sz w:val="24"/>
          <w:szCs w:val="24"/>
        </w:rPr>
        <w:t>e</w:t>
      </w:r>
      <w:r w:rsidRPr="00065D23">
        <w:rPr>
          <w:rFonts w:ascii="Times New Roman" w:hAnsi="Times New Roman" w:cs="Times New Roman"/>
          <w:sz w:val="24"/>
          <w:szCs w:val="24"/>
        </w:rPr>
        <w:t xml:space="preserve"> </w:t>
      </w:r>
      <w:r w:rsidR="00D42BF9" w:rsidRPr="00EA648E">
        <w:rPr>
          <w:rFonts w:ascii="Times New Roman" w:hAnsi="Times New Roman" w:cs="Times New Roman"/>
          <w:sz w:val="24"/>
          <w:szCs w:val="24"/>
        </w:rPr>
        <w:t>12. peatükki</w:t>
      </w:r>
      <w:r w:rsidR="00D42BF9" w:rsidRPr="00363264">
        <w:rPr>
          <w:rFonts w:ascii="Times New Roman" w:hAnsi="Times New Roman" w:cs="Times New Roman"/>
          <w:sz w:val="24"/>
          <w:szCs w:val="24"/>
          <w:u w:val="single"/>
        </w:rPr>
        <w:t xml:space="preserve"> </w:t>
      </w:r>
      <w:r w:rsidRPr="00065D23">
        <w:rPr>
          <w:rFonts w:ascii="Times New Roman" w:hAnsi="Times New Roman" w:cs="Times New Roman"/>
          <w:sz w:val="24"/>
          <w:szCs w:val="24"/>
        </w:rPr>
        <w:t>täiendatakse §-dega 140</w:t>
      </w:r>
      <w:r w:rsidRPr="00065D23">
        <w:rPr>
          <w:rFonts w:ascii="Times New Roman" w:hAnsi="Times New Roman" w:cs="Times New Roman"/>
          <w:sz w:val="24"/>
          <w:szCs w:val="24"/>
          <w:vertAlign w:val="superscript"/>
        </w:rPr>
        <w:t>1</w:t>
      </w:r>
      <w:r w:rsidR="00524349">
        <w:rPr>
          <w:rFonts w:ascii="Times New Roman" w:hAnsi="Times New Roman" w:cs="Times New Roman"/>
          <w:sz w:val="24"/>
          <w:szCs w:val="24"/>
        </w:rPr>
        <w:t xml:space="preserve"> ja </w:t>
      </w:r>
      <w:r w:rsidRPr="00065D23">
        <w:rPr>
          <w:rFonts w:ascii="Times New Roman" w:hAnsi="Times New Roman" w:cs="Times New Roman"/>
          <w:sz w:val="24"/>
          <w:szCs w:val="24"/>
        </w:rPr>
        <w:t>140</w:t>
      </w:r>
      <w:r w:rsidR="00524349" w:rsidRPr="00EA648E">
        <w:rPr>
          <w:rFonts w:ascii="Times New Roman" w:hAnsi="Times New Roman" w:cs="Times New Roman"/>
          <w:sz w:val="24"/>
          <w:szCs w:val="24"/>
          <w:vertAlign w:val="superscript"/>
        </w:rPr>
        <w:t>2</w:t>
      </w:r>
      <w:r w:rsidRPr="00065D23">
        <w:rPr>
          <w:rFonts w:ascii="Times New Roman" w:hAnsi="Times New Roman" w:cs="Times New Roman"/>
          <w:sz w:val="24"/>
          <w:szCs w:val="24"/>
        </w:rPr>
        <w:t xml:space="preserve"> järgmises sõnastuses:</w:t>
      </w:r>
    </w:p>
    <w:p w14:paraId="6FA53224" w14:textId="2113861E" w:rsidR="000F32EA" w:rsidRPr="00065D23" w:rsidRDefault="00A41C1F" w:rsidP="00870EAE">
      <w:pPr>
        <w:rPr>
          <w:rFonts w:ascii="Times New Roman" w:hAnsi="Times New Roman" w:cs="Times New Roman"/>
          <w:sz w:val="24"/>
          <w:szCs w:val="24"/>
        </w:rPr>
      </w:pPr>
      <w:r w:rsidRPr="008554B5">
        <w:rPr>
          <w:rStyle w:val="Tugev"/>
          <w:rFonts w:ascii="Times New Roman" w:hAnsi="Times New Roman" w:cs="Times New Roman"/>
          <w:b w:val="0"/>
          <w:bCs w:val="0"/>
          <w:sz w:val="24"/>
          <w:szCs w:val="24"/>
          <w:bdr w:val="none" w:sz="0" w:space="0" w:color="auto" w:frame="1"/>
        </w:rPr>
        <w:t>„</w:t>
      </w:r>
      <w:r w:rsidR="000F32EA" w:rsidRPr="00065D23">
        <w:rPr>
          <w:rStyle w:val="Tugev"/>
          <w:rFonts w:ascii="Times New Roman" w:hAnsi="Times New Roman" w:cs="Times New Roman"/>
          <w:sz w:val="24"/>
          <w:szCs w:val="24"/>
          <w:bdr w:val="none" w:sz="0" w:space="0" w:color="auto" w:frame="1"/>
        </w:rPr>
        <w:t>§ 1</w:t>
      </w:r>
      <w:r w:rsidR="000B778D" w:rsidRPr="00065D23">
        <w:rPr>
          <w:rStyle w:val="Tugev"/>
          <w:rFonts w:ascii="Times New Roman" w:hAnsi="Times New Roman" w:cs="Times New Roman"/>
          <w:sz w:val="24"/>
          <w:szCs w:val="24"/>
          <w:bdr w:val="none" w:sz="0" w:space="0" w:color="auto" w:frame="1"/>
        </w:rPr>
        <w:t>40</w:t>
      </w:r>
      <w:r w:rsidR="000B778D" w:rsidRPr="00065D23">
        <w:rPr>
          <w:rStyle w:val="Tugev"/>
          <w:rFonts w:ascii="Times New Roman" w:hAnsi="Times New Roman" w:cs="Times New Roman"/>
          <w:sz w:val="24"/>
          <w:szCs w:val="24"/>
          <w:bdr w:val="none" w:sz="0" w:space="0" w:color="auto" w:frame="1"/>
          <w:vertAlign w:val="superscript"/>
        </w:rPr>
        <w:t>1</w:t>
      </w:r>
      <w:r w:rsidR="000F32EA" w:rsidRPr="00065D23">
        <w:rPr>
          <w:rStyle w:val="Tugev"/>
          <w:rFonts w:ascii="Times New Roman" w:hAnsi="Times New Roman" w:cs="Times New Roman"/>
          <w:sz w:val="24"/>
          <w:szCs w:val="24"/>
          <w:bdr w:val="none" w:sz="0" w:space="0" w:color="auto" w:frame="1"/>
        </w:rPr>
        <w:t>. </w:t>
      </w:r>
      <w:r w:rsidR="000F32EA" w:rsidRPr="00065D23">
        <w:rPr>
          <w:rFonts w:ascii="Times New Roman" w:hAnsi="Times New Roman" w:cs="Times New Roman"/>
          <w:b/>
          <w:bCs/>
          <w:sz w:val="24"/>
          <w:szCs w:val="24"/>
        </w:rPr>
        <w:t>Juriidilise isiku ja konsolideerimisgrupi</w:t>
      </w:r>
      <w:r w:rsidR="00B46625">
        <w:rPr>
          <w:rFonts w:ascii="Times New Roman" w:hAnsi="Times New Roman" w:cs="Times New Roman"/>
          <w:b/>
          <w:bCs/>
          <w:sz w:val="24"/>
          <w:szCs w:val="24"/>
        </w:rPr>
        <w:t xml:space="preserve"> konsolideeritud</w:t>
      </w:r>
      <w:r w:rsidR="000F32EA" w:rsidRPr="00065D23">
        <w:rPr>
          <w:rFonts w:ascii="Times New Roman" w:hAnsi="Times New Roman" w:cs="Times New Roman"/>
          <w:b/>
          <w:bCs/>
          <w:sz w:val="24"/>
          <w:szCs w:val="24"/>
        </w:rPr>
        <w:t xml:space="preserve"> käive</w:t>
      </w:r>
    </w:p>
    <w:p w14:paraId="7DB8A759" w14:textId="77777777" w:rsidR="000F32EA" w:rsidRPr="00065D23" w:rsidRDefault="000F32EA" w:rsidP="000F32EA">
      <w:pPr>
        <w:pStyle w:val="Normaallaadveeb"/>
        <w:shd w:val="clear" w:color="auto" w:fill="FFFFFF"/>
        <w:spacing w:before="0" w:after="0" w:afterAutospacing="0"/>
        <w:jc w:val="both"/>
      </w:pPr>
    </w:p>
    <w:p w14:paraId="2F818B63" w14:textId="51031139" w:rsidR="000F32EA" w:rsidRPr="00065D23" w:rsidRDefault="000F32EA" w:rsidP="000F32EA">
      <w:pPr>
        <w:pStyle w:val="Normaallaadveeb"/>
        <w:shd w:val="clear" w:color="auto" w:fill="FFFFFF"/>
        <w:spacing w:before="0" w:after="0" w:afterAutospacing="0"/>
        <w:jc w:val="both"/>
      </w:pPr>
      <w:r w:rsidRPr="00065D23">
        <w:t>(1) Käesolevas peatükis sätestatud juriidilise isiku käive on aastane netokäive eelmisel majandusaastal, sealhulgas brutotulu, mis koosneb saadaolevatest intressidest ja samalaadsetest tuludest, tuludest aktsiatelt ja muudelt muutuv- või püsituluga väärtpaberitelt ning saadaolevatest komisjoni- või teenustasudest kooskõlas Euroopa Parlamendi ja nõukogu määruse (EL) nr 575/2013 artikliga 316. Kui juriidiline isik on emaettevõtja tütarettevõtja, on käesoleva lõike esimeses lauses nimetatud brutotuluks kogutulu eelmise majandusaasta konsolideeritud aastaaruande järgi.</w:t>
      </w:r>
    </w:p>
    <w:p w14:paraId="4B76D70D" w14:textId="77777777" w:rsidR="000F32EA" w:rsidRPr="00065D23" w:rsidRDefault="000F32EA" w:rsidP="000F32EA">
      <w:pPr>
        <w:pStyle w:val="Normaallaadveeb"/>
        <w:shd w:val="clear" w:color="auto" w:fill="FFFFFF"/>
        <w:spacing w:before="0" w:after="0" w:afterAutospacing="0"/>
        <w:jc w:val="both"/>
      </w:pPr>
    </w:p>
    <w:p w14:paraId="36C3675B" w14:textId="3BFA1EF6" w:rsidR="000F32EA" w:rsidRPr="00065D23" w:rsidRDefault="000F32EA" w:rsidP="000F32EA">
      <w:pPr>
        <w:pStyle w:val="Normaallaadveeb"/>
        <w:shd w:val="clear" w:color="auto" w:fill="FFFFFF"/>
        <w:spacing w:before="0" w:after="0" w:afterAutospacing="0"/>
        <w:jc w:val="both"/>
      </w:pPr>
      <w:r w:rsidRPr="00065D23">
        <w:t>(2) Käesoleva seaduse §-des 134</w:t>
      </w:r>
      <w:r w:rsidRPr="00065D23">
        <w:rPr>
          <w:bdr w:val="none" w:sz="0" w:space="0" w:color="auto" w:frame="1"/>
          <w:vertAlign w:val="superscript"/>
        </w:rPr>
        <w:t>14</w:t>
      </w:r>
      <w:r w:rsidRPr="00065D23">
        <w:t> ja 134</w:t>
      </w:r>
      <w:r w:rsidRPr="00065D23">
        <w:rPr>
          <w:bdr w:val="none" w:sz="0" w:space="0" w:color="auto" w:frame="1"/>
          <w:vertAlign w:val="superscript"/>
        </w:rPr>
        <w:t>21</w:t>
      </w:r>
      <w:r w:rsidRPr="00065D23">
        <w:t xml:space="preserve"> sätestatud juriidilise isiku käive on aastane kogukäive </w:t>
      </w:r>
      <w:del w:id="159" w:author="Aili Sandre" w:date="2024-03-15T15:38:00Z">
        <w:r w:rsidRPr="00065D23" w:rsidDel="00144D7E">
          <w:delText xml:space="preserve">vastavalt </w:delText>
        </w:r>
      </w:del>
      <w:r w:rsidRPr="00065D23">
        <w:t>viimase</w:t>
      </w:r>
      <w:del w:id="160" w:author="Aili Sandre" w:date="2024-03-15T15:38:00Z">
        <w:r w:rsidRPr="00065D23" w:rsidDel="00144D7E">
          <w:delText>le</w:delText>
        </w:r>
      </w:del>
      <w:r w:rsidRPr="00065D23">
        <w:t xml:space="preserve"> kättesaadava</w:t>
      </w:r>
      <w:del w:id="161" w:author="Aili Sandre" w:date="2024-03-15T15:38:00Z">
        <w:r w:rsidRPr="00065D23" w:rsidDel="00144D7E">
          <w:delText>l</w:delText>
        </w:r>
      </w:del>
      <w:del w:id="162" w:author="Aili Sandre" w:date="2024-03-15T15:39:00Z">
        <w:r w:rsidRPr="00065D23" w:rsidDel="00144D7E">
          <w:delText>e</w:delText>
        </w:r>
      </w:del>
      <w:r w:rsidRPr="00065D23">
        <w:t xml:space="preserve"> juhtimisorgani kinnitatud raamatupidamise aruande</w:t>
      </w:r>
      <w:ins w:id="163" w:author="Aili Sandre" w:date="2024-03-15T15:39:00Z">
        <w:r w:rsidR="00144D7E">
          <w:t xml:space="preserve"> järgi</w:t>
        </w:r>
      </w:ins>
      <w:del w:id="164" w:author="Aili Sandre" w:date="2024-03-15T15:39:00Z">
        <w:r w:rsidRPr="00065D23" w:rsidDel="00144D7E">
          <w:delText>le</w:delText>
        </w:r>
      </w:del>
      <w:r w:rsidRPr="00065D23">
        <w:t xml:space="preserve">. Kui juriidiline isik on emaettevõtja või sellise emaettevõtja tütarettevõtja, kes peab koostama konsolideeritud finantsaruandeid, on käesoleva lõike esimeses lauses nimetatud kogukäive aastane kogukäive või </w:t>
      </w:r>
      <w:commentRangeStart w:id="165"/>
      <w:r w:rsidRPr="00144D7E">
        <w:rPr>
          <w:highlight w:val="yellow"/>
          <w:rPrChange w:id="166" w:author="Aili Sandre" w:date="2024-03-15T15:40:00Z">
            <w:rPr/>
          </w:rPrChange>
        </w:rPr>
        <w:t>vastav</w:t>
      </w:r>
      <w:commentRangeEnd w:id="165"/>
      <w:r w:rsidR="00562637">
        <w:rPr>
          <w:rStyle w:val="Kommentaariviide"/>
          <w:rFonts w:asciiTheme="minorHAnsi" w:eastAsiaTheme="minorHAnsi" w:hAnsiTheme="minorHAnsi" w:cstheme="minorBidi"/>
          <w:lang w:eastAsia="en-US"/>
        </w:rPr>
        <w:commentReference w:id="165"/>
      </w:r>
      <w:r w:rsidRPr="00065D23">
        <w:t xml:space="preserve"> tululiik viimase kättesaadava konsolideeritud raamatupidamise aruande järgi, mille on heaks kiitnud kõrgeima taseme emaettevõtja juhtimisorgan.</w:t>
      </w:r>
      <w:r w:rsidRPr="00065D23">
        <w:br/>
      </w:r>
    </w:p>
    <w:p w14:paraId="0160D180" w14:textId="78BEE4A9" w:rsidR="000F32EA" w:rsidRPr="00065D23" w:rsidRDefault="000F32EA" w:rsidP="00870EAE">
      <w:pPr>
        <w:rPr>
          <w:rFonts w:ascii="Times New Roman" w:hAnsi="Times New Roman" w:cs="Times New Roman"/>
          <w:sz w:val="24"/>
          <w:szCs w:val="24"/>
        </w:rPr>
      </w:pPr>
      <w:commentRangeStart w:id="167"/>
      <w:r w:rsidRPr="00065D23">
        <w:rPr>
          <w:rStyle w:val="Tugev"/>
          <w:rFonts w:ascii="Times New Roman" w:hAnsi="Times New Roman" w:cs="Times New Roman"/>
          <w:sz w:val="24"/>
          <w:szCs w:val="24"/>
          <w:bdr w:val="none" w:sz="0" w:space="0" w:color="auto" w:frame="1"/>
        </w:rPr>
        <w:t xml:space="preserve">§ </w:t>
      </w:r>
      <w:r w:rsidR="000B778D" w:rsidRPr="00065D23">
        <w:rPr>
          <w:rStyle w:val="Tugev"/>
          <w:rFonts w:ascii="Times New Roman" w:hAnsi="Times New Roman" w:cs="Times New Roman"/>
          <w:sz w:val="24"/>
          <w:szCs w:val="24"/>
          <w:bdr w:val="none" w:sz="0" w:space="0" w:color="auto" w:frame="1"/>
        </w:rPr>
        <w:t>140</w:t>
      </w:r>
      <w:r w:rsidR="00524349">
        <w:rPr>
          <w:rStyle w:val="Tugev"/>
          <w:rFonts w:ascii="Times New Roman" w:hAnsi="Times New Roman" w:cs="Times New Roman"/>
          <w:sz w:val="24"/>
          <w:szCs w:val="24"/>
          <w:bdr w:val="none" w:sz="0" w:space="0" w:color="auto" w:frame="1"/>
          <w:vertAlign w:val="superscript"/>
        </w:rPr>
        <w:t>2</w:t>
      </w:r>
      <w:r w:rsidRPr="00065D23">
        <w:rPr>
          <w:rStyle w:val="Tugev"/>
          <w:rFonts w:ascii="Times New Roman" w:hAnsi="Times New Roman" w:cs="Times New Roman"/>
          <w:sz w:val="24"/>
          <w:szCs w:val="24"/>
          <w:bdr w:val="none" w:sz="0" w:space="0" w:color="auto" w:frame="1"/>
        </w:rPr>
        <w:t>.</w:t>
      </w:r>
      <w:r w:rsidR="00A41C1F" w:rsidRPr="00065D23">
        <w:rPr>
          <w:rStyle w:val="Tugev"/>
          <w:rFonts w:ascii="Times New Roman" w:hAnsi="Times New Roman" w:cs="Times New Roman"/>
          <w:sz w:val="24"/>
          <w:szCs w:val="24"/>
          <w:bdr w:val="none" w:sz="0" w:space="0" w:color="auto" w:frame="1"/>
        </w:rPr>
        <w:t xml:space="preserve"> </w:t>
      </w:r>
      <w:commentRangeEnd w:id="167"/>
      <w:r w:rsidR="008035EF">
        <w:rPr>
          <w:rStyle w:val="Kommentaariviide"/>
        </w:rPr>
        <w:commentReference w:id="167"/>
      </w:r>
      <w:r w:rsidRPr="00065D23">
        <w:rPr>
          <w:rFonts w:ascii="Times New Roman" w:hAnsi="Times New Roman" w:cs="Times New Roman"/>
          <w:b/>
          <w:bCs/>
          <w:sz w:val="24"/>
          <w:szCs w:val="24"/>
        </w:rPr>
        <w:t>Menetlus</w:t>
      </w:r>
      <w:del w:id="168" w:author="Iivika Sale" w:date="2024-03-28T15:05:00Z">
        <w:r w:rsidR="00B25961" w:rsidDel="008035EF">
          <w:rPr>
            <w:rFonts w:ascii="Times New Roman" w:hAnsi="Times New Roman" w:cs="Times New Roman"/>
            <w:b/>
            <w:bCs/>
            <w:sz w:val="24"/>
            <w:szCs w:val="24"/>
          </w:rPr>
          <w:delText xml:space="preserve"> ja aegumine</w:delText>
        </w:r>
      </w:del>
    </w:p>
    <w:p w14:paraId="060E433D" w14:textId="77777777" w:rsidR="000F32EA" w:rsidRPr="00065D23" w:rsidRDefault="000F32EA" w:rsidP="000F32EA">
      <w:pPr>
        <w:pStyle w:val="Normaallaadveeb"/>
        <w:shd w:val="clear" w:color="auto" w:fill="FFFFFF"/>
        <w:spacing w:before="0" w:after="0" w:afterAutospacing="0"/>
        <w:jc w:val="both"/>
      </w:pPr>
    </w:p>
    <w:p w14:paraId="091DAE40" w14:textId="1492A2C9" w:rsidR="00524349" w:rsidRPr="00EA648E" w:rsidRDefault="00524349" w:rsidP="000F32EA">
      <w:pPr>
        <w:pStyle w:val="Normaallaadveeb"/>
        <w:shd w:val="clear" w:color="auto" w:fill="FFFFFF"/>
        <w:spacing w:before="0" w:after="0" w:afterAutospacing="0"/>
        <w:jc w:val="both"/>
      </w:pPr>
      <w:r w:rsidRPr="00EA648E">
        <w:t xml:space="preserve">(1) </w:t>
      </w:r>
      <w:r w:rsidR="000F32EA" w:rsidRPr="00EA648E">
        <w:t xml:space="preserve">Käesolevas peatükis sätestatud väärtegude kohtuväline </w:t>
      </w:r>
      <w:proofErr w:type="spellStart"/>
      <w:r w:rsidR="000F32EA" w:rsidRPr="00EA648E">
        <w:t>menetleja</w:t>
      </w:r>
      <w:proofErr w:type="spellEnd"/>
      <w:r w:rsidR="000F32EA" w:rsidRPr="00EA648E">
        <w:t xml:space="preserve"> on Finantsinspektsioon.</w:t>
      </w:r>
    </w:p>
    <w:p w14:paraId="181BD1EC" w14:textId="77777777" w:rsidR="00524349" w:rsidRPr="00EA648E" w:rsidRDefault="00524349" w:rsidP="000F32EA">
      <w:pPr>
        <w:pStyle w:val="Normaallaadveeb"/>
        <w:shd w:val="clear" w:color="auto" w:fill="FFFFFF"/>
        <w:spacing w:before="0" w:after="0" w:afterAutospacing="0"/>
        <w:jc w:val="both"/>
      </w:pPr>
    </w:p>
    <w:p w14:paraId="56A40BC8" w14:textId="3CF1D05C" w:rsidR="0007635F" w:rsidRPr="00EA648E" w:rsidRDefault="00524349" w:rsidP="000F32EA">
      <w:pPr>
        <w:pStyle w:val="Normaallaadveeb"/>
        <w:shd w:val="clear" w:color="auto" w:fill="FFFFFF"/>
        <w:spacing w:before="0" w:after="0" w:afterAutospacing="0"/>
        <w:jc w:val="both"/>
      </w:pPr>
      <w:r w:rsidRPr="00EA648E">
        <w:t>(2) Käesolevas peatükis sätestatud väärtegude aegumistähtaeg on kolm aastat</w:t>
      </w:r>
      <w:r w:rsidR="004D7722">
        <w:t>.</w:t>
      </w:r>
      <w:r w:rsidR="0007635F" w:rsidRPr="00EA648E">
        <w:t>“</w:t>
      </w:r>
      <w:r w:rsidR="003114A1" w:rsidRPr="00EA648E">
        <w:t>;</w:t>
      </w:r>
      <w:del w:id="169" w:author="Aili Sandre" w:date="2024-03-15T15:40:00Z">
        <w:r w:rsidR="0007635F" w:rsidRPr="00EA648E" w:rsidDel="00144D7E">
          <w:rPr>
            <w:shd w:val="clear" w:color="auto" w:fill="FFFFFF"/>
          </w:rPr>
          <w:delText xml:space="preserve"> </w:delText>
        </w:r>
      </w:del>
    </w:p>
    <w:p w14:paraId="54931133" w14:textId="2A1F1050" w:rsidR="00FB29B8" w:rsidRPr="00065D23" w:rsidRDefault="00FB29B8" w:rsidP="00224A6D">
      <w:pPr>
        <w:jc w:val="both"/>
        <w:rPr>
          <w:rFonts w:ascii="Times New Roman" w:hAnsi="Times New Roman" w:cs="Times New Roman"/>
          <w:sz w:val="24"/>
          <w:szCs w:val="24"/>
        </w:rPr>
      </w:pPr>
    </w:p>
    <w:p w14:paraId="04C1A6E8" w14:textId="4DF54584" w:rsidR="00970C31" w:rsidRPr="00065D23" w:rsidRDefault="00CA45BC" w:rsidP="00224A6D">
      <w:pPr>
        <w:jc w:val="both"/>
        <w:rPr>
          <w:rFonts w:ascii="Times New Roman" w:eastAsia="Times New Roman" w:hAnsi="Times New Roman" w:cs="Times New Roman"/>
          <w:sz w:val="24"/>
          <w:szCs w:val="24"/>
        </w:rPr>
      </w:pPr>
      <w:r w:rsidRPr="00065D23">
        <w:rPr>
          <w:rFonts w:ascii="Times New Roman" w:hAnsi="Times New Roman" w:cs="Times New Roman"/>
          <w:b/>
          <w:sz w:val="24"/>
          <w:szCs w:val="24"/>
        </w:rPr>
        <w:t>1</w:t>
      </w:r>
      <w:r w:rsidR="009A0CED" w:rsidRPr="00065D23">
        <w:rPr>
          <w:rFonts w:ascii="Times New Roman" w:hAnsi="Times New Roman" w:cs="Times New Roman"/>
          <w:b/>
          <w:sz w:val="24"/>
          <w:szCs w:val="24"/>
        </w:rPr>
        <w:t>2</w:t>
      </w:r>
      <w:r w:rsidR="00970C31" w:rsidRPr="00065D23">
        <w:rPr>
          <w:rFonts w:ascii="Times New Roman" w:hAnsi="Times New Roman" w:cs="Times New Roman"/>
          <w:b/>
          <w:sz w:val="24"/>
          <w:szCs w:val="24"/>
        </w:rPr>
        <w:t xml:space="preserve">) </w:t>
      </w:r>
      <w:r w:rsidR="008C6534" w:rsidRPr="00065D23">
        <w:rPr>
          <w:rFonts w:ascii="Times New Roman" w:eastAsia="Times New Roman" w:hAnsi="Times New Roman" w:cs="Times New Roman"/>
          <w:sz w:val="24"/>
          <w:szCs w:val="24"/>
        </w:rPr>
        <w:t>seaduse normitehnilise märkuse tekstiosa „</w:t>
      </w:r>
      <w:r w:rsidR="008C6534" w:rsidRPr="00065D23">
        <w:rPr>
          <w:rFonts w:ascii="Times New Roman" w:hAnsi="Times New Roman" w:cs="Times New Roman"/>
          <w:sz w:val="24"/>
          <w:szCs w:val="24"/>
          <w:shd w:val="clear" w:color="auto" w:fill="FFFFFF"/>
        </w:rPr>
        <w:t>ja (EL) 2019/2034 (ELT L 314, 05.12.2019, lk 64–114)</w:t>
      </w:r>
      <w:r w:rsidR="008C6534" w:rsidRPr="00065D23">
        <w:rPr>
          <w:rFonts w:ascii="Times New Roman" w:eastAsia="Times New Roman" w:hAnsi="Times New Roman" w:cs="Times New Roman"/>
          <w:sz w:val="24"/>
          <w:szCs w:val="24"/>
        </w:rPr>
        <w:t>“ asendatakse tekstiosaga „,</w:t>
      </w:r>
      <w:r w:rsidR="008C6534" w:rsidRPr="00065D23">
        <w:rPr>
          <w:rFonts w:ascii="Times New Roman" w:hAnsi="Times New Roman" w:cs="Times New Roman"/>
          <w:sz w:val="24"/>
          <w:szCs w:val="24"/>
          <w:shd w:val="clear" w:color="auto" w:fill="FFFFFF"/>
        </w:rPr>
        <w:t xml:space="preserve"> (EL) 2019/2034 (ELT L 314, 05.12.2019, lk 64–114)</w:t>
      </w:r>
      <w:r w:rsidR="008C6534" w:rsidRPr="00065D23">
        <w:rPr>
          <w:rFonts w:ascii="Times New Roman" w:eastAsia="Times New Roman" w:hAnsi="Times New Roman" w:cs="Times New Roman"/>
          <w:sz w:val="24"/>
          <w:szCs w:val="24"/>
        </w:rPr>
        <w:t xml:space="preserve"> ja (EL) 2022/2556 (ELT L 333, 27.12.2022, </w:t>
      </w:r>
      <w:r w:rsidR="003C5140" w:rsidRPr="00065D23">
        <w:rPr>
          <w:rFonts w:ascii="Times New Roman" w:eastAsia="Times New Roman" w:hAnsi="Times New Roman" w:cs="Times New Roman"/>
          <w:sz w:val="24"/>
          <w:szCs w:val="24"/>
        </w:rPr>
        <w:t>lk</w:t>
      </w:r>
      <w:r w:rsidR="008C6534" w:rsidRPr="00065D23">
        <w:rPr>
          <w:rFonts w:ascii="Times New Roman" w:eastAsia="Times New Roman" w:hAnsi="Times New Roman" w:cs="Times New Roman"/>
          <w:sz w:val="24"/>
          <w:szCs w:val="24"/>
        </w:rPr>
        <w:t xml:space="preserve"> 153–163)“.</w:t>
      </w:r>
    </w:p>
    <w:p w14:paraId="1CBEF61D" w14:textId="64F48249" w:rsidR="00970C31" w:rsidRPr="00065D23" w:rsidRDefault="00970C31" w:rsidP="00224A6D">
      <w:pPr>
        <w:jc w:val="both"/>
        <w:rPr>
          <w:rFonts w:ascii="Times New Roman" w:eastAsia="Times New Roman" w:hAnsi="Times New Roman" w:cs="Times New Roman"/>
          <w:sz w:val="24"/>
          <w:szCs w:val="24"/>
        </w:rPr>
      </w:pPr>
    </w:p>
    <w:p w14:paraId="13371CDD" w14:textId="5162E876" w:rsidR="00970C31" w:rsidRPr="00065D23" w:rsidRDefault="00970C31" w:rsidP="00224A6D">
      <w:pPr>
        <w:jc w:val="both"/>
        <w:rPr>
          <w:rFonts w:ascii="Times New Roman" w:eastAsia="Times New Roman" w:hAnsi="Times New Roman" w:cs="Times New Roman"/>
          <w:b/>
          <w:bCs/>
          <w:sz w:val="24"/>
          <w:szCs w:val="24"/>
        </w:rPr>
      </w:pPr>
      <w:r w:rsidRPr="00A908FC">
        <w:rPr>
          <w:rFonts w:ascii="Times New Roman" w:eastAsia="Times New Roman" w:hAnsi="Times New Roman" w:cs="Times New Roman"/>
          <w:b/>
          <w:bCs/>
          <w:sz w:val="24"/>
          <w:szCs w:val="24"/>
        </w:rPr>
        <w:t xml:space="preserve">§ </w:t>
      </w:r>
      <w:r w:rsidR="00921013" w:rsidRPr="00A908FC">
        <w:rPr>
          <w:rFonts w:ascii="Times New Roman" w:eastAsia="Times New Roman" w:hAnsi="Times New Roman" w:cs="Times New Roman"/>
          <w:b/>
          <w:bCs/>
          <w:sz w:val="24"/>
          <w:szCs w:val="24"/>
        </w:rPr>
        <w:t>8</w:t>
      </w:r>
      <w:r w:rsidRPr="00A908FC">
        <w:rPr>
          <w:rFonts w:ascii="Times New Roman" w:eastAsia="Times New Roman" w:hAnsi="Times New Roman" w:cs="Times New Roman"/>
          <w:b/>
          <w:bCs/>
          <w:sz w:val="24"/>
          <w:szCs w:val="24"/>
        </w:rPr>
        <w:t xml:space="preserve">. </w:t>
      </w:r>
      <w:bookmarkStart w:id="170" w:name="_Hlk119592260"/>
      <w:r w:rsidRPr="00A908FC">
        <w:rPr>
          <w:rFonts w:ascii="Times New Roman" w:eastAsia="Times New Roman" w:hAnsi="Times New Roman" w:cs="Times New Roman"/>
          <w:b/>
          <w:bCs/>
          <w:sz w:val="24"/>
          <w:szCs w:val="24"/>
        </w:rPr>
        <w:t xml:space="preserve">Makseasutuste ja e-raha asutuste seaduse </w:t>
      </w:r>
      <w:bookmarkEnd w:id="170"/>
      <w:r w:rsidRPr="00A908FC">
        <w:rPr>
          <w:rFonts w:ascii="Times New Roman" w:eastAsia="Times New Roman" w:hAnsi="Times New Roman" w:cs="Times New Roman"/>
          <w:b/>
          <w:bCs/>
          <w:sz w:val="24"/>
          <w:szCs w:val="24"/>
        </w:rPr>
        <w:t>muutmine</w:t>
      </w:r>
    </w:p>
    <w:p w14:paraId="3F170D54" w14:textId="726726CE" w:rsidR="00970C31" w:rsidRPr="00065D23" w:rsidRDefault="00970C31" w:rsidP="00224A6D">
      <w:pPr>
        <w:jc w:val="both"/>
        <w:rPr>
          <w:rFonts w:ascii="Times New Roman" w:eastAsia="Times New Roman" w:hAnsi="Times New Roman" w:cs="Times New Roman"/>
          <w:b/>
          <w:bCs/>
          <w:sz w:val="24"/>
          <w:szCs w:val="24"/>
        </w:rPr>
      </w:pPr>
    </w:p>
    <w:p w14:paraId="7A489E20" w14:textId="5C725E1A" w:rsidR="00970C31" w:rsidRPr="00065D23" w:rsidRDefault="00970C31" w:rsidP="00224A6D">
      <w:pPr>
        <w:jc w:val="both"/>
        <w:rPr>
          <w:rFonts w:ascii="Times New Roman" w:eastAsia="Times New Roman" w:hAnsi="Times New Roman" w:cs="Times New Roman"/>
          <w:sz w:val="24"/>
          <w:szCs w:val="24"/>
        </w:rPr>
      </w:pPr>
      <w:r w:rsidRPr="00065D23">
        <w:rPr>
          <w:rFonts w:ascii="Times New Roman" w:eastAsia="Times New Roman" w:hAnsi="Times New Roman" w:cs="Times New Roman"/>
          <w:sz w:val="24"/>
          <w:szCs w:val="24"/>
        </w:rPr>
        <w:t>Makseasutuste ja e-raha asutuste seaduses tehakse järgmised muudatused:</w:t>
      </w:r>
    </w:p>
    <w:p w14:paraId="2A90FF49" w14:textId="77777777" w:rsidR="00196A74" w:rsidRPr="00065D23" w:rsidRDefault="00196A74" w:rsidP="00224A6D">
      <w:pPr>
        <w:jc w:val="both"/>
        <w:rPr>
          <w:rFonts w:ascii="Times New Roman" w:eastAsia="Times New Roman" w:hAnsi="Times New Roman" w:cs="Times New Roman"/>
          <w:sz w:val="24"/>
          <w:szCs w:val="24"/>
        </w:rPr>
      </w:pPr>
    </w:p>
    <w:p w14:paraId="66035D7A" w14:textId="45601901" w:rsidR="00FC16AA" w:rsidRPr="00FC16AA" w:rsidRDefault="00FC16AA" w:rsidP="00224A6D">
      <w:pPr>
        <w:jc w:val="both"/>
        <w:rPr>
          <w:rFonts w:ascii="Times New Roman" w:hAnsi="Times New Roman" w:cs="Times New Roman"/>
          <w:bCs/>
          <w:sz w:val="24"/>
          <w:szCs w:val="24"/>
        </w:rPr>
      </w:pPr>
      <w:r w:rsidRPr="00FC16AA">
        <w:rPr>
          <w:rFonts w:ascii="Times New Roman" w:hAnsi="Times New Roman" w:cs="Times New Roman"/>
          <w:b/>
          <w:sz w:val="24"/>
          <w:szCs w:val="24"/>
        </w:rPr>
        <w:t xml:space="preserve">1) </w:t>
      </w:r>
      <w:r w:rsidRPr="00FC16AA">
        <w:rPr>
          <w:rFonts w:ascii="Times New Roman" w:hAnsi="Times New Roman" w:cs="Times New Roman"/>
          <w:bCs/>
          <w:sz w:val="24"/>
          <w:szCs w:val="24"/>
        </w:rPr>
        <w:t>paragrahvi 3 lõike 6 punktis 3 asendatakse tekstiosa „</w:t>
      </w:r>
      <w:r w:rsidRPr="00FC16AA">
        <w:rPr>
          <w:rFonts w:ascii="Times New Roman" w:hAnsi="Times New Roman" w:cs="Times New Roman"/>
          <w:color w:val="202020"/>
          <w:sz w:val="24"/>
          <w:szCs w:val="24"/>
          <w:shd w:val="clear" w:color="auto" w:fill="FFFFFF"/>
        </w:rPr>
        <w:t> Euroopa Parlamendi ja nõukogu määruse (EL) nr 575/2013 krediidiasutuste ja investeerimisühingute suhtes kohaldatavate usaldatavusnõuete kohta ja määruse (EL) nr 648/2012 muutmise kohta (ELT L 176, 27.06.2013, lk 1–337)“ tekstiosaga „</w:t>
      </w:r>
      <w:r w:rsidRPr="00FC16AA">
        <w:rPr>
          <w:rFonts w:ascii="Times New Roman" w:hAnsi="Times New Roman" w:cs="Times New Roman"/>
          <w:bCs/>
          <w:color w:val="333333"/>
          <w:sz w:val="24"/>
          <w:szCs w:val="24"/>
          <w:shd w:val="clear" w:color="auto" w:fill="FFFFFF"/>
        </w:rPr>
        <w:t xml:space="preserve">Euroopa Parlamendi ja nõukogu määruse (EL) nr 575/2013, mis käsitleb krediidiasutuste suhtes kohaldatavaid usaldatavusnõudeid ja millega muudetakse määrust (EL) nr 648/2012 </w:t>
      </w:r>
      <w:r w:rsidRPr="00FC16AA">
        <w:rPr>
          <w:rFonts w:ascii="Times New Roman" w:eastAsia="Arial Unicode MS" w:hAnsi="Times New Roman" w:cs="Times New Roman"/>
          <w:bCs/>
          <w:color w:val="333333"/>
          <w:sz w:val="24"/>
          <w:szCs w:val="24"/>
          <w:shd w:val="clear" w:color="auto" w:fill="FFFFFF"/>
        </w:rPr>
        <w:t>(ELT L 176 27.</w:t>
      </w:r>
      <w:r w:rsidR="004324FE">
        <w:rPr>
          <w:rFonts w:ascii="Times New Roman" w:eastAsia="Arial Unicode MS" w:hAnsi="Times New Roman" w:cs="Times New Roman"/>
          <w:bCs/>
          <w:color w:val="333333"/>
          <w:sz w:val="24"/>
          <w:szCs w:val="24"/>
          <w:shd w:val="clear" w:color="auto" w:fill="FFFFFF"/>
        </w:rPr>
        <w:t>0</w:t>
      </w:r>
      <w:r w:rsidRPr="00FC16AA">
        <w:rPr>
          <w:rFonts w:ascii="Times New Roman" w:eastAsia="Arial Unicode MS" w:hAnsi="Times New Roman" w:cs="Times New Roman"/>
          <w:bCs/>
          <w:color w:val="333333"/>
          <w:sz w:val="24"/>
          <w:szCs w:val="24"/>
          <w:shd w:val="clear" w:color="auto" w:fill="FFFFFF"/>
        </w:rPr>
        <w:t>6.2013, lk 1)</w:t>
      </w:r>
      <w:r w:rsidR="00A911B5">
        <w:rPr>
          <w:rFonts w:ascii="Times New Roman" w:eastAsia="Arial Unicode MS" w:hAnsi="Times New Roman" w:cs="Times New Roman"/>
          <w:bCs/>
          <w:color w:val="333333"/>
          <w:sz w:val="24"/>
          <w:szCs w:val="24"/>
          <w:shd w:val="clear" w:color="auto" w:fill="FFFFFF"/>
        </w:rPr>
        <w:t>,</w:t>
      </w:r>
      <w:r w:rsidRPr="00FC16AA">
        <w:rPr>
          <w:rFonts w:ascii="Times New Roman" w:eastAsia="Arial Unicode MS" w:hAnsi="Times New Roman" w:cs="Times New Roman"/>
          <w:bCs/>
          <w:color w:val="333333"/>
          <w:sz w:val="24"/>
          <w:szCs w:val="24"/>
          <w:shd w:val="clear" w:color="auto" w:fill="FFFFFF"/>
        </w:rPr>
        <w:t>“;</w:t>
      </w:r>
    </w:p>
    <w:p w14:paraId="6409BEC7" w14:textId="77777777" w:rsidR="00FC16AA" w:rsidRDefault="00FC16AA" w:rsidP="00224A6D">
      <w:pPr>
        <w:jc w:val="both"/>
        <w:rPr>
          <w:rFonts w:ascii="Times New Roman" w:hAnsi="Times New Roman" w:cs="Times New Roman"/>
          <w:b/>
          <w:sz w:val="24"/>
          <w:szCs w:val="24"/>
        </w:rPr>
      </w:pPr>
    </w:p>
    <w:p w14:paraId="39899100" w14:textId="346196D6" w:rsidR="0058230D" w:rsidRPr="00065D23" w:rsidRDefault="00FC16AA" w:rsidP="00224A6D">
      <w:pPr>
        <w:jc w:val="both"/>
        <w:rPr>
          <w:rFonts w:ascii="Times New Roman" w:hAnsi="Times New Roman" w:cs="Times New Roman"/>
          <w:sz w:val="24"/>
          <w:szCs w:val="24"/>
          <w:shd w:val="clear" w:color="auto" w:fill="FFFFFF"/>
        </w:rPr>
      </w:pPr>
      <w:r>
        <w:rPr>
          <w:rFonts w:ascii="Times New Roman" w:hAnsi="Times New Roman" w:cs="Times New Roman"/>
          <w:b/>
          <w:sz w:val="24"/>
          <w:szCs w:val="24"/>
        </w:rPr>
        <w:t>2</w:t>
      </w:r>
      <w:r w:rsidR="0058230D" w:rsidRPr="00065D23">
        <w:rPr>
          <w:rFonts w:ascii="Times New Roman" w:hAnsi="Times New Roman" w:cs="Times New Roman"/>
          <w:b/>
          <w:sz w:val="24"/>
          <w:szCs w:val="24"/>
        </w:rPr>
        <w:t>)</w:t>
      </w:r>
      <w:r w:rsidR="00145539" w:rsidRPr="00065D23">
        <w:rPr>
          <w:rFonts w:ascii="Times New Roman" w:hAnsi="Times New Roman" w:cs="Times New Roman"/>
          <w:bCs/>
          <w:sz w:val="24"/>
          <w:szCs w:val="24"/>
        </w:rPr>
        <w:t xml:space="preserve"> </w:t>
      </w:r>
      <w:r w:rsidR="00145539" w:rsidRPr="00363264">
        <w:rPr>
          <w:rFonts w:ascii="Times New Roman" w:hAnsi="Times New Roman" w:cs="Times New Roman"/>
          <w:bCs/>
          <w:sz w:val="24"/>
          <w:szCs w:val="24"/>
        </w:rPr>
        <w:t>paragrahvi 4 lõike 1 punktis 9 asendatakse tekstiosa „</w:t>
      </w:r>
      <w:r w:rsidR="00145539" w:rsidRPr="00363264">
        <w:rPr>
          <w:rFonts w:ascii="Times New Roman" w:hAnsi="Times New Roman" w:cs="Times New Roman"/>
          <w:sz w:val="24"/>
          <w:szCs w:val="24"/>
          <w:shd w:val="clear" w:color="auto" w:fill="FFFFFF"/>
        </w:rPr>
        <w:t>sidevõrgu- ja infotehnoloogiliste teenuste“ tekstiosaga „</w:t>
      </w:r>
      <w:r w:rsidR="00145539" w:rsidRPr="00363264">
        <w:rPr>
          <w:rFonts w:ascii="Times New Roman" w:hAnsi="Times New Roman"/>
          <w:sz w:val="24"/>
          <w:shd w:val="clear" w:color="auto" w:fill="FFFFFF"/>
        </w:rPr>
        <w:t>info- ja kommunikatsioonitehnoloog</w:t>
      </w:r>
      <w:r w:rsidR="00316B02" w:rsidRPr="00363264">
        <w:rPr>
          <w:rFonts w:ascii="Times New Roman" w:hAnsi="Times New Roman"/>
          <w:sz w:val="24"/>
          <w:shd w:val="clear" w:color="auto" w:fill="FFFFFF"/>
        </w:rPr>
        <w:t>ia</w:t>
      </w:r>
      <w:r w:rsidR="00EA42BB" w:rsidRPr="00363264">
        <w:rPr>
          <w:rFonts w:ascii="Times New Roman" w:hAnsi="Times New Roman"/>
          <w:sz w:val="24"/>
          <w:shd w:val="clear" w:color="auto" w:fill="FFFFFF"/>
        </w:rPr>
        <w:t>- ning sidevõrgu</w:t>
      </w:r>
      <w:r w:rsidR="00145539" w:rsidRPr="00363264">
        <w:rPr>
          <w:rFonts w:ascii="Times New Roman" w:hAnsi="Times New Roman"/>
          <w:sz w:val="24"/>
          <w:shd w:val="clear" w:color="auto" w:fill="FFFFFF"/>
        </w:rPr>
        <w:t>teenuste</w:t>
      </w:r>
      <w:r w:rsidR="00145539" w:rsidRPr="00363264">
        <w:rPr>
          <w:rFonts w:ascii="Times New Roman" w:hAnsi="Times New Roman" w:cs="Times New Roman"/>
          <w:sz w:val="24"/>
          <w:szCs w:val="24"/>
          <w:shd w:val="clear" w:color="auto" w:fill="FFFFFF"/>
        </w:rPr>
        <w:t>“;</w:t>
      </w:r>
    </w:p>
    <w:p w14:paraId="2BDF2BF5" w14:textId="2AF21171" w:rsidR="008268B1" w:rsidRPr="00065D23" w:rsidRDefault="008268B1" w:rsidP="00224A6D">
      <w:pPr>
        <w:jc w:val="both"/>
        <w:rPr>
          <w:rFonts w:ascii="Times New Roman" w:hAnsi="Times New Roman" w:cs="Times New Roman"/>
          <w:sz w:val="24"/>
          <w:szCs w:val="24"/>
          <w:shd w:val="clear" w:color="auto" w:fill="FFFFFF"/>
        </w:rPr>
      </w:pPr>
    </w:p>
    <w:p w14:paraId="453BDFD9" w14:textId="1B3DD6DD" w:rsidR="00244228" w:rsidRPr="00065D23" w:rsidRDefault="00FC16AA" w:rsidP="00224A6D">
      <w:pPr>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3</w:t>
      </w:r>
      <w:r w:rsidR="00244228" w:rsidRPr="00065D23">
        <w:rPr>
          <w:rFonts w:ascii="Times New Roman" w:hAnsi="Times New Roman" w:cs="Times New Roman"/>
          <w:b/>
          <w:bCs/>
          <w:sz w:val="24"/>
          <w:szCs w:val="24"/>
          <w:shd w:val="clear" w:color="auto" w:fill="FFFFFF"/>
        </w:rPr>
        <w:t>)</w:t>
      </w:r>
      <w:r w:rsidR="00244228" w:rsidRPr="00065D23">
        <w:rPr>
          <w:rFonts w:ascii="Times New Roman" w:hAnsi="Times New Roman" w:cs="Times New Roman"/>
          <w:sz w:val="24"/>
          <w:szCs w:val="24"/>
          <w:shd w:val="clear" w:color="auto" w:fill="FFFFFF"/>
        </w:rPr>
        <w:t xml:space="preserve"> paragrahvi 7 lõiget 1 täiendatakse teise lausega järgmises sõnastuses:</w:t>
      </w:r>
    </w:p>
    <w:p w14:paraId="250759E1" w14:textId="25687294" w:rsidR="00244228" w:rsidRPr="00065D23" w:rsidRDefault="00244228"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 xml:space="preserve">„E-raha asutus </w:t>
      </w:r>
      <w:r w:rsidR="00CD57DF" w:rsidRPr="00065D23">
        <w:rPr>
          <w:rFonts w:ascii="Times New Roman" w:hAnsi="Times New Roman" w:cs="Times New Roman"/>
          <w:sz w:val="24"/>
          <w:szCs w:val="24"/>
          <w:shd w:val="clear" w:color="auto" w:fill="FFFFFF"/>
        </w:rPr>
        <w:t xml:space="preserve">võib tegutseda üksnes </w:t>
      </w:r>
      <w:r w:rsidR="00CF291C" w:rsidRPr="00065D23">
        <w:rPr>
          <w:rFonts w:ascii="Times New Roman" w:hAnsi="Times New Roman" w:cs="Times New Roman"/>
          <w:sz w:val="24"/>
          <w:szCs w:val="24"/>
          <w:shd w:val="clear" w:color="auto" w:fill="FFFFFF"/>
        </w:rPr>
        <w:t>aktsiaseltsina</w:t>
      </w:r>
      <w:r w:rsidRPr="00065D23">
        <w:rPr>
          <w:rFonts w:ascii="Times New Roman" w:hAnsi="Times New Roman" w:cs="Times New Roman"/>
          <w:sz w:val="24"/>
          <w:szCs w:val="24"/>
          <w:shd w:val="clear" w:color="auto" w:fill="FFFFFF"/>
        </w:rPr>
        <w:t xml:space="preserve">, kui ta </w:t>
      </w:r>
      <w:r w:rsidR="00CD57DF" w:rsidRPr="00065D23">
        <w:rPr>
          <w:rFonts w:ascii="Times New Roman" w:hAnsi="Times New Roman" w:cs="Times New Roman"/>
          <w:sz w:val="24"/>
          <w:szCs w:val="24"/>
          <w:shd w:val="clear" w:color="auto" w:fill="FFFFFF"/>
        </w:rPr>
        <w:t xml:space="preserve">osutab </w:t>
      </w:r>
      <w:r w:rsidRPr="00065D23">
        <w:rPr>
          <w:rFonts w:ascii="Times New Roman" w:hAnsi="Times New Roman" w:cs="Times New Roman"/>
          <w:sz w:val="24"/>
          <w:szCs w:val="24"/>
          <w:shd w:val="clear" w:color="auto" w:fill="FFFFFF"/>
        </w:rPr>
        <w:t>käesoleva paragrahvi lõike 2 punktis 1</w:t>
      </w:r>
      <w:r w:rsidR="000166DF" w:rsidRPr="00065D23">
        <w:rPr>
          <w:rFonts w:ascii="Times New Roman" w:hAnsi="Times New Roman" w:cs="Times New Roman"/>
          <w:sz w:val="24"/>
          <w:szCs w:val="24"/>
          <w:shd w:val="clear" w:color="auto" w:fill="FFFFFF"/>
        </w:rPr>
        <w:t xml:space="preserve"> või 2</w:t>
      </w:r>
      <w:r w:rsidR="00CF291C" w:rsidRPr="00065D23">
        <w:rPr>
          <w:rFonts w:ascii="Times New Roman" w:hAnsi="Times New Roman" w:cs="Times New Roman"/>
          <w:sz w:val="24"/>
          <w:szCs w:val="24"/>
          <w:shd w:val="clear" w:color="auto" w:fill="FFFFFF"/>
        </w:rPr>
        <w:t xml:space="preserve"> </w:t>
      </w:r>
      <w:r w:rsidRPr="00065D23">
        <w:rPr>
          <w:rFonts w:ascii="Times New Roman" w:hAnsi="Times New Roman" w:cs="Times New Roman"/>
          <w:sz w:val="24"/>
          <w:szCs w:val="24"/>
          <w:shd w:val="clear" w:color="auto" w:fill="FFFFFF"/>
        </w:rPr>
        <w:t>nimetatud te</w:t>
      </w:r>
      <w:r w:rsidR="00CD57DF" w:rsidRPr="00065D23">
        <w:rPr>
          <w:rFonts w:ascii="Times New Roman" w:hAnsi="Times New Roman" w:cs="Times New Roman"/>
          <w:sz w:val="24"/>
          <w:szCs w:val="24"/>
          <w:shd w:val="clear" w:color="auto" w:fill="FFFFFF"/>
        </w:rPr>
        <w:t>enust</w:t>
      </w:r>
      <w:r w:rsidRPr="00065D23">
        <w:rPr>
          <w:rFonts w:ascii="Times New Roman" w:hAnsi="Times New Roman" w:cs="Times New Roman"/>
          <w:sz w:val="24"/>
          <w:szCs w:val="24"/>
          <w:shd w:val="clear" w:color="auto" w:fill="FFFFFF"/>
        </w:rPr>
        <w:t>.“</w:t>
      </w:r>
      <w:r w:rsidR="005A2FA8" w:rsidRPr="00065D23">
        <w:rPr>
          <w:rFonts w:ascii="Times New Roman" w:hAnsi="Times New Roman" w:cs="Times New Roman"/>
          <w:sz w:val="24"/>
          <w:szCs w:val="24"/>
          <w:shd w:val="clear" w:color="auto" w:fill="FFFFFF"/>
        </w:rPr>
        <w:t>;</w:t>
      </w:r>
    </w:p>
    <w:p w14:paraId="7C94A5FC" w14:textId="6DB0B69F" w:rsidR="00C547A4" w:rsidRPr="00065D23" w:rsidRDefault="00C547A4" w:rsidP="00224A6D">
      <w:pPr>
        <w:jc w:val="both"/>
        <w:rPr>
          <w:rFonts w:ascii="Times New Roman" w:hAnsi="Times New Roman" w:cs="Times New Roman"/>
          <w:sz w:val="24"/>
          <w:szCs w:val="24"/>
          <w:shd w:val="clear" w:color="auto" w:fill="FFFFFF"/>
        </w:rPr>
      </w:pPr>
    </w:p>
    <w:p w14:paraId="29B83359" w14:textId="4991B11C" w:rsidR="00C547A4" w:rsidRPr="00065D23" w:rsidRDefault="00FC16AA" w:rsidP="00224A6D">
      <w:pPr>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4</w:t>
      </w:r>
      <w:r w:rsidR="00C547A4" w:rsidRPr="00065D23">
        <w:rPr>
          <w:rFonts w:ascii="Times New Roman" w:hAnsi="Times New Roman" w:cs="Times New Roman"/>
          <w:b/>
          <w:bCs/>
          <w:sz w:val="24"/>
          <w:szCs w:val="24"/>
          <w:shd w:val="clear" w:color="auto" w:fill="FFFFFF"/>
        </w:rPr>
        <w:t>)</w:t>
      </w:r>
      <w:r w:rsidR="00C547A4" w:rsidRPr="00065D23">
        <w:rPr>
          <w:rFonts w:ascii="Times New Roman" w:hAnsi="Times New Roman" w:cs="Times New Roman"/>
          <w:sz w:val="24"/>
          <w:szCs w:val="24"/>
          <w:shd w:val="clear" w:color="auto" w:fill="FFFFFF"/>
        </w:rPr>
        <w:t xml:space="preserve"> paragrahvi 15 lõike 1 punkt 9 muudetakse ja sõnastatakse järgmiselt:</w:t>
      </w:r>
    </w:p>
    <w:p w14:paraId="7595A246" w14:textId="4674A2F2" w:rsidR="00C547A4" w:rsidRPr="00065D23" w:rsidRDefault="00C547A4"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lastRenderedPageBreak/>
        <w:t>„9) andmed kavandatavate teenuste osutamiseks vajalike info- ja kommunikatsioonitehnoloogi</w:t>
      </w:r>
      <w:r w:rsidR="00DC73E7" w:rsidRPr="00065D23">
        <w:rPr>
          <w:rFonts w:ascii="Times New Roman" w:hAnsi="Times New Roman" w:cs="Times New Roman"/>
          <w:sz w:val="24"/>
          <w:szCs w:val="24"/>
          <w:shd w:val="clear" w:color="auto" w:fill="FFFFFF"/>
        </w:rPr>
        <w:t>a</w:t>
      </w:r>
      <w:r w:rsidRPr="00065D23">
        <w:rPr>
          <w:rFonts w:ascii="Times New Roman" w:hAnsi="Times New Roman" w:cs="Times New Roman"/>
          <w:sz w:val="24"/>
          <w:szCs w:val="24"/>
          <w:shd w:val="clear" w:color="auto" w:fill="FFFFFF"/>
        </w:rPr>
        <w:t xml:space="preserve"> ja muude vahendite ning süsteemide kohta</w:t>
      </w:r>
      <w:r w:rsidR="00DC73E7" w:rsidRPr="00065D23">
        <w:rPr>
          <w:rFonts w:ascii="Times New Roman" w:hAnsi="Times New Roman" w:cs="Times New Roman"/>
          <w:sz w:val="24"/>
          <w:szCs w:val="24"/>
          <w:shd w:val="clear" w:color="auto" w:fill="FFFFFF"/>
        </w:rPr>
        <w:t xml:space="preserve"> ning</w:t>
      </w:r>
      <w:r w:rsidRPr="00065D23">
        <w:rPr>
          <w:rFonts w:ascii="Times New Roman" w:hAnsi="Times New Roman" w:cs="Times New Roman"/>
          <w:sz w:val="24"/>
          <w:szCs w:val="24"/>
          <w:shd w:val="clear" w:color="auto" w:fill="FFFFFF"/>
        </w:rPr>
        <w:t xml:space="preserve"> info- ja kommunikatsioonitehnoloogi</w:t>
      </w:r>
      <w:r w:rsidR="00DC73E7" w:rsidRPr="00065D23">
        <w:rPr>
          <w:rFonts w:ascii="Times New Roman" w:hAnsi="Times New Roman" w:cs="Times New Roman"/>
          <w:sz w:val="24"/>
          <w:szCs w:val="24"/>
          <w:shd w:val="clear" w:color="auto" w:fill="FFFFFF"/>
        </w:rPr>
        <w:t>a</w:t>
      </w:r>
      <w:r w:rsidR="003E5EA6" w:rsidRPr="00065D23">
        <w:rPr>
          <w:rFonts w:ascii="Times New Roman" w:hAnsi="Times New Roman" w:cs="Times New Roman"/>
          <w:sz w:val="24"/>
          <w:szCs w:val="24"/>
          <w:shd w:val="clear" w:color="auto" w:fill="FFFFFF"/>
        </w:rPr>
        <w:t xml:space="preserve"> </w:t>
      </w:r>
      <w:r w:rsidRPr="00065D23">
        <w:rPr>
          <w:rFonts w:ascii="Times New Roman" w:hAnsi="Times New Roman" w:cs="Times New Roman"/>
          <w:sz w:val="24"/>
          <w:szCs w:val="24"/>
          <w:shd w:val="clear" w:color="auto" w:fill="FFFFFF"/>
        </w:rPr>
        <w:t xml:space="preserve">teenuste kasutamise kord kooskõlas </w:t>
      </w:r>
      <w:r w:rsidR="00A016DF" w:rsidRPr="00065D23">
        <w:rPr>
          <w:rFonts w:ascii="Times New Roman" w:hAnsi="Times New Roman" w:cs="Times New Roman"/>
          <w:sz w:val="24"/>
          <w:szCs w:val="24"/>
          <w:shd w:val="clear" w:color="auto" w:fill="FFFFFF"/>
        </w:rPr>
        <w:t>Euroopa Parlamendi ja nõukogu määrusega (EL) 2022/2554, mis käsitleb finantssektori digitaalset tegevuskerksust ning millega muudetakse määrusi (EÜ) nr 1060/2009, (EL) nr 648/2012, (EL) nr 600/2014, (EL) nr 909/2014 ja (EL) 2016/1011</w:t>
      </w:r>
      <w:r w:rsidR="00F52859" w:rsidRPr="00065D23">
        <w:rPr>
          <w:rFonts w:ascii="Times New Roman" w:hAnsi="Times New Roman" w:cs="Times New Roman"/>
          <w:sz w:val="24"/>
          <w:szCs w:val="24"/>
          <w:shd w:val="clear" w:color="auto" w:fill="FFFFFF"/>
        </w:rPr>
        <w:t xml:space="preserve"> (</w:t>
      </w:r>
      <w:r w:rsidR="00F52859" w:rsidRPr="00065D23">
        <w:rPr>
          <w:rFonts w:ascii="Times New Roman" w:hAnsi="Times New Roman" w:cs="Times New Roman"/>
          <w:sz w:val="24"/>
          <w:szCs w:val="24"/>
        </w:rPr>
        <w:t>ELT L 333, 27.12.2022, lk 1</w:t>
      </w:r>
      <w:r w:rsidR="00190CCC" w:rsidRPr="00065D23">
        <w:rPr>
          <w:rFonts w:ascii="Times New Roman" w:hAnsi="Times New Roman" w:cs="Times New Roman"/>
          <w:sz w:val="24"/>
          <w:szCs w:val="24"/>
        </w:rPr>
        <w:t>–</w:t>
      </w:r>
      <w:r w:rsidR="00F52859" w:rsidRPr="00065D23">
        <w:rPr>
          <w:rFonts w:ascii="Times New Roman" w:hAnsi="Times New Roman" w:cs="Times New Roman"/>
          <w:sz w:val="24"/>
          <w:szCs w:val="24"/>
        </w:rPr>
        <w:t>79)</w:t>
      </w:r>
      <w:r w:rsidRPr="00065D23">
        <w:rPr>
          <w:rFonts w:ascii="Times New Roman" w:hAnsi="Times New Roman" w:cs="Times New Roman"/>
          <w:sz w:val="24"/>
          <w:szCs w:val="24"/>
          <w:shd w:val="clear" w:color="auto" w:fill="FFFFFF"/>
        </w:rPr>
        <w:t>;“;</w:t>
      </w:r>
    </w:p>
    <w:p w14:paraId="4A56625A" w14:textId="6F07F2EE" w:rsidR="009424A1" w:rsidRPr="00065D23" w:rsidRDefault="009424A1" w:rsidP="00224A6D">
      <w:pPr>
        <w:jc w:val="both"/>
        <w:rPr>
          <w:rFonts w:ascii="Times New Roman" w:hAnsi="Times New Roman" w:cs="Times New Roman"/>
          <w:sz w:val="24"/>
          <w:szCs w:val="24"/>
          <w:shd w:val="clear" w:color="auto" w:fill="FFFFFF"/>
        </w:rPr>
      </w:pPr>
    </w:p>
    <w:p w14:paraId="1DB88A43" w14:textId="34CB46CE" w:rsidR="00D0488A" w:rsidRPr="00065D23" w:rsidRDefault="00FC16AA" w:rsidP="00224A6D">
      <w:pPr>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5</w:t>
      </w:r>
      <w:r w:rsidR="00DB5538" w:rsidRPr="00065D23">
        <w:rPr>
          <w:rFonts w:ascii="Times New Roman" w:hAnsi="Times New Roman" w:cs="Times New Roman"/>
          <w:b/>
          <w:bCs/>
          <w:sz w:val="24"/>
          <w:szCs w:val="24"/>
          <w:shd w:val="clear" w:color="auto" w:fill="FFFFFF"/>
        </w:rPr>
        <w:t xml:space="preserve">) </w:t>
      </w:r>
      <w:r w:rsidR="00A83D8B" w:rsidRPr="00065D23">
        <w:rPr>
          <w:rFonts w:ascii="Times New Roman" w:hAnsi="Times New Roman" w:cs="Times New Roman"/>
          <w:sz w:val="24"/>
          <w:szCs w:val="24"/>
          <w:shd w:val="clear" w:color="auto" w:fill="FFFFFF"/>
        </w:rPr>
        <w:t>paragrahvi 15 lõike 1</w:t>
      </w:r>
      <w:r w:rsidR="00A83D8B" w:rsidRPr="00065D23">
        <w:rPr>
          <w:rFonts w:ascii="Times New Roman" w:hAnsi="Times New Roman" w:cs="Times New Roman"/>
          <w:sz w:val="24"/>
          <w:szCs w:val="24"/>
          <w:shd w:val="clear" w:color="auto" w:fill="FFFFFF"/>
          <w:vertAlign w:val="superscript"/>
        </w:rPr>
        <w:t>1</w:t>
      </w:r>
      <w:r w:rsidR="00A83D8B" w:rsidRPr="00065D23">
        <w:rPr>
          <w:rFonts w:ascii="Times New Roman" w:hAnsi="Times New Roman" w:cs="Times New Roman"/>
          <w:sz w:val="24"/>
          <w:szCs w:val="24"/>
          <w:shd w:val="clear" w:color="auto" w:fill="FFFFFF"/>
        </w:rPr>
        <w:t xml:space="preserve"> punkt 2 </w:t>
      </w:r>
      <w:r w:rsidR="00D0488A" w:rsidRPr="00065D23">
        <w:rPr>
          <w:rFonts w:ascii="Times New Roman" w:hAnsi="Times New Roman" w:cs="Times New Roman"/>
          <w:sz w:val="24"/>
          <w:szCs w:val="24"/>
          <w:shd w:val="clear" w:color="auto" w:fill="FFFFFF"/>
        </w:rPr>
        <w:t>muudetakse ja sõnastatakse järgmiselt:</w:t>
      </w:r>
    </w:p>
    <w:p w14:paraId="05B30708" w14:textId="6D5B55E2" w:rsidR="00D0488A" w:rsidRDefault="00D0488A"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„2) selgitust, kuidas turvalisuskontrolli ja riskide maandamise meetmetega, sealhulgas käesoleva seaduse § 63</w:t>
      </w:r>
      <w:r w:rsidRPr="00065D23">
        <w:rPr>
          <w:rFonts w:ascii="Times New Roman" w:hAnsi="Times New Roman" w:cs="Times New Roman"/>
          <w:sz w:val="24"/>
          <w:szCs w:val="24"/>
          <w:bdr w:val="none" w:sz="0" w:space="0" w:color="auto" w:frame="1"/>
          <w:shd w:val="clear" w:color="auto" w:fill="FFFFFF"/>
          <w:vertAlign w:val="superscript"/>
        </w:rPr>
        <w:t>5</w:t>
      </w:r>
      <w:r w:rsidRPr="00065D23">
        <w:rPr>
          <w:rFonts w:ascii="Times New Roman" w:hAnsi="Times New Roman" w:cs="Times New Roman"/>
          <w:sz w:val="24"/>
          <w:szCs w:val="24"/>
          <w:shd w:val="clear" w:color="auto" w:fill="FFFFFF"/>
        </w:rPr>
        <w:t> lõikes 1 nimetatud turvameetmetega, tagatakse digitaalse tegevuskerksuse kõrge tase Euroopa Parlamendi ja nõukogu määruse (EL) 2022/2554</w:t>
      </w:r>
      <w:r w:rsidR="0028379C" w:rsidRPr="00065D23">
        <w:rPr>
          <w:rFonts w:ascii="Times New Roman" w:hAnsi="Times New Roman" w:cs="Times New Roman"/>
          <w:sz w:val="24"/>
          <w:szCs w:val="24"/>
          <w:shd w:val="clear" w:color="auto" w:fill="FFFFFF"/>
        </w:rPr>
        <w:t xml:space="preserve"> </w:t>
      </w:r>
      <w:r w:rsidR="00007428">
        <w:rPr>
          <w:rFonts w:ascii="Times New Roman" w:hAnsi="Times New Roman" w:cs="Times New Roman"/>
          <w:sz w:val="24"/>
          <w:szCs w:val="24"/>
          <w:shd w:val="clear" w:color="auto" w:fill="FFFFFF"/>
        </w:rPr>
        <w:t>II</w:t>
      </w:r>
      <w:r w:rsidR="00F52859" w:rsidRPr="00065D23">
        <w:rPr>
          <w:rFonts w:ascii="Times New Roman" w:hAnsi="Times New Roman" w:cs="Times New Roman"/>
          <w:sz w:val="24"/>
          <w:szCs w:val="24"/>
          <w:shd w:val="clear" w:color="auto" w:fill="FFFFFF"/>
        </w:rPr>
        <w:t xml:space="preserve"> </w:t>
      </w:r>
      <w:r w:rsidRPr="00065D23">
        <w:rPr>
          <w:rFonts w:ascii="Times New Roman" w:hAnsi="Times New Roman" w:cs="Times New Roman"/>
          <w:sz w:val="24"/>
          <w:szCs w:val="24"/>
          <w:shd w:val="clear" w:color="auto" w:fill="FFFFFF"/>
        </w:rPr>
        <w:t>peatüki</w:t>
      </w:r>
      <w:r w:rsidR="007B6D75" w:rsidRPr="00065D23">
        <w:rPr>
          <w:rFonts w:ascii="Times New Roman" w:hAnsi="Times New Roman" w:cs="Times New Roman"/>
          <w:sz w:val="24"/>
          <w:szCs w:val="24"/>
          <w:shd w:val="clear" w:color="auto" w:fill="FFFFFF"/>
        </w:rPr>
        <w:t xml:space="preserve"> kohaselt</w:t>
      </w:r>
      <w:r w:rsidRPr="00065D23">
        <w:rPr>
          <w:rFonts w:ascii="Times New Roman" w:hAnsi="Times New Roman" w:cs="Times New Roman"/>
          <w:sz w:val="24"/>
          <w:szCs w:val="24"/>
          <w:shd w:val="clear" w:color="auto" w:fill="FFFFFF"/>
        </w:rPr>
        <w:t xml:space="preserve">, eelkõige </w:t>
      </w:r>
      <w:del w:id="171" w:author="Aili Sandre" w:date="2024-03-15T15:46:00Z">
        <w:r w:rsidRPr="00065D23" w:rsidDel="002A580D">
          <w:rPr>
            <w:rFonts w:ascii="Times New Roman" w:hAnsi="Times New Roman" w:cs="Times New Roman"/>
            <w:sz w:val="24"/>
            <w:szCs w:val="24"/>
            <w:shd w:val="clear" w:color="auto" w:fill="FFFFFF"/>
          </w:rPr>
          <w:delText xml:space="preserve">seoses </w:delText>
        </w:r>
      </w:del>
      <w:r w:rsidRPr="00065D23">
        <w:rPr>
          <w:rFonts w:ascii="Times New Roman" w:hAnsi="Times New Roman" w:cs="Times New Roman"/>
          <w:sz w:val="24"/>
          <w:szCs w:val="24"/>
          <w:shd w:val="clear" w:color="auto" w:fill="FFFFFF"/>
        </w:rPr>
        <w:t>andmekaitse</w:t>
      </w:r>
      <w:ins w:id="172" w:author="Aili Sandre" w:date="2024-03-15T15:54:00Z">
        <w:r w:rsidR="002A580D">
          <w:rPr>
            <w:rFonts w:ascii="Times New Roman" w:hAnsi="Times New Roman" w:cs="Times New Roman"/>
            <w:sz w:val="24"/>
            <w:szCs w:val="24"/>
            <w:shd w:val="clear" w:color="auto" w:fill="FFFFFF"/>
          </w:rPr>
          <w:t>s</w:t>
        </w:r>
      </w:ins>
      <w:r w:rsidRPr="00065D23">
        <w:rPr>
          <w:rFonts w:ascii="Times New Roman" w:hAnsi="Times New Roman" w:cs="Times New Roman"/>
          <w:sz w:val="24"/>
          <w:szCs w:val="24"/>
          <w:shd w:val="clear" w:color="auto" w:fill="FFFFFF"/>
        </w:rPr>
        <w:t xml:space="preserve"> ja tehnilise turvalisuse</w:t>
      </w:r>
      <w:del w:id="173" w:author="Aili Sandre" w:date="2024-03-15T15:46:00Z">
        <w:r w:rsidRPr="00065D23" w:rsidDel="002A580D">
          <w:rPr>
            <w:rFonts w:ascii="Times New Roman" w:hAnsi="Times New Roman" w:cs="Times New Roman"/>
            <w:sz w:val="24"/>
            <w:szCs w:val="24"/>
            <w:shd w:val="clear" w:color="auto" w:fill="FFFFFF"/>
          </w:rPr>
          <w:delText>ga</w:delText>
        </w:r>
      </w:del>
      <w:r w:rsidRPr="00065D23">
        <w:rPr>
          <w:rFonts w:ascii="Times New Roman" w:hAnsi="Times New Roman" w:cs="Times New Roman"/>
          <w:sz w:val="24"/>
          <w:szCs w:val="24"/>
          <w:shd w:val="clear" w:color="auto" w:fill="FFFFFF"/>
        </w:rPr>
        <w:t xml:space="preserve">, </w:t>
      </w:r>
      <w:r w:rsidR="003B4320" w:rsidRPr="00065D23">
        <w:rPr>
          <w:rFonts w:ascii="Times New Roman" w:hAnsi="Times New Roman" w:cs="Times New Roman"/>
          <w:sz w:val="24"/>
          <w:szCs w:val="24"/>
          <w:shd w:val="clear" w:color="auto" w:fill="FFFFFF"/>
        </w:rPr>
        <w:t>seal</w:t>
      </w:r>
      <w:r w:rsidRPr="00065D23">
        <w:rPr>
          <w:rFonts w:ascii="Times New Roman" w:hAnsi="Times New Roman" w:cs="Times New Roman"/>
          <w:sz w:val="24"/>
          <w:szCs w:val="24"/>
          <w:shd w:val="clear" w:color="auto" w:fill="FFFFFF"/>
        </w:rPr>
        <w:t>hulgas info- ja kommunikatsioonitehnoloogia süsteemide jaoks, mida kasuta</w:t>
      </w:r>
      <w:r w:rsidR="003B4320" w:rsidRPr="00065D23">
        <w:rPr>
          <w:rFonts w:ascii="Times New Roman" w:hAnsi="Times New Roman" w:cs="Times New Roman"/>
          <w:sz w:val="24"/>
          <w:szCs w:val="24"/>
          <w:shd w:val="clear" w:color="auto" w:fill="FFFFFF"/>
        </w:rPr>
        <w:t>b</w:t>
      </w:r>
      <w:r w:rsidRPr="00065D23">
        <w:rPr>
          <w:rFonts w:ascii="Times New Roman" w:hAnsi="Times New Roman" w:cs="Times New Roman"/>
          <w:sz w:val="24"/>
          <w:szCs w:val="24"/>
          <w:shd w:val="clear" w:color="auto" w:fill="FFFFFF"/>
        </w:rPr>
        <w:t xml:space="preserve"> taotleja või kolma</w:t>
      </w:r>
      <w:r w:rsidR="003B4320" w:rsidRPr="00065D23">
        <w:rPr>
          <w:rFonts w:ascii="Times New Roman" w:hAnsi="Times New Roman" w:cs="Times New Roman"/>
          <w:sz w:val="24"/>
          <w:szCs w:val="24"/>
          <w:shd w:val="clear" w:color="auto" w:fill="FFFFFF"/>
        </w:rPr>
        <w:t>s</w:t>
      </w:r>
      <w:r w:rsidRPr="00065D23">
        <w:rPr>
          <w:rFonts w:ascii="Times New Roman" w:hAnsi="Times New Roman" w:cs="Times New Roman"/>
          <w:sz w:val="24"/>
          <w:szCs w:val="24"/>
          <w:shd w:val="clear" w:color="auto" w:fill="FFFFFF"/>
        </w:rPr>
        <w:t xml:space="preserve"> isik, kellele antakse edasi makseteenuse osutamisega seotud tegevusi või tööülesandeid.“;</w:t>
      </w:r>
      <w:r w:rsidR="00A83D8B" w:rsidRPr="00065D23">
        <w:rPr>
          <w:rFonts w:ascii="Times New Roman" w:hAnsi="Times New Roman" w:cs="Times New Roman"/>
          <w:sz w:val="24"/>
          <w:szCs w:val="24"/>
          <w:shd w:val="clear" w:color="auto" w:fill="FFFFFF"/>
        </w:rPr>
        <w:t xml:space="preserve"> </w:t>
      </w:r>
    </w:p>
    <w:p w14:paraId="27657A24" w14:textId="77777777" w:rsidR="00090E5E" w:rsidRDefault="00090E5E" w:rsidP="00224A6D">
      <w:pPr>
        <w:jc w:val="both"/>
        <w:rPr>
          <w:rFonts w:ascii="Times New Roman" w:hAnsi="Times New Roman" w:cs="Times New Roman"/>
          <w:sz w:val="24"/>
          <w:szCs w:val="24"/>
          <w:shd w:val="clear" w:color="auto" w:fill="FFFFFF"/>
        </w:rPr>
      </w:pPr>
    </w:p>
    <w:p w14:paraId="72F70B47" w14:textId="77777777" w:rsidR="0000154C" w:rsidRDefault="00090E5E" w:rsidP="00224A6D">
      <w:pPr>
        <w:jc w:val="both"/>
        <w:rPr>
          <w:rFonts w:ascii="Times New Roman" w:hAnsi="Times New Roman" w:cs="Times New Roman"/>
          <w:sz w:val="24"/>
          <w:szCs w:val="24"/>
          <w:shd w:val="clear" w:color="auto" w:fill="FFFFFF"/>
        </w:rPr>
      </w:pPr>
      <w:r w:rsidRPr="00EA648E">
        <w:rPr>
          <w:rFonts w:ascii="Times New Roman" w:hAnsi="Times New Roman" w:cs="Times New Roman"/>
          <w:b/>
          <w:bCs/>
          <w:sz w:val="24"/>
          <w:szCs w:val="24"/>
          <w:shd w:val="clear" w:color="auto" w:fill="FFFFFF"/>
        </w:rPr>
        <w:t>6)</w:t>
      </w:r>
      <w:r w:rsidRPr="00EA648E">
        <w:rPr>
          <w:rFonts w:ascii="Times New Roman" w:hAnsi="Times New Roman" w:cs="Times New Roman"/>
          <w:sz w:val="24"/>
          <w:szCs w:val="24"/>
          <w:shd w:val="clear" w:color="auto" w:fill="FFFFFF"/>
        </w:rPr>
        <w:t xml:space="preserve"> paragrahvi 17 lõige 5 </w:t>
      </w:r>
      <w:r w:rsidR="0000154C">
        <w:rPr>
          <w:rFonts w:ascii="Times New Roman" w:hAnsi="Times New Roman" w:cs="Times New Roman"/>
          <w:sz w:val="24"/>
          <w:szCs w:val="24"/>
          <w:shd w:val="clear" w:color="auto" w:fill="FFFFFF"/>
        </w:rPr>
        <w:t>muudetakse ja sõnastatakse järgmiselt:</w:t>
      </w:r>
    </w:p>
    <w:p w14:paraId="2116D376" w14:textId="491D67E9" w:rsidR="00D31E5A" w:rsidRPr="00D31E5A" w:rsidRDefault="00D31E5A" w:rsidP="00D31E5A">
      <w:pPr>
        <w:jc w:val="both"/>
        <w:rPr>
          <w:rFonts w:ascii="Times New Roman" w:hAnsi="Times New Roman" w:cs="Times New Roman"/>
          <w:sz w:val="24"/>
          <w:szCs w:val="24"/>
          <w:shd w:val="clear" w:color="auto" w:fill="FFFFFF"/>
        </w:rPr>
      </w:pPr>
      <w:r w:rsidRPr="00D31E5A">
        <w:rPr>
          <w:rFonts w:ascii="Times New Roman" w:hAnsi="Times New Roman" w:cs="Times New Roman"/>
          <w:sz w:val="24"/>
          <w:szCs w:val="24"/>
          <w:shd w:val="clear" w:color="auto" w:fill="FFFFFF"/>
        </w:rPr>
        <w:t xml:space="preserve">„(5) </w:t>
      </w:r>
      <w:r w:rsidRPr="00D31E5A">
        <w:rPr>
          <w:rFonts w:ascii="Times New Roman" w:hAnsi="Times New Roman" w:cs="Times New Roman"/>
          <w:sz w:val="24"/>
          <w:szCs w:val="24"/>
        </w:rPr>
        <w:t>Kui taotleja ei ole kõrvaldanud käesoleva paragrahvi lõikes 1 nimetatud puudusi ettenähtud tähtaja jooksul või ei ole tähtpäevaks esitanud Finantsinspektsiooni nõutud andmeid või dokumente või taotlus on esitatud oluliste puudustega, võib Finantsinspektsioon jätta tegevusloa taotluse läbi vaatamata.“;</w:t>
      </w:r>
    </w:p>
    <w:p w14:paraId="76213E3B" w14:textId="50B16D46" w:rsidR="00D0488A" w:rsidRPr="00065D23" w:rsidRDefault="00D0488A" w:rsidP="00224A6D">
      <w:pPr>
        <w:jc w:val="both"/>
        <w:rPr>
          <w:rFonts w:ascii="Times New Roman" w:hAnsi="Times New Roman" w:cs="Times New Roman"/>
          <w:sz w:val="24"/>
          <w:szCs w:val="24"/>
          <w:shd w:val="clear" w:color="auto" w:fill="FFFFFF"/>
        </w:rPr>
      </w:pPr>
    </w:p>
    <w:p w14:paraId="11275364" w14:textId="4300E8D7" w:rsidR="000716FA" w:rsidRPr="0080228F" w:rsidRDefault="000716FA" w:rsidP="00224A6D">
      <w:pPr>
        <w:jc w:val="both"/>
        <w:rPr>
          <w:rFonts w:ascii="Times New Roman" w:hAnsi="Times New Roman" w:cs="Times New Roman"/>
          <w:sz w:val="24"/>
          <w:szCs w:val="24"/>
          <w:shd w:val="clear" w:color="auto" w:fill="FFFFFF"/>
        </w:rPr>
      </w:pPr>
      <w:bookmarkStart w:id="174" w:name="_Hlk157176013"/>
      <w:r w:rsidRPr="0080228F">
        <w:rPr>
          <w:rFonts w:ascii="Times New Roman" w:hAnsi="Times New Roman" w:cs="Times New Roman"/>
          <w:b/>
          <w:bCs/>
          <w:sz w:val="24"/>
          <w:szCs w:val="24"/>
          <w:shd w:val="clear" w:color="auto" w:fill="FFFFFF"/>
        </w:rPr>
        <w:t>7)</w:t>
      </w:r>
      <w:r w:rsidR="004E0907" w:rsidRPr="0080228F">
        <w:rPr>
          <w:rFonts w:ascii="Times New Roman" w:hAnsi="Times New Roman" w:cs="Times New Roman"/>
          <w:sz w:val="24"/>
          <w:szCs w:val="24"/>
          <w:shd w:val="clear" w:color="auto" w:fill="FFFFFF"/>
        </w:rPr>
        <w:t xml:space="preserve"> paragrahvi 24 lõige 3 muudetakse ja sõnastatakse järgmiselt:</w:t>
      </w:r>
    </w:p>
    <w:p w14:paraId="1B2F3A07" w14:textId="7EC8A066" w:rsidR="00A37085" w:rsidRPr="0080228F" w:rsidRDefault="004E0907" w:rsidP="004E0907">
      <w:pPr>
        <w:jc w:val="both"/>
        <w:rPr>
          <w:rFonts w:ascii="Times New Roman" w:hAnsi="Times New Roman" w:cs="Times New Roman"/>
          <w:sz w:val="24"/>
          <w:szCs w:val="24"/>
          <w:shd w:val="clear" w:color="auto" w:fill="FFFFFF"/>
        </w:rPr>
      </w:pPr>
      <w:bookmarkStart w:id="175" w:name="_Hlk157175984"/>
      <w:r w:rsidRPr="00562637">
        <w:rPr>
          <w:rFonts w:ascii="Times New Roman" w:hAnsi="Times New Roman" w:cs="Times New Roman"/>
          <w:sz w:val="24"/>
          <w:szCs w:val="24"/>
          <w:bdr w:val="none" w:sz="0" w:space="0" w:color="auto" w:frame="1"/>
          <w:shd w:val="clear" w:color="auto" w:fill="FFFFFF"/>
        </w:rPr>
        <w:t>„</w:t>
      </w:r>
      <w:r w:rsidRPr="00562637">
        <w:rPr>
          <w:rFonts w:ascii="Times New Roman" w:hAnsi="Times New Roman" w:cs="Times New Roman"/>
          <w:sz w:val="24"/>
          <w:szCs w:val="24"/>
          <w:shd w:val="clear" w:color="auto" w:fill="FFFFFF"/>
        </w:rPr>
        <w:t>(</w:t>
      </w:r>
      <w:bookmarkStart w:id="176" w:name="_Hlk156292531"/>
      <w:r w:rsidRPr="00562637">
        <w:rPr>
          <w:rFonts w:ascii="Times New Roman" w:hAnsi="Times New Roman" w:cs="Times New Roman"/>
          <w:sz w:val="24"/>
          <w:szCs w:val="24"/>
          <w:shd w:val="clear" w:color="auto" w:fill="FFFFFF"/>
        </w:rPr>
        <w:t>3)</w:t>
      </w:r>
      <w:r w:rsidRPr="0080228F">
        <w:rPr>
          <w:rFonts w:ascii="Times New Roman" w:hAnsi="Times New Roman" w:cs="Times New Roman"/>
          <w:sz w:val="24"/>
          <w:szCs w:val="24"/>
          <w:shd w:val="clear" w:color="auto" w:fill="FFFFFF"/>
        </w:rPr>
        <w:t xml:space="preserve"> Eesti makseasutuse ja e-raha asutuse poolt käesoleva paragrahvi lõikes 2 nimetamata välisriigis (edaspidi </w:t>
      </w:r>
      <w:r w:rsidRPr="0080228F">
        <w:rPr>
          <w:rFonts w:ascii="Times New Roman" w:hAnsi="Times New Roman" w:cs="Times New Roman"/>
          <w:i/>
          <w:iCs/>
          <w:sz w:val="24"/>
          <w:szCs w:val="24"/>
          <w:bdr w:val="none" w:sz="0" w:space="0" w:color="auto" w:frame="1"/>
          <w:shd w:val="clear" w:color="auto" w:fill="FFFFFF"/>
        </w:rPr>
        <w:t>kolmandas riigis</w:t>
      </w:r>
      <w:r w:rsidRPr="0080228F">
        <w:rPr>
          <w:rFonts w:ascii="Times New Roman" w:hAnsi="Times New Roman" w:cs="Times New Roman"/>
          <w:sz w:val="24"/>
          <w:szCs w:val="24"/>
          <w:shd w:val="clear" w:color="auto" w:fill="FFFFFF"/>
        </w:rPr>
        <w:t>) filiaali asutamisele kohaldatakse käesoleva seaduse §-des 25–28</w:t>
      </w:r>
      <w:r w:rsidR="0080228F" w:rsidRPr="0080228F">
        <w:rPr>
          <w:rFonts w:ascii="Times New Roman" w:hAnsi="Times New Roman" w:cs="Times New Roman"/>
          <w:sz w:val="24"/>
          <w:szCs w:val="24"/>
          <w:shd w:val="clear" w:color="auto" w:fill="FFFFFF"/>
        </w:rPr>
        <w:t xml:space="preserve"> </w:t>
      </w:r>
      <w:r w:rsidRPr="0080228F">
        <w:rPr>
          <w:rFonts w:ascii="Times New Roman" w:hAnsi="Times New Roman" w:cs="Times New Roman"/>
          <w:sz w:val="24"/>
          <w:szCs w:val="24"/>
          <w:shd w:val="clear" w:color="auto" w:fill="FFFFFF"/>
        </w:rPr>
        <w:t>sätestatut.</w:t>
      </w:r>
      <w:r w:rsidR="00837884">
        <w:rPr>
          <w:rFonts w:ascii="Times New Roman" w:hAnsi="Times New Roman" w:cs="Times New Roman"/>
          <w:sz w:val="24"/>
          <w:szCs w:val="24"/>
          <w:shd w:val="clear" w:color="auto" w:fill="FFFFFF"/>
        </w:rPr>
        <w:t>“;</w:t>
      </w:r>
      <w:r w:rsidRPr="0080228F">
        <w:rPr>
          <w:rFonts w:ascii="Times New Roman" w:hAnsi="Times New Roman" w:cs="Times New Roman"/>
          <w:sz w:val="24"/>
          <w:szCs w:val="24"/>
          <w:shd w:val="clear" w:color="auto" w:fill="FFFFFF"/>
        </w:rPr>
        <w:t xml:space="preserve"> </w:t>
      </w:r>
    </w:p>
    <w:p w14:paraId="79BCEA15" w14:textId="77777777" w:rsidR="00A37085" w:rsidRDefault="00A37085" w:rsidP="004E0907">
      <w:pPr>
        <w:jc w:val="both"/>
        <w:rPr>
          <w:rFonts w:ascii="Times New Roman" w:hAnsi="Times New Roman" w:cs="Times New Roman"/>
          <w:i/>
          <w:iCs/>
          <w:color w:val="202020"/>
          <w:sz w:val="24"/>
          <w:szCs w:val="24"/>
          <w:highlight w:val="yellow"/>
          <w:shd w:val="clear" w:color="auto" w:fill="FFFFFF"/>
        </w:rPr>
      </w:pPr>
    </w:p>
    <w:p w14:paraId="7584EFE9" w14:textId="12681AED" w:rsidR="009D48DA" w:rsidRPr="0080228F" w:rsidRDefault="009D48DA" w:rsidP="004E0907">
      <w:pPr>
        <w:jc w:val="both"/>
        <w:rPr>
          <w:rFonts w:ascii="Times New Roman" w:hAnsi="Times New Roman" w:cs="Times New Roman"/>
          <w:sz w:val="24"/>
          <w:szCs w:val="24"/>
          <w:shd w:val="clear" w:color="auto" w:fill="FFFFFF"/>
        </w:rPr>
      </w:pPr>
      <w:r w:rsidRPr="00562637">
        <w:rPr>
          <w:rFonts w:ascii="Times New Roman" w:hAnsi="Times New Roman" w:cs="Times New Roman"/>
          <w:b/>
          <w:bCs/>
          <w:sz w:val="24"/>
          <w:szCs w:val="24"/>
          <w:shd w:val="clear" w:color="auto" w:fill="FFFFFF"/>
        </w:rPr>
        <w:t>8)</w:t>
      </w:r>
      <w:r w:rsidRPr="0080228F">
        <w:rPr>
          <w:rFonts w:ascii="Times New Roman" w:hAnsi="Times New Roman" w:cs="Times New Roman"/>
          <w:b/>
          <w:bCs/>
          <w:sz w:val="24"/>
          <w:szCs w:val="24"/>
          <w:shd w:val="clear" w:color="auto" w:fill="FFFFFF"/>
        </w:rPr>
        <w:t xml:space="preserve"> </w:t>
      </w:r>
      <w:r w:rsidR="007D54FF" w:rsidRPr="0080228F">
        <w:rPr>
          <w:rFonts w:ascii="Times New Roman" w:hAnsi="Times New Roman" w:cs="Times New Roman"/>
          <w:sz w:val="24"/>
          <w:szCs w:val="24"/>
          <w:shd w:val="clear" w:color="auto" w:fill="FFFFFF"/>
        </w:rPr>
        <w:t>paragrahvi 24 täiendatakse lõikega 4</w:t>
      </w:r>
      <w:r w:rsidR="007D54FF" w:rsidRPr="0000154C">
        <w:rPr>
          <w:rFonts w:ascii="Times New Roman" w:hAnsi="Times New Roman" w:cs="Times New Roman"/>
          <w:sz w:val="24"/>
          <w:szCs w:val="24"/>
          <w:shd w:val="clear" w:color="auto" w:fill="FFFFFF"/>
          <w:vertAlign w:val="superscript"/>
        </w:rPr>
        <w:t>1</w:t>
      </w:r>
      <w:r w:rsidR="007D54FF" w:rsidRPr="0080228F">
        <w:rPr>
          <w:rFonts w:ascii="Times New Roman" w:hAnsi="Times New Roman" w:cs="Times New Roman"/>
          <w:sz w:val="24"/>
          <w:szCs w:val="24"/>
          <w:shd w:val="clear" w:color="auto" w:fill="FFFFFF"/>
        </w:rPr>
        <w:t xml:space="preserve"> järgmises sõnastuses:</w:t>
      </w:r>
    </w:p>
    <w:bookmarkEnd w:id="176"/>
    <w:p w14:paraId="1F4E309E" w14:textId="4D4CE96C" w:rsidR="004E0907" w:rsidRPr="0080228F" w:rsidRDefault="0080228F" w:rsidP="00224A6D">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009D48DA" w:rsidRPr="0080228F">
        <w:rPr>
          <w:rFonts w:ascii="Times New Roman" w:hAnsi="Times New Roman" w:cs="Times New Roman"/>
          <w:sz w:val="24"/>
          <w:szCs w:val="24"/>
          <w:shd w:val="clear" w:color="auto" w:fill="FFFFFF"/>
        </w:rPr>
        <w:t>(</w:t>
      </w:r>
      <w:r w:rsidR="007D54FF" w:rsidRPr="0080228F">
        <w:rPr>
          <w:rFonts w:ascii="Times New Roman" w:hAnsi="Times New Roman" w:cs="Times New Roman"/>
          <w:sz w:val="24"/>
          <w:szCs w:val="24"/>
          <w:shd w:val="clear" w:color="auto" w:fill="FFFFFF"/>
        </w:rPr>
        <w:t>4</w:t>
      </w:r>
      <w:r w:rsidR="009D48DA" w:rsidRPr="0080228F">
        <w:rPr>
          <w:rFonts w:ascii="Times New Roman" w:hAnsi="Times New Roman" w:cs="Times New Roman"/>
          <w:sz w:val="24"/>
          <w:szCs w:val="24"/>
          <w:shd w:val="clear" w:color="auto" w:fill="FFFFFF"/>
          <w:vertAlign w:val="superscript"/>
        </w:rPr>
        <w:t>1</w:t>
      </w:r>
      <w:r w:rsidR="009D48DA" w:rsidRPr="0080228F">
        <w:rPr>
          <w:rFonts w:ascii="Times New Roman" w:hAnsi="Times New Roman" w:cs="Times New Roman"/>
          <w:sz w:val="24"/>
          <w:szCs w:val="24"/>
          <w:shd w:val="clear" w:color="auto" w:fill="FFFFFF"/>
        </w:rPr>
        <w:t>) Kolmandas riigis piiriüleselt teenuse osutamiseks peab makseasutus või e-raha asutus taotlema Finantsinspektsioonilt luba. Loa taotlemiseks esitab makseasutus või e-raha asutus Finantsinspektsioonile kirjaliku taotluse ning § 29 lõike 1 punktides 1 ja 2 sätestatud andmed ja dokumendid. Loa taotlemisele, menetlemisele, andmisele ja kehtetuks tunnistamisele kohaldatakse käesoleva seaduse § 25 lõigetes 1 ja 3 ning §-des 26</w:t>
      </w:r>
      <w:r w:rsidR="00062FF7" w:rsidRPr="0080228F">
        <w:rPr>
          <w:rFonts w:ascii="Times New Roman" w:hAnsi="Times New Roman" w:cs="Times New Roman"/>
          <w:sz w:val="24"/>
          <w:szCs w:val="24"/>
          <w:shd w:val="clear" w:color="auto" w:fill="FFFFFF"/>
        </w:rPr>
        <w:t>–</w:t>
      </w:r>
      <w:r w:rsidR="009D48DA" w:rsidRPr="0080228F">
        <w:rPr>
          <w:rFonts w:ascii="Times New Roman" w:hAnsi="Times New Roman" w:cs="Times New Roman"/>
          <w:sz w:val="24"/>
          <w:szCs w:val="24"/>
          <w:shd w:val="clear" w:color="auto" w:fill="FFFFFF"/>
        </w:rPr>
        <w:t xml:space="preserve">28 filiaali asutamise loa kohta sätestatut, sealjuures </w:t>
      </w:r>
      <w:bookmarkStart w:id="177" w:name="_Hlk157173286"/>
      <w:r w:rsidR="009D48DA" w:rsidRPr="0080228F">
        <w:rPr>
          <w:rFonts w:ascii="Times New Roman" w:hAnsi="Times New Roman" w:cs="Times New Roman"/>
          <w:sz w:val="24"/>
          <w:szCs w:val="24"/>
          <w:shd w:val="clear" w:color="auto" w:fill="FFFFFF"/>
        </w:rPr>
        <w:t>§ 27 punktides 3 ja 4 äriplaani kohta sätestatut kohaldatakse tegevuskava suhtes</w:t>
      </w:r>
      <w:bookmarkEnd w:id="177"/>
      <w:r w:rsidR="009D48DA" w:rsidRPr="0080228F">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w:t>
      </w:r>
      <w:del w:id="178" w:author="Aili Sandre" w:date="2024-03-15T17:13:00Z">
        <w:r w:rsidR="009D48DA" w:rsidRPr="0080228F" w:rsidDel="00C02EC1">
          <w:rPr>
            <w:rFonts w:ascii="Times New Roman" w:hAnsi="Times New Roman" w:cs="Times New Roman"/>
            <w:sz w:val="24"/>
            <w:szCs w:val="24"/>
            <w:shd w:val="clear" w:color="auto" w:fill="FFFFFF"/>
          </w:rPr>
          <w:delText> </w:delText>
        </w:r>
      </w:del>
    </w:p>
    <w:bookmarkEnd w:id="174"/>
    <w:bookmarkEnd w:id="175"/>
    <w:p w14:paraId="6A7C8271" w14:textId="77777777" w:rsidR="009D48DA" w:rsidRPr="004E0907" w:rsidRDefault="009D48DA" w:rsidP="00224A6D">
      <w:pPr>
        <w:jc w:val="both"/>
        <w:rPr>
          <w:rFonts w:ascii="Times New Roman" w:hAnsi="Times New Roman" w:cs="Times New Roman"/>
          <w:sz w:val="24"/>
          <w:szCs w:val="24"/>
          <w:shd w:val="clear" w:color="auto" w:fill="FFFFFF"/>
        </w:rPr>
      </w:pPr>
    </w:p>
    <w:p w14:paraId="41B9F1C4" w14:textId="76D0CC22" w:rsidR="005C2712" w:rsidRPr="00065D23" w:rsidRDefault="0080228F" w:rsidP="00224A6D">
      <w:pPr>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9</w:t>
      </w:r>
      <w:r w:rsidR="005C2712" w:rsidRPr="00363264">
        <w:rPr>
          <w:rFonts w:ascii="Times New Roman" w:hAnsi="Times New Roman" w:cs="Times New Roman"/>
          <w:b/>
          <w:bCs/>
          <w:sz w:val="24"/>
          <w:szCs w:val="24"/>
          <w:shd w:val="clear" w:color="auto" w:fill="FFFFFF"/>
        </w:rPr>
        <w:t>)</w:t>
      </w:r>
      <w:r w:rsidR="005C2712" w:rsidRPr="00065D23">
        <w:rPr>
          <w:rFonts w:ascii="Times New Roman" w:hAnsi="Times New Roman" w:cs="Times New Roman"/>
          <w:sz w:val="24"/>
          <w:szCs w:val="24"/>
          <w:shd w:val="clear" w:color="auto" w:fill="FFFFFF"/>
        </w:rPr>
        <w:t xml:space="preserve"> paragrahvi 32 lõike 2 punkt 6 muudetakse ja sõnastatakse järgmiselt:</w:t>
      </w:r>
    </w:p>
    <w:p w14:paraId="2F0ED0DF" w14:textId="2F5BA92D" w:rsidR="005C2712" w:rsidRPr="00065D23" w:rsidRDefault="005C2712"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„6) äriseadustiku § 386 lõike 2 punktides 1, 3 ja 5 nimetatud andmed ja dokumendid;“;</w:t>
      </w:r>
    </w:p>
    <w:p w14:paraId="6A75FCBC" w14:textId="568620E0" w:rsidR="00B63ADF" w:rsidRPr="00065D23" w:rsidRDefault="00B63ADF" w:rsidP="00224A6D">
      <w:pPr>
        <w:jc w:val="both"/>
        <w:rPr>
          <w:rFonts w:ascii="Times New Roman" w:hAnsi="Times New Roman" w:cs="Times New Roman"/>
          <w:sz w:val="24"/>
          <w:szCs w:val="24"/>
          <w:shd w:val="clear" w:color="auto" w:fill="FFFFFF"/>
        </w:rPr>
      </w:pPr>
    </w:p>
    <w:p w14:paraId="546737BD" w14:textId="03B1B1D5" w:rsidR="00B63ADF" w:rsidRPr="00065D23" w:rsidRDefault="0080228F" w:rsidP="00224A6D">
      <w:pPr>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10</w:t>
      </w:r>
      <w:r w:rsidR="00B63ADF" w:rsidRPr="00065D23">
        <w:rPr>
          <w:rFonts w:ascii="Times New Roman" w:hAnsi="Times New Roman" w:cs="Times New Roman"/>
          <w:b/>
          <w:bCs/>
          <w:sz w:val="24"/>
          <w:szCs w:val="24"/>
          <w:shd w:val="clear" w:color="auto" w:fill="FFFFFF"/>
        </w:rPr>
        <w:t>)</w:t>
      </w:r>
      <w:r w:rsidR="00B63ADF" w:rsidRPr="00065D23">
        <w:rPr>
          <w:rFonts w:ascii="Times New Roman" w:hAnsi="Times New Roman" w:cs="Times New Roman"/>
          <w:sz w:val="24"/>
          <w:szCs w:val="24"/>
          <w:shd w:val="clear" w:color="auto" w:fill="FFFFFF"/>
        </w:rPr>
        <w:t xml:space="preserve"> paragrahvi 32 lõiget 2 täiendatakse punktiga 6</w:t>
      </w:r>
      <w:r w:rsidR="00B63ADF" w:rsidRPr="00065D23">
        <w:rPr>
          <w:rFonts w:ascii="Times New Roman" w:hAnsi="Times New Roman" w:cs="Times New Roman"/>
          <w:sz w:val="24"/>
          <w:szCs w:val="24"/>
          <w:shd w:val="clear" w:color="auto" w:fill="FFFFFF"/>
          <w:vertAlign w:val="superscript"/>
        </w:rPr>
        <w:t>1</w:t>
      </w:r>
      <w:r w:rsidR="00B63ADF" w:rsidRPr="00065D23">
        <w:rPr>
          <w:rFonts w:ascii="Times New Roman" w:hAnsi="Times New Roman" w:cs="Times New Roman"/>
          <w:sz w:val="24"/>
          <w:szCs w:val="24"/>
          <w:shd w:val="clear" w:color="auto" w:fill="FFFFFF"/>
        </w:rPr>
        <w:t xml:space="preserve"> järgmises sõnastuses:</w:t>
      </w:r>
    </w:p>
    <w:p w14:paraId="16D21DC3" w14:textId="446777B9" w:rsidR="00B63ADF" w:rsidRDefault="00B63ADF"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„6</w:t>
      </w:r>
      <w:r w:rsidRPr="00065D23">
        <w:rPr>
          <w:rFonts w:ascii="Times New Roman" w:hAnsi="Times New Roman" w:cs="Times New Roman"/>
          <w:sz w:val="24"/>
          <w:szCs w:val="24"/>
          <w:shd w:val="clear" w:color="auto" w:fill="FFFFFF"/>
          <w:vertAlign w:val="superscript"/>
        </w:rPr>
        <w:t>1</w:t>
      </w:r>
      <w:r w:rsidRPr="00065D23">
        <w:rPr>
          <w:rFonts w:ascii="Times New Roman" w:hAnsi="Times New Roman" w:cs="Times New Roman"/>
          <w:sz w:val="24"/>
          <w:szCs w:val="24"/>
          <w:shd w:val="clear" w:color="auto" w:fill="FFFFFF"/>
        </w:rPr>
        <w:t>) äriühingu põhikirja või ühingulepingu asukoha</w:t>
      </w:r>
      <w:r w:rsidR="000F754B">
        <w:rPr>
          <w:rFonts w:ascii="Times New Roman" w:hAnsi="Times New Roman" w:cs="Times New Roman"/>
          <w:sz w:val="24"/>
          <w:szCs w:val="24"/>
          <w:shd w:val="clear" w:color="auto" w:fill="FFFFFF"/>
        </w:rPr>
        <w:t>riigi</w:t>
      </w:r>
      <w:r w:rsidRPr="00065D23">
        <w:rPr>
          <w:rFonts w:ascii="Times New Roman" w:hAnsi="Times New Roman" w:cs="Times New Roman"/>
          <w:sz w:val="24"/>
          <w:szCs w:val="24"/>
          <w:shd w:val="clear" w:color="auto" w:fill="FFFFFF"/>
        </w:rPr>
        <w:t xml:space="preserve"> seaduste kohaselt tõestatud ärakiri, kui põhikirja või ühingulepingu registrile esitamine on </w:t>
      </w:r>
      <w:ins w:id="179" w:author="Aili Sandre" w:date="2024-03-15T17:15:00Z">
        <w:r w:rsidR="00C02EC1">
          <w:rPr>
            <w:rFonts w:ascii="Times New Roman" w:hAnsi="Times New Roman" w:cs="Times New Roman"/>
            <w:sz w:val="24"/>
            <w:szCs w:val="24"/>
            <w:shd w:val="clear" w:color="auto" w:fill="FFFFFF"/>
          </w:rPr>
          <w:t>kohustuslik</w:t>
        </w:r>
      </w:ins>
      <w:del w:id="180" w:author="Aili Sandre" w:date="2024-03-15T17:15:00Z">
        <w:r w:rsidRPr="00065D23" w:rsidDel="00C02EC1">
          <w:rPr>
            <w:rFonts w:ascii="Times New Roman" w:hAnsi="Times New Roman" w:cs="Times New Roman"/>
            <w:sz w:val="24"/>
            <w:szCs w:val="24"/>
            <w:shd w:val="clear" w:color="auto" w:fill="FFFFFF"/>
          </w:rPr>
          <w:delText>nõutav</w:delText>
        </w:r>
      </w:del>
      <w:r w:rsidRPr="00065D23">
        <w:rPr>
          <w:rFonts w:ascii="Times New Roman" w:hAnsi="Times New Roman" w:cs="Times New Roman"/>
          <w:sz w:val="24"/>
          <w:szCs w:val="24"/>
          <w:shd w:val="clear" w:color="auto" w:fill="FFFFFF"/>
        </w:rPr>
        <w:t xml:space="preserve"> ka ühingu </w:t>
      </w:r>
      <w:commentRangeStart w:id="181"/>
      <w:r w:rsidRPr="00065D23">
        <w:rPr>
          <w:rFonts w:ascii="Times New Roman" w:hAnsi="Times New Roman" w:cs="Times New Roman"/>
          <w:sz w:val="24"/>
          <w:szCs w:val="24"/>
          <w:shd w:val="clear" w:color="auto" w:fill="FFFFFF"/>
        </w:rPr>
        <w:t>asukoha</w:t>
      </w:r>
      <w:r w:rsidR="000F754B">
        <w:rPr>
          <w:rFonts w:ascii="Times New Roman" w:hAnsi="Times New Roman" w:cs="Times New Roman"/>
          <w:sz w:val="24"/>
          <w:szCs w:val="24"/>
          <w:shd w:val="clear" w:color="auto" w:fill="FFFFFF"/>
        </w:rPr>
        <w:t>riigis</w:t>
      </w:r>
      <w:commentRangeEnd w:id="181"/>
      <w:r w:rsidR="00C02EC1">
        <w:rPr>
          <w:rStyle w:val="Kommentaariviide"/>
        </w:rPr>
        <w:commentReference w:id="181"/>
      </w:r>
      <w:r w:rsidRPr="00065D23">
        <w:rPr>
          <w:rFonts w:ascii="Times New Roman" w:hAnsi="Times New Roman" w:cs="Times New Roman"/>
          <w:sz w:val="24"/>
          <w:szCs w:val="24"/>
          <w:shd w:val="clear" w:color="auto" w:fill="FFFFFF"/>
        </w:rPr>
        <w:t>;“;</w:t>
      </w:r>
    </w:p>
    <w:p w14:paraId="4F626DE7" w14:textId="77777777" w:rsidR="002E30F1" w:rsidRDefault="002E30F1" w:rsidP="00224A6D">
      <w:pPr>
        <w:jc w:val="both"/>
        <w:rPr>
          <w:rFonts w:ascii="Times New Roman" w:hAnsi="Times New Roman" w:cs="Times New Roman"/>
          <w:sz w:val="24"/>
          <w:szCs w:val="24"/>
          <w:shd w:val="clear" w:color="auto" w:fill="FFFFFF"/>
        </w:rPr>
      </w:pPr>
    </w:p>
    <w:p w14:paraId="4CC0E5C0" w14:textId="3FAEBABB" w:rsidR="002E30F1" w:rsidRPr="00EA648E" w:rsidRDefault="00363264" w:rsidP="00224A6D">
      <w:pPr>
        <w:jc w:val="both"/>
        <w:rPr>
          <w:rFonts w:ascii="Times New Roman" w:hAnsi="Times New Roman" w:cs="Times New Roman"/>
          <w:sz w:val="24"/>
          <w:szCs w:val="24"/>
        </w:rPr>
      </w:pPr>
      <w:r w:rsidRPr="00EA648E">
        <w:rPr>
          <w:rFonts w:ascii="Times New Roman" w:hAnsi="Times New Roman" w:cs="Times New Roman"/>
          <w:b/>
          <w:bCs/>
          <w:sz w:val="24"/>
          <w:szCs w:val="24"/>
          <w:shd w:val="clear" w:color="auto" w:fill="FFFFFF"/>
        </w:rPr>
        <w:t>1</w:t>
      </w:r>
      <w:r w:rsidR="0080228F">
        <w:rPr>
          <w:rFonts w:ascii="Times New Roman" w:hAnsi="Times New Roman" w:cs="Times New Roman"/>
          <w:b/>
          <w:bCs/>
          <w:sz w:val="24"/>
          <w:szCs w:val="24"/>
          <w:shd w:val="clear" w:color="auto" w:fill="FFFFFF"/>
        </w:rPr>
        <w:t>1</w:t>
      </w:r>
      <w:r w:rsidR="002E30F1" w:rsidRPr="00EA648E">
        <w:rPr>
          <w:rFonts w:ascii="Times New Roman" w:hAnsi="Times New Roman" w:cs="Times New Roman"/>
          <w:b/>
          <w:bCs/>
          <w:sz w:val="24"/>
          <w:szCs w:val="24"/>
          <w:shd w:val="clear" w:color="auto" w:fill="FFFFFF"/>
        </w:rPr>
        <w:t>)</w:t>
      </w:r>
      <w:r w:rsidR="002E30F1" w:rsidRPr="00EA648E">
        <w:rPr>
          <w:rFonts w:ascii="Times New Roman" w:hAnsi="Times New Roman" w:cs="Times New Roman"/>
          <w:sz w:val="24"/>
          <w:szCs w:val="24"/>
          <w:shd w:val="clear" w:color="auto" w:fill="FFFFFF"/>
        </w:rPr>
        <w:t xml:space="preserve"> paragrahvi 44 lõike 1 punktis 3 asendatakse tekstiosa „§-s 54“ tekstiosaga „§-s 39“;</w:t>
      </w:r>
    </w:p>
    <w:p w14:paraId="72A81EB1" w14:textId="77777777" w:rsidR="00B63ADF" w:rsidRPr="00065D23" w:rsidRDefault="00B63ADF" w:rsidP="00224A6D">
      <w:pPr>
        <w:jc w:val="both"/>
        <w:rPr>
          <w:rFonts w:ascii="Times New Roman" w:hAnsi="Times New Roman" w:cs="Times New Roman"/>
          <w:sz w:val="24"/>
          <w:szCs w:val="24"/>
          <w:shd w:val="clear" w:color="auto" w:fill="FFFFFF"/>
        </w:rPr>
      </w:pPr>
    </w:p>
    <w:p w14:paraId="105FBBBF" w14:textId="4E3B1AA3" w:rsidR="00C547A4" w:rsidRPr="00065D23" w:rsidRDefault="00F14BAE" w:rsidP="00224A6D">
      <w:pPr>
        <w:jc w:val="both"/>
        <w:rPr>
          <w:rFonts w:ascii="Times New Roman" w:hAnsi="Times New Roman" w:cs="Times New Roman"/>
          <w:b/>
          <w:bCs/>
          <w:sz w:val="24"/>
          <w:szCs w:val="24"/>
          <w:shd w:val="clear" w:color="auto" w:fill="FFFFFF"/>
        </w:rPr>
      </w:pPr>
      <w:r w:rsidRPr="00A77E8F">
        <w:rPr>
          <w:rFonts w:ascii="Times New Roman" w:hAnsi="Times New Roman" w:cs="Times New Roman"/>
          <w:b/>
          <w:bCs/>
          <w:sz w:val="24"/>
          <w:szCs w:val="24"/>
        </w:rPr>
        <w:t>1</w:t>
      </w:r>
      <w:r w:rsidR="0080228F">
        <w:rPr>
          <w:rFonts w:ascii="Times New Roman" w:hAnsi="Times New Roman" w:cs="Times New Roman"/>
          <w:b/>
          <w:bCs/>
          <w:sz w:val="24"/>
          <w:szCs w:val="24"/>
        </w:rPr>
        <w:t>2</w:t>
      </w:r>
      <w:r w:rsidR="00392081" w:rsidRPr="00A77E8F">
        <w:rPr>
          <w:rFonts w:ascii="Times New Roman" w:hAnsi="Times New Roman" w:cs="Times New Roman"/>
          <w:b/>
          <w:bCs/>
          <w:sz w:val="24"/>
          <w:szCs w:val="24"/>
        </w:rPr>
        <w:t xml:space="preserve">) </w:t>
      </w:r>
      <w:r w:rsidR="00392081" w:rsidRPr="00A77E8F">
        <w:rPr>
          <w:rFonts w:ascii="Times New Roman" w:hAnsi="Times New Roman" w:cs="Times New Roman"/>
          <w:sz w:val="24"/>
          <w:szCs w:val="24"/>
        </w:rPr>
        <w:t>paragrahvi</w:t>
      </w:r>
      <w:r w:rsidR="00392081" w:rsidRPr="00065D23">
        <w:rPr>
          <w:rFonts w:ascii="Times New Roman" w:hAnsi="Times New Roman" w:cs="Times New Roman"/>
          <w:sz w:val="24"/>
          <w:szCs w:val="24"/>
          <w:shd w:val="clear" w:color="auto" w:fill="FFFFFF"/>
        </w:rPr>
        <w:t xml:space="preserve"> 50 lõike 3 punktis 6 asendatakse tekstiosa „infotehnoloogiaalaste“ tekstiosaga </w:t>
      </w:r>
      <w:r w:rsidR="008554B5">
        <w:rPr>
          <w:rFonts w:ascii="Times New Roman" w:hAnsi="Times New Roman" w:cs="Times New Roman"/>
          <w:sz w:val="24"/>
          <w:szCs w:val="24"/>
          <w:shd w:val="clear" w:color="auto" w:fill="FFFFFF"/>
        </w:rPr>
        <w:t>„</w:t>
      </w:r>
      <w:r w:rsidR="00392081" w:rsidRPr="00065D23">
        <w:rPr>
          <w:rFonts w:ascii="Times New Roman" w:hAnsi="Times New Roman" w:cs="Times New Roman"/>
          <w:sz w:val="24"/>
          <w:szCs w:val="24"/>
          <w:shd w:val="clear" w:color="auto" w:fill="FFFFFF"/>
        </w:rPr>
        <w:t>info- ja kommunikatsioonitehnoloogia“;</w:t>
      </w:r>
    </w:p>
    <w:p w14:paraId="2C4D9DB9" w14:textId="7681E63E" w:rsidR="00145539" w:rsidRPr="00065D23" w:rsidRDefault="00145539" w:rsidP="00224A6D">
      <w:pPr>
        <w:jc w:val="both"/>
        <w:rPr>
          <w:rFonts w:ascii="Times New Roman" w:hAnsi="Times New Roman" w:cs="Times New Roman"/>
          <w:bCs/>
          <w:sz w:val="24"/>
          <w:szCs w:val="24"/>
        </w:rPr>
      </w:pPr>
    </w:p>
    <w:p w14:paraId="706AD0C8" w14:textId="76834B52" w:rsidR="00DB5538" w:rsidRPr="00065D23" w:rsidRDefault="00F14BAE" w:rsidP="00224A6D">
      <w:pPr>
        <w:jc w:val="both"/>
        <w:rPr>
          <w:rFonts w:ascii="Times New Roman" w:hAnsi="Times New Roman" w:cs="Times New Roman"/>
          <w:bCs/>
          <w:sz w:val="24"/>
          <w:szCs w:val="24"/>
        </w:rPr>
      </w:pPr>
      <w:r>
        <w:rPr>
          <w:rFonts w:ascii="Times New Roman" w:hAnsi="Times New Roman" w:cs="Times New Roman"/>
          <w:b/>
          <w:sz w:val="24"/>
          <w:szCs w:val="24"/>
        </w:rPr>
        <w:t>1</w:t>
      </w:r>
      <w:r w:rsidR="0080228F">
        <w:rPr>
          <w:rFonts w:ascii="Times New Roman" w:hAnsi="Times New Roman" w:cs="Times New Roman"/>
          <w:b/>
          <w:sz w:val="24"/>
          <w:szCs w:val="24"/>
        </w:rPr>
        <w:t>3</w:t>
      </w:r>
      <w:r w:rsidR="00DB5538" w:rsidRPr="00065D23">
        <w:rPr>
          <w:rFonts w:ascii="Times New Roman" w:hAnsi="Times New Roman" w:cs="Times New Roman"/>
          <w:b/>
          <w:sz w:val="24"/>
          <w:szCs w:val="24"/>
        </w:rPr>
        <w:t xml:space="preserve">) </w:t>
      </w:r>
      <w:r w:rsidR="00DB5538" w:rsidRPr="00065D23">
        <w:rPr>
          <w:rFonts w:ascii="Times New Roman" w:hAnsi="Times New Roman" w:cs="Times New Roman"/>
          <w:bCs/>
          <w:sz w:val="24"/>
          <w:szCs w:val="24"/>
        </w:rPr>
        <w:t>paragrahvi 50 lõike 3 punkt 9 muudetakse ja sõnastatakse järgmiselt:</w:t>
      </w:r>
    </w:p>
    <w:p w14:paraId="3F0B2BA7" w14:textId="482959EE" w:rsidR="00DB5538" w:rsidRPr="00065D23" w:rsidRDefault="00DB5538" w:rsidP="00224A6D">
      <w:pPr>
        <w:jc w:val="both"/>
        <w:rPr>
          <w:rFonts w:ascii="Times New Roman" w:hAnsi="Times New Roman" w:cs="Times New Roman"/>
          <w:sz w:val="24"/>
          <w:szCs w:val="24"/>
          <w:shd w:val="clear" w:color="auto" w:fill="FFFFFF"/>
        </w:rPr>
      </w:pPr>
      <w:r w:rsidRPr="00065D23">
        <w:rPr>
          <w:rFonts w:ascii="Times New Roman" w:hAnsi="Times New Roman" w:cs="Times New Roman"/>
          <w:bCs/>
          <w:sz w:val="24"/>
          <w:szCs w:val="24"/>
        </w:rPr>
        <w:t>„9)</w:t>
      </w:r>
      <w:r w:rsidRPr="00065D23">
        <w:rPr>
          <w:rFonts w:ascii="Times New Roman" w:hAnsi="Times New Roman" w:cs="Times New Roman"/>
          <w:b/>
          <w:sz w:val="24"/>
          <w:szCs w:val="24"/>
        </w:rPr>
        <w:t xml:space="preserve"> </w:t>
      </w:r>
      <w:r w:rsidRPr="00065D23">
        <w:rPr>
          <w:rFonts w:ascii="Times New Roman" w:hAnsi="Times New Roman" w:cs="Times New Roman"/>
          <w:sz w:val="24"/>
          <w:szCs w:val="24"/>
          <w:shd w:val="clear" w:color="auto" w:fill="FFFFFF"/>
        </w:rPr>
        <w:t xml:space="preserve">turvalisusega seotud kliendikaebuste ja turvaintsidentide väljaselgitamise ja lahendamise ning nende suhtes meetmete rakendamise kord, sealhulgas </w:t>
      </w:r>
      <w:bookmarkStart w:id="182" w:name="_Hlk116309148"/>
      <w:r w:rsidRPr="00065D23">
        <w:rPr>
          <w:rFonts w:ascii="Times New Roman" w:hAnsi="Times New Roman" w:cs="Times New Roman"/>
          <w:sz w:val="24"/>
          <w:szCs w:val="24"/>
          <w:shd w:val="clear" w:color="auto" w:fill="FFFFFF"/>
        </w:rPr>
        <w:t xml:space="preserve">intsidentidest teatamise kord </w:t>
      </w:r>
      <w:bookmarkEnd w:id="182"/>
      <w:r w:rsidR="002B35BC" w:rsidRPr="00065D23">
        <w:rPr>
          <w:rFonts w:ascii="Times New Roman" w:hAnsi="Times New Roman" w:cs="Times New Roman"/>
          <w:sz w:val="24"/>
          <w:szCs w:val="24"/>
          <w:shd w:val="clear" w:color="auto" w:fill="FFFFFF"/>
        </w:rPr>
        <w:t>kooskõlas</w:t>
      </w:r>
      <w:r w:rsidRPr="00065D23">
        <w:rPr>
          <w:rFonts w:ascii="Times New Roman" w:hAnsi="Times New Roman" w:cs="Times New Roman"/>
          <w:sz w:val="24"/>
          <w:szCs w:val="24"/>
          <w:shd w:val="clear" w:color="auto" w:fill="FFFFFF"/>
        </w:rPr>
        <w:t xml:space="preserve"> Euroopa Parlamendi ja nõukogu määruse </w:t>
      </w:r>
      <w:r w:rsidR="002A482F" w:rsidRPr="00065D23">
        <w:rPr>
          <w:rFonts w:ascii="Times New Roman" w:hAnsi="Times New Roman" w:cs="Times New Roman"/>
          <w:sz w:val="24"/>
          <w:szCs w:val="24"/>
          <w:shd w:val="clear" w:color="auto" w:fill="FFFFFF"/>
        </w:rPr>
        <w:t xml:space="preserve">(EL) 2022/2554 </w:t>
      </w:r>
      <w:r w:rsidR="00007428">
        <w:rPr>
          <w:rFonts w:ascii="Times New Roman" w:hAnsi="Times New Roman" w:cs="Times New Roman"/>
          <w:sz w:val="24"/>
          <w:szCs w:val="24"/>
          <w:shd w:val="clear" w:color="auto" w:fill="FFFFFF"/>
        </w:rPr>
        <w:t>III</w:t>
      </w:r>
      <w:r w:rsidR="007C6A07" w:rsidRPr="00065D23">
        <w:rPr>
          <w:rFonts w:ascii="Times New Roman" w:hAnsi="Times New Roman" w:cs="Times New Roman"/>
          <w:sz w:val="24"/>
          <w:szCs w:val="24"/>
          <w:shd w:val="clear" w:color="auto" w:fill="FFFFFF"/>
        </w:rPr>
        <w:t xml:space="preserve"> peatükis</w:t>
      </w:r>
      <w:r w:rsidR="00EF242E" w:rsidRPr="00065D23">
        <w:rPr>
          <w:rFonts w:ascii="Times New Roman" w:hAnsi="Times New Roman" w:cs="Times New Roman"/>
          <w:sz w:val="24"/>
          <w:szCs w:val="24"/>
          <w:shd w:val="clear" w:color="auto" w:fill="FFFFFF"/>
        </w:rPr>
        <w:t xml:space="preserve"> sätestatud </w:t>
      </w:r>
      <w:r w:rsidR="00EF242E" w:rsidRPr="00065D23">
        <w:rPr>
          <w:rFonts w:ascii="Times New Roman" w:hAnsi="Times New Roman" w:cs="Times New Roman"/>
          <w:sz w:val="24"/>
          <w:szCs w:val="24"/>
          <w:shd w:val="clear" w:color="auto" w:fill="FFFFFF"/>
        </w:rPr>
        <w:lastRenderedPageBreak/>
        <w:t>tõsis</w:t>
      </w:r>
      <w:r w:rsidR="00783C83" w:rsidRPr="00065D23">
        <w:rPr>
          <w:rFonts w:ascii="Times New Roman" w:hAnsi="Times New Roman" w:cs="Times New Roman"/>
          <w:sz w:val="24"/>
          <w:szCs w:val="24"/>
          <w:shd w:val="clear" w:color="auto" w:fill="FFFFFF"/>
        </w:rPr>
        <w:t>est</w:t>
      </w:r>
      <w:r w:rsidR="00EF242E" w:rsidRPr="00065D23">
        <w:rPr>
          <w:rFonts w:ascii="Times New Roman" w:hAnsi="Times New Roman" w:cs="Times New Roman"/>
          <w:sz w:val="24"/>
          <w:szCs w:val="24"/>
          <w:shd w:val="clear" w:color="auto" w:fill="FFFFFF"/>
        </w:rPr>
        <w:t xml:space="preserve"> info- ja kommunikatsioonitehnoloogiaga seotud intsiden</w:t>
      </w:r>
      <w:r w:rsidR="00783C83" w:rsidRPr="00065D23">
        <w:rPr>
          <w:rFonts w:ascii="Times New Roman" w:hAnsi="Times New Roman" w:cs="Times New Roman"/>
          <w:sz w:val="24"/>
          <w:szCs w:val="24"/>
          <w:shd w:val="clear" w:color="auto" w:fill="FFFFFF"/>
        </w:rPr>
        <w:t>di</w:t>
      </w:r>
      <w:r w:rsidR="002F0F76" w:rsidRPr="00065D23">
        <w:rPr>
          <w:rFonts w:ascii="Times New Roman" w:hAnsi="Times New Roman" w:cs="Times New Roman"/>
          <w:sz w:val="24"/>
          <w:szCs w:val="24"/>
          <w:shd w:val="clear" w:color="auto" w:fill="FFFFFF"/>
        </w:rPr>
        <w:t>st</w:t>
      </w:r>
      <w:r w:rsidR="00783C83" w:rsidRPr="00065D23">
        <w:rPr>
          <w:rFonts w:ascii="Times New Roman" w:hAnsi="Times New Roman" w:cs="Times New Roman"/>
          <w:sz w:val="24"/>
          <w:szCs w:val="24"/>
          <w:shd w:val="clear" w:color="auto" w:fill="FFFFFF"/>
        </w:rPr>
        <w:t xml:space="preserve"> ning </w:t>
      </w:r>
      <w:r w:rsidR="00783C83" w:rsidRPr="00065D23">
        <w:rPr>
          <w:rFonts w:ascii="Times New Roman" w:hAnsi="Times New Roman" w:cs="Times New Roman"/>
          <w:sz w:val="24"/>
          <w:szCs w:val="24"/>
        </w:rPr>
        <w:t>osutatava makseteenusega seotud olulisest operatsiooni- või turvaintsidendist</w:t>
      </w:r>
      <w:r w:rsidR="00EF242E" w:rsidRPr="00065D23">
        <w:rPr>
          <w:rFonts w:ascii="Times New Roman" w:hAnsi="Times New Roman" w:cs="Times New Roman"/>
          <w:sz w:val="24"/>
          <w:szCs w:val="24"/>
          <w:shd w:val="clear" w:color="auto" w:fill="FFFFFF"/>
        </w:rPr>
        <w:t xml:space="preserve"> te</w:t>
      </w:r>
      <w:r w:rsidR="007C6A07" w:rsidRPr="00065D23">
        <w:rPr>
          <w:rFonts w:ascii="Times New Roman" w:hAnsi="Times New Roman" w:cs="Times New Roman"/>
          <w:sz w:val="24"/>
          <w:szCs w:val="24"/>
          <w:shd w:val="clear" w:color="auto" w:fill="FFFFFF"/>
        </w:rPr>
        <w:t xml:space="preserve">avitamise </w:t>
      </w:r>
      <w:r w:rsidR="00424799" w:rsidRPr="00065D23">
        <w:rPr>
          <w:rFonts w:ascii="Times New Roman" w:hAnsi="Times New Roman" w:cs="Times New Roman"/>
          <w:sz w:val="24"/>
          <w:szCs w:val="24"/>
          <w:shd w:val="clear" w:color="auto" w:fill="FFFFFF"/>
        </w:rPr>
        <w:t>nõuetega</w:t>
      </w:r>
      <w:r w:rsidR="00EF242E" w:rsidRPr="00065D23">
        <w:rPr>
          <w:rFonts w:ascii="Times New Roman" w:hAnsi="Times New Roman" w:cs="Times New Roman"/>
          <w:sz w:val="24"/>
          <w:szCs w:val="24"/>
          <w:shd w:val="clear" w:color="auto" w:fill="FFFFFF"/>
        </w:rPr>
        <w:t>;</w:t>
      </w:r>
      <w:r w:rsidRPr="00065D23">
        <w:rPr>
          <w:rFonts w:ascii="Times New Roman" w:hAnsi="Times New Roman" w:cs="Times New Roman"/>
          <w:sz w:val="24"/>
          <w:szCs w:val="24"/>
          <w:shd w:val="clear" w:color="auto" w:fill="FFFFFF"/>
        </w:rPr>
        <w:t>“;</w:t>
      </w:r>
    </w:p>
    <w:p w14:paraId="5198ED7B" w14:textId="6021B02D" w:rsidR="00DB5538" w:rsidRPr="00065D23" w:rsidRDefault="00DB5538" w:rsidP="00224A6D">
      <w:pPr>
        <w:jc w:val="both"/>
        <w:rPr>
          <w:rFonts w:ascii="Times New Roman" w:hAnsi="Times New Roman" w:cs="Times New Roman"/>
          <w:sz w:val="24"/>
          <w:szCs w:val="24"/>
          <w:shd w:val="clear" w:color="auto" w:fill="FFFFFF"/>
        </w:rPr>
      </w:pPr>
    </w:p>
    <w:p w14:paraId="67EDE42F" w14:textId="24C448FD" w:rsidR="00DB5538" w:rsidRPr="00065D23" w:rsidRDefault="00FC16AA" w:rsidP="00224A6D">
      <w:pPr>
        <w:jc w:val="both"/>
        <w:rPr>
          <w:rFonts w:ascii="Times New Roman" w:hAnsi="Times New Roman" w:cs="Times New Roman"/>
          <w:b/>
          <w:bCs/>
          <w:sz w:val="24"/>
          <w:szCs w:val="24"/>
        </w:rPr>
      </w:pPr>
      <w:r w:rsidRPr="00667992">
        <w:rPr>
          <w:rFonts w:ascii="Times New Roman" w:hAnsi="Times New Roman" w:cs="Times New Roman"/>
          <w:b/>
          <w:bCs/>
          <w:sz w:val="24"/>
          <w:szCs w:val="24"/>
          <w:shd w:val="clear" w:color="auto" w:fill="FFFFFF"/>
        </w:rPr>
        <w:t>1</w:t>
      </w:r>
      <w:r w:rsidR="0080228F" w:rsidRPr="00667992">
        <w:rPr>
          <w:rFonts w:ascii="Times New Roman" w:hAnsi="Times New Roman" w:cs="Times New Roman"/>
          <w:b/>
          <w:bCs/>
          <w:sz w:val="24"/>
          <w:szCs w:val="24"/>
          <w:shd w:val="clear" w:color="auto" w:fill="FFFFFF"/>
        </w:rPr>
        <w:t>4</w:t>
      </w:r>
      <w:r w:rsidR="00DB5538" w:rsidRPr="00667992">
        <w:rPr>
          <w:rFonts w:ascii="Times New Roman" w:hAnsi="Times New Roman" w:cs="Times New Roman"/>
          <w:b/>
          <w:bCs/>
          <w:sz w:val="24"/>
          <w:szCs w:val="24"/>
          <w:shd w:val="clear" w:color="auto" w:fill="FFFFFF"/>
        </w:rPr>
        <w:t xml:space="preserve">) </w:t>
      </w:r>
      <w:r w:rsidR="00DB5538" w:rsidRPr="00667992">
        <w:rPr>
          <w:rFonts w:ascii="Times New Roman" w:hAnsi="Times New Roman" w:cs="Times New Roman"/>
          <w:bCs/>
          <w:sz w:val="24"/>
          <w:szCs w:val="24"/>
        </w:rPr>
        <w:t>paragrahvi 50 lõike 3 punkt 11 muudetakse ja sõnastatakse järgmiselt:</w:t>
      </w:r>
    </w:p>
    <w:p w14:paraId="6A8A97A3" w14:textId="4D1DD8E0" w:rsidR="00392081" w:rsidRPr="00065D23" w:rsidRDefault="00DB5538" w:rsidP="00224A6D">
      <w:pPr>
        <w:jc w:val="both"/>
        <w:rPr>
          <w:rFonts w:ascii="Times New Roman" w:hAnsi="Times New Roman" w:cs="Times New Roman"/>
          <w:sz w:val="24"/>
          <w:szCs w:val="24"/>
          <w:shd w:val="clear" w:color="auto" w:fill="FFFFFF"/>
        </w:rPr>
      </w:pPr>
      <w:r w:rsidRPr="00065D23">
        <w:rPr>
          <w:rFonts w:ascii="Times New Roman" w:hAnsi="Times New Roman" w:cs="Times New Roman"/>
          <w:bCs/>
          <w:sz w:val="24"/>
          <w:szCs w:val="24"/>
        </w:rPr>
        <w:t>„</w:t>
      </w:r>
      <w:r w:rsidRPr="00065D23">
        <w:rPr>
          <w:rFonts w:ascii="Times New Roman" w:hAnsi="Times New Roman" w:cs="Times New Roman"/>
          <w:sz w:val="24"/>
          <w:szCs w:val="24"/>
          <w:shd w:val="clear" w:color="auto" w:fill="FFFFFF"/>
        </w:rPr>
        <w:t>11) talitluspidevuse tagamise kord, sealhulgas oluliste toimingute loetelu, tõhusad info- ja kommunikatsioonitehnoloogia talitluspidevus</w:t>
      </w:r>
      <w:r w:rsidR="00025874" w:rsidRPr="00065D23">
        <w:rPr>
          <w:rFonts w:ascii="Times New Roman" w:hAnsi="Times New Roman" w:cs="Times New Roman"/>
          <w:sz w:val="24"/>
          <w:szCs w:val="24"/>
          <w:shd w:val="clear" w:color="auto" w:fill="FFFFFF"/>
        </w:rPr>
        <w:t xml:space="preserve">e </w:t>
      </w:r>
      <w:r w:rsidR="009C0E43" w:rsidRPr="00065D23">
        <w:rPr>
          <w:rFonts w:ascii="Times New Roman" w:hAnsi="Times New Roman" w:cs="Times New Roman"/>
          <w:sz w:val="24"/>
          <w:szCs w:val="24"/>
          <w:shd w:val="clear" w:color="auto" w:fill="FFFFFF"/>
        </w:rPr>
        <w:t>põhimõtted ja plaan</w:t>
      </w:r>
      <w:r w:rsidR="00C64C44" w:rsidRPr="00065D23">
        <w:rPr>
          <w:rFonts w:ascii="Times New Roman" w:hAnsi="Times New Roman" w:cs="Times New Roman"/>
          <w:sz w:val="24"/>
          <w:szCs w:val="24"/>
          <w:shd w:val="clear" w:color="auto" w:fill="FFFFFF"/>
        </w:rPr>
        <w:t>id</w:t>
      </w:r>
      <w:r w:rsidRPr="00065D23">
        <w:rPr>
          <w:rFonts w:ascii="Times New Roman" w:hAnsi="Times New Roman" w:cs="Times New Roman"/>
          <w:sz w:val="24"/>
          <w:szCs w:val="24"/>
          <w:shd w:val="clear" w:color="auto" w:fill="FFFFFF"/>
        </w:rPr>
        <w:t xml:space="preserve"> ning info- ja kommunikatsioonitehnoloogia reageerimis- ja taast</w:t>
      </w:r>
      <w:r w:rsidR="001A1E0F" w:rsidRPr="00065D23">
        <w:rPr>
          <w:rFonts w:ascii="Times New Roman" w:hAnsi="Times New Roman" w:cs="Times New Roman"/>
          <w:sz w:val="24"/>
          <w:szCs w:val="24"/>
          <w:shd w:val="clear" w:color="auto" w:fill="FFFFFF"/>
        </w:rPr>
        <w:t>e</w:t>
      </w:r>
      <w:r w:rsidRPr="00065D23">
        <w:rPr>
          <w:rFonts w:ascii="Times New Roman" w:hAnsi="Times New Roman" w:cs="Times New Roman"/>
          <w:sz w:val="24"/>
          <w:szCs w:val="24"/>
          <w:shd w:val="clear" w:color="auto" w:fill="FFFFFF"/>
        </w:rPr>
        <w:t xml:space="preserve">plaanid ning nende plaanide asjakohasuse ja tõhususe regulaarse </w:t>
      </w:r>
      <w:r w:rsidR="009C0E43" w:rsidRPr="00065D23">
        <w:rPr>
          <w:rFonts w:ascii="Times New Roman" w:hAnsi="Times New Roman" w:cs="Times New Roman"/>
          <w:sz w:val="24"/>
          <w:szCs w:val="24"/>
          <w:shd w:val="clear" w:color="auto" w:fill="FFFFFF"/>
        </w:rPr>
        <w:t>testimise</w:t>
      </w:r>
      <w:r w:rsidRPr="00065D23">
        <w:rPr>
          <w:rFonts w:ascii="Times New Roman" w:hAnsi="Times New Roman" w:cs="Times New Roman"/>
          <w:sz w:val="24"/>
          <w:szCs w:val="24"/>
          <w:shd w:val="clear" w:color="auto" w:fill="FFFFFF"/>
        </w:rPr>
        <w:t xml:space="preserve"> </w:t>
      </w:r>
      <w:r w:rsidR="00C91AC7" w:rsidRPr="00065D23">
        <w:rPr>
          <w:rFonts w:ascii="Times New Roman" w:hAnsi="Times New Roman" w:cs="Times New Roman"/>
          <w:sz w:val="24"/>
          <w:szCs w:val="24"/>
          <w:shd w:val="clear" w:color="auto" w:fill="FFFFFF"/>
        </w:rPr>
        <w:t>ning</w:t>
      </w:r>
      <w:r w:rsidRPr="00065D23">
        <w:rPr>
          <w:rFonts w:ascii="Times New Roman" w:hAnsi="Times New Roman" w:cs="Times New Roman"/>
          <w:sz w:val="24"/>
          <w:szCs w:val="24"/>
          <w:shd w:val="clear" w:color="auto" w:fill="FFFFFF"/>
        </w:rPr>
        <w:t xml:space="preserve"> läbivaatamise menetlus kooskõlas Euroopa Parlamendi ja nõukogu määruses </w:t>
      </w:r>
      <w:r w:rsidR="002A482F" w:rsidRPr="00065D23">
        <w:rPr>
          <w:rFonts w:ascii="Times New Roman" w:hAnsi="Times New Roman" w:cs="Times New Roman"/>
          <w:sz w:val="24"/>
          <w:szCs w:val="24"/>
          <w:shd w:val="clear" w:color="auto" w:fill="FFFFFF"/>
        </w:rPr>
        <w:t xml:space="preserve">(EL) 2022/2554 </w:t>
      </w:r>
      <w:r w:rsidRPr="00065D23">
        <w:rPr>
          <w:rFonts w:ascii="Times New Roman" w:hAnsi="Times New Roman" w:cs="Times New Roman"/>
          <w:sz w:val="24"/>
          <w:szCs w:val="24"/>
          <w:shd w:val="clear" w:color="auto" w:fill="FFFFFF"/>
        </w:rPr>
        <w:t>sätestatuga;“;</w:t>
      </w:r>
    </w:p>
    <w:p w14:paraId="67744121" w14:textId="47602F9B" w:rsidR="005A2FA8" w:rsidRPr="00065D23" w:rsidRDefault="005A2FA8" w:rsidP="00224A6D">
      <w:pPr>
        <w:jc w:val="both"/>
        <w:rPr>
          <w:rFonts w:ascii="Times New Roman" w:hAnsi="Times New Roman" w:cs="Times New Roman"/>
          <w:sz w:val="24"/>
          <w:szCs w:val="24"/>
          <w:shd w:val="clear" w:color="auto" w:fill="FFFFFF"/>
        </w:rPr>
      </w:pPr>
    </w:p>
    <w:p w14:paraId="500F383B" w14:textId="00DA4414" w:rsidR="005A2FA8" w:rsidRPr="00065D23" w:rsidRDefault="000166DF" w:rsidP="00224A6D">
      <w:pPr>
        <w:jc w:val="both"/>
        <w:rPr>
          <w:rFonts w:ascii="Times New Roman" w:hAnsi="Times New Roman" w:cs="Times New Roman"/>
          <w:sz w:val="24"/>
          <w:szCs w:val="24"/>
          <w:shd w:val="clear" w:color="auto" w:fill="FFFFFF"/>
        </w:rPr>
      </w:pPr>
      <w:r w:rsidRPr="00065D23">
        <w:rPr>
          <w:rFonts w:ascii="Times New Roman" w:hAnsi="Times New Roman" w:cs="Times New Roman"/>
          <w:b/>
          <w:bCs/>
          <w:sz w:val="24"/>
          <w:szCs w:val="24"/>
          <w:shd w:val="clear" w:color="auto" w:fill="FFFFFF"/>
        </w:rPr>
        <w:t>1</w:t>
      </w:r>
      <w:r w:rsidR="0080228F">
        <w:rPr>
          <w:rFonts w:ascii="Times New Roman" w:hAnsi="Times New Roman" w:cs="Times New Roman"/>
          <w:b/>
          <w:bCs/>
          <w:sz w:val="24"/>
          <w:szCs w:val="24"/>
          <w:shd w:val="clear" w:color="auto" w:fill="FFFFFF"/>
        </w:rPr>
        <w:t>5</w:t>
      </w:r>
      <w:r w:rsidR="005A2FA8" w:rsidRPr="00065D23">
        <w:rPr>
          <w:rFonts w:ascii="Times New Roman" w:hAnsi="Times New Roman" w:cs="Times New Roman"/>
          <w:b/>
          <w:bCs/>
          <w:sz w:val="24"/>
          <w:szCs w:val="24"/>
          <w:shd w:val="clear" w:color="auto" w:fill="FFFFFF"/>
        </w:rPr>
        <w:t>)</w:t>
      </w:r>
      <w:r w:rsidR="005A2FA8" w:rsidRPr="00065D23">
        <w:rPr>
          <w:rFonts w:ascii="Times New Roman" w:hAnsi="Times New Roman" w:cs="Times New Roman"/>
          <w:sz w:val="24"/>
          <w:szCs w:val="24"/>
          <w:shd w:val="clear" w:color="auto" w:fill="FFFFFF"/>
        </w:rPr>
        <w:t xml:space="preserve"> </w:t>
      </w:r>
      <w:r w:rsidR="0071469C" w:rsidRPr="00065D23">
        <w:rPr>
          <w:rFonts w:ascii="Times New Roman" w:hAnsi="Times New Roman" w:cs="Times New Roman"/>
          <w:sz w:val="24"/>
          <w:szCs w:val="24"/>
          <w:shd w:val="clear" w:color="auto" w:fill="FFFFFF"/>
        </w:rPr>
        <w:t>paragrahvi 52 lõige 1 muudetakse ja sõnastatakse järgmiselt:</w:t>
      </w:r>
    </w:p>
    <w:p w14:paraId="3C5B6577" w14:textId="32D99B91" w:rsidR="000166DF" w:rsidRPr="00065D23" w:rsidRDefault="0071469C"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 xml:space="preserve">„(1) </w:t>
      </w:r>
      <w:r w:rsidR="00A76BCB" w:rsidRPr="00065D23">
        <w:rPr>
          <w:rFonts w:ascii="Times New Roman" w:hAnsi="Times New Roman" w:cs="Times New Roman"/>
          <w:sz w:val="24"/>
          <w:szCs w:val="24"/>
          <w:shd w:val="clear" w:color="auto" w:fill="FFFFFF"/>
        </w:rPr>
        <w:t>M</w:t>
      </w:r>
      <w:r w:rsidR="001154B2" w:rsidRPr="00065D23">
        <w:rPr>
          <w:rFonts w:ascii="Times New Roman" w:hAnsi="Times New Roman" w:cs="Times New Roman"/>
          <w:sz w:val="24"/>
          <w:szCs w:val="24"/>
          <w:shd w:val="clear" w:color="auto" w:fill="FFFFFF"/>
        </w:rPr>
        <w:t>akseasutuse</w:t>
      </w:r>
      <w:r w:rsidR="00A907DA" w:rsidRPr="00065D23">
        <w:rPr>
          <w:rFonts w:ascii="Times New Roman" w:hAnsi="Times New Roman" w:cs="Times New Roman"/>
          <w:sz w:val="24"/>
          <w:szCs w:val="24"/>
          <w:shd w:val="clear" w:color="auto" w:fill="FFFFFF"/>
        </w:rPr>
        <w:t xml:space="preserve"> või</w:t>
      </w:r>
      <w:r w:rsidR="001154B2" w:rsidRPr="00065D23">
        <w:rPr>
          <w:rFonts w:ascii="Times New Roman" w:hAnsi="Times New Roman" w:cs="Times New Roman"/>
          <w:sz w:val="24"/>
          <w:szCs w:val="24"/>
          <w:shd w:val="clear" w:color="auto" w:fill="FFFFFF"/>
        </w:rPr>
        <w:t xml:space="preserve"> e-raha asutuse ümber</w:t>
      </w:r>
      <w:r w:rsidR="00A76BCB" w:rsidRPr="00065D23">
        <w:rPr>
          <w:rFonts w:ascii="Times New Roman" w:hAnsi="Times New Roman" w:cs="Times New Roman"/>
          <w:sz w:val="24"/>
          <w:szCs w:val="24"/>
          <w:shd w:val="clear" w:color="auto" w:fill="FFFFFF"/>
        </w:rPr>
        <w:t>kujundamine on l</w:t>
      </w:r>
      <w:r w:rsidR="005C2B25" w:rsidRPr="00065D23">
        <w:rPr>
          <w:rFonts w:ascii="Times New Roman" w:hAnsi="Times New Roman" w:cs="Times New Roman"/>
          <w:sz w:val="24"/>
          <w:szCs w:val="24"/>
          <w:shd w:val="clear" w:color="auto" w:fill="FFFFFF"/>
        </w:rPr>
        <w:t>u</w:t>
      </w:r>
      <w:r w:rsidR="00A76BCB" w:rsidRPr="00065D23">
        <w:rPr>
          <w:rFonts w:ascii="Times New Roman" w:hAnsi="Times New Roman" w:cs="Times New Roman"/>
          <w:sz w:val="24"/>
          <w:szCs w:val="24"/>
          <w:shd w:val="clear" w:color="auto" w:fill="FFFFFF"/>
        </w:rPr>
        <w:t xml:space="preserve">batud </w:t>
      </w:r>
      <w:r w:rsidR="001154B2" w:rsidRPr="00065D23">
        <w:rPr>
          <w:rFonts w:ascii="Times New Roman" w:hAnsi="Times New Roman" w:cs="Times New Roman"/>
          <w:sz w:val="24"/>
          <w:szCs w:val="24"/>
          <w:shd w:val="clear" w:color="auto" w:fill="FFFFFF"/>
        </w:rPr>
        <w:t xml:space="preserve">üksnes </w:t>
      </w:r>
      <w:r w:rsidR="005C2B25" w:rsidRPr="00065D23">
        <w:rPr>
          <w:rFonts w:ascii="Times New Roman" w:hAnsi="Times New Roman" w:cs="Times New Roman"/>
          <w:sz w:val="24"/>
          <w:szCs w:val="24"/>
          <w:shd w:val="clear" w:color="auto" w:fill="FFFFFF"/>
        </w:rPr>
        <w:t xml:space="preserve">osaühingust </w:t>
      </w:r>
      <w:r w:rsidR="001154B2" w:rsidRPr="00065D23">
        <w:rPr>
          <w:rFonts w:ascii="Times New Roman" w:hAnsi="Times New Roman" w:cs="Times New Roman"/>
          <w:sz w:val="24"/>
          <w:szCs w:val="24"/>
          <w:shd w:val="clear" w:color="auto" w:fill="FFFFFF"/>
        </w:rPr>
        <w:t>aktsiaseltsiks.</w:t>
      </w:r>
      <w:r w:rsidR="000166DF" w:rsidRPr="00065D23">
        <w:rPr>
          <w:rFonts w:ascii="Times New Roman" w:hAnsi="Times New Roman" w:cs="Times New Roman"/>
          <w:sz w:val="24"/>
          <w:szCs w:val="24"/>
          <w:shd w:val="clear" w:color="auto" w:fill="FFFFFF"/>
        </w:rPr>
        <w:t xml:space="preserve"> Ümberkujundamiseks on vajalik Finantsinspektsiooni luba.</w:t>
      </w:r>
      <w:r w:rsidR="00B641A5" w:rsidRPr="00065D23">
        <w:rPr>
          <w:rFonts w:ascii="Times New Roman" w:hAnsi="Times New Roman" w:cs="Times New Roman"/>
          <w:sz w:val="24"/>
          <w:szCs w:val="24"/>
          <w:shd w:val="clear" w:color="auto" w:fill="FFFFFF"/>
        </w:rPr>
        <w:t>“;</w:t>
      </w:r>
    </w:p>
    <w:p w14:paraId="53F57AB0" w14:textId="739F7875" w:rsidR="000166DF" w:rsidRPr="00065D23" w:rsidRDefault="000166DF" w:rsidP="00224A6D">
      <w:pPr>
        <w:jc w:val="both"/>
        <w:rPr>
          <w:rFonts w:ascii="Times New Roman" w:hAnsi="Times New Roman" w:cs="Times New Roman"/>
          <w:sz w:val="24"/>
          <w:szCs w:val="24"/>
          <w:shd w:val="clear" w:color="auto" w:fill="FFFFFF"/>
        </w:rPr>
      </w:pPr>
    </w:p>
    <w:p w14:paraId="26F87CBC" w14:textId="4F553EC6" w:rsidR="005C2B25" w:rsidRPr="00065D23" w:rsidRDefault="005C2B25" w:rsidP="00224A6D">
      <w:pPr>
        <w:jc w:val="both"/>
        <w:rPr>
          <w:rFonts w:ascii="Times New Roman" w:hAnsi="Times New Roman" w:cs="Times New Roman"/>
          <w:sz w:val="24"/>
          <w:szCs w:val="24"/>
          <w:shd w:val="clear" w:color="auto" w:fill="FFFFFF"/>
        </w:rPr>
      </w:pPr>
      <w:r w:rsidRPr="00065D23">
        <w:rPr>
          <w:rFonts w:ascii="Times New Roman" w:hAnsi="Times New Roman" w:cs="Times New Roman"/>
          <w:b/>
          <w:bCs/>
          <w:sz w:val="24"/>
          <w:szCs w:val="24"/>
          <w:shd w:val="clear" w:color="auto" w:fill="FFFFFF"/>
        </w:rPr>
        <w:t>1</w:t>
      </w:r>
      <w:r w:rsidR="0080228F">
        <w:rPr>
          <w:rFonts w:ascii="Times New Roman" w:hAnsi="Times New Roman" w:cs="Times New Roman"/>
          <w:b/>
          <w:bCs/>
          <w:sz w:val="24"/>
          <w:szCs w:val="24"/>
          <w:shd w:val="clear" w:color="auto" w:fill="FFFFFF"/>
        </w:rPr>
        <w:t>6</w:t>
      </w:r>
      <w:r w:rsidRPr="00065D23">
        <w:rPr>
          <w:rFonts w:ascii="Times New Roman" w:hAnsi="Times New Roman" w:cs="Times New Roman"/>
          <w:b/>
          <w:bCs/>
          <w:sz w:val="24"/>
          <w:szCs w:val="24"/>
          <w:shd w:val="clear" w:color="auto" w:fill="FFFFFF"/>
        </w:rPr>
        <w:t>)</w:t>
      </w:r>
      <w:r w:rsidRPr="00065D23">
        <w:rPr>
          <w:rFonts w:ascii="Times New Roman" w:hAnsi="Times New Roman" w:cs="Times New Roman"/>
          <w:sz w:val="24"/>
          <w:szCs w:val="24"/>
          <w:shd w:val="clear" w:color="auto" w:fill="FFFFFF"/>
        </w:rPr>
        <w:t xml:space="preserve"> paragrahvi 52 täiendatakse lõigetega 1</w:t>
      </w:r>
      <w:r w:rsidRPr="00065D23">
        <w:rPr>
          <w:rFonts w:ascii="Times New Roman" w:hAnsi="Times New Roman" w:cs="Times New Roman"/>
          <w:sz w:val="24"/>
          <w:szCs w:val="24"/>
          <w:shd w:val="clear" w:color="auto" w:fill="FFFFFF"/>
          <w:vertAlign w:val="superscript"/>
        </w:rPr>
        <w:t>1</w:t>
      </w:r>
      <w:r w:rsidRPr="00065D23">
        <w:rPr>
          <w:rFonts w:ascii="Times New Roman" w:hAnsi="Times New Roman" w:cs="Times New Roman"/>
          <w:sz w:val="24"/>
          <w:szCs w:val="24"/>
          <w:shd w:val="clear" w:color="auto" w:fill="FFFFFF"/>
        </w:rPr>
        <w:t>–1</w:t>
      </w:r>
      <w:r w:rsidRPr="00065D23">
        <w:rPr>
          <w:rFonts w:ascii="Times New Roman" w:hAnsi="Times New Roman" w:cs="Times New Roman"/>
          <w:sz w:val="24"/>
          <w:szCs w:val="24"/>
          <w:shd w:val="clear" w:color="auto" w:fill="FFFFFF"/>
          <w:vertAlign w:val="superscript"/>
        </w:rPr>
        <w:t>7</w:t>
      </w:r>
      <w:r w:rsidRPr="00065D23">
        <w:rPr>
          <w:rFonts w:ascii="Times New Roman" w:hAnsi="Times New Roman" w:cs="Times New Roman"/>
          <w:sz w:val="24"/>
          <w:szCs w:val="24"/>
          <w:shd w:val="clear" w:color="auto" w:fill="FFFFFF"/>
        </w:rPr>
        <w:t xml:space="preserve"> järgmises sõnastuses:</w:t>
      </w:r>
    </w:p>
    <w:p w14:paraId="09D59FC6" w14:textId="2B83F392" w:rsidR="00A76BCB" w:rsidRPr="00065D23" w:rsidRDefault="005C2B25"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w:t>
      </w:r>
      <w:r w:rsidR="00A907DA" w:rsidRPr="00065D23">
        <w:rPr>
          <w:rFonts w:ascii="Times New Roman" w:hAnsi="Times New Roman" w:cs="Times New Roman"/>
          <w:sz w:val="24"/>
          <w:szCs w:val="24"/>
          <w:shd w:val="clear" w:color="auto" w:fill="FFFFFF"/>
        </w:rPr>
        <w:t>(1</w:t>
      </w:r>
      <w:r w:rsidR="00A907DA" w:rsidRPr="00065D23">
        <w:rPr>
          <w:rFonts w:ascii="Times New Roman" w:hAnsi="Times New Roman" w:cs="Times New Roman"/>
          <w:sz w:val="24"/>
          <w:szCs w:val="24"/>
          <w:shd w:val="clear" w:color="auto" w:fill="FFFFFF"/>
          <w:vertAlign w:val="superscript"/>
        </w:rPr>
        <w:t>1</w:t>
      </w:r>
      <w:r w:rsidR="00A907DA" w:rsidRPr="00065D23">
        <w:rPr>
          <w:rFonts w:ascii="Times New Roman" w:hAnsi="Times New Roman" w:cs="Times New Roman"/>
          <w:sz w:val="24"/>
          <w:szCs w:val="24"/>
          <w:shd w:val="clear" w:color="auto" w:fill="FFFFFF"/>
        </w:rPr>
        <w:t xml:space="preserve">) </w:t>
      </w:r>
      <w:r w:rsidR="00A76BCB" w:rsidRPr="00065D23">
        <w:rPr>
          <w:rFonts w:ascii="Times New Roman" w:hAnsi="Times New Roman" w:cs="Times New Roman"/>
          <w:sz w:val="24"/>
          <w:szCs w:val="24"/>
          <w:shd w:val="clear" w:color="auto" w:fill="FFFFFF"/>
        </w:rPr>
        <w:t>Makseasutus või e-raha asutus kujundatakse ümber äriseadustikus sätestatud korras, kui käesolevast seadusest ei tulene teisiti.</w:t>
      </w:r>
    </w:p>
    <w:p w14:paraId="73FD5ADA" w14:textId="77777777" w:rsidR="00A76BCB" w:rsidRPr="00065D23" w:rsidRDefault="00A76BCB" w:rsidP="00224A6D">
      <w:pPr>
        <w:jc w:val="both"/>
        <w:rPr>
          <w:rFonts w:ascii="Times New Roman" w:hAnsi="Times New Roman" w:cs="Times New Roman"/>
          <w:sz w:val="24"/>
          <w:szCs w:val="24"/>
          <w:shd w:val="clear" w:color="auto" w:fill="FFFFFF"/>
        </w:rPr>
      </w:pPr>
    </w:p>
    <w:p w14:paraId="47DD0AC1" w14:textId="4D303D8D" w:rsidR="00A907DA" w:rsidRPr="00065D23" w:rsidRDefault="00A76BCB"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(1</w:t>
      </w:r>
      <w:r w:rsidRPr="00065D23">
        <w:rPr>
          <w:rFonts w:ascii="Times New Roman" w:hAnsi="Times New Roman" w:cs="Times New Roman"/>
          <w:sz w:val="24"/>
          <w:szCs w:val="24"/>
          <w:shd w:val="clear" w:color="auto" w:fill="FFFFFF"/>
          <w:vertAlign w:val="superscript"/>
        </w:rPr>
        <w:t>2</w:t>
      </w:r>
      <w:r w:rsidRPr="00065D23">
        <w:rPr>
          <w:rFonts w:ascii="Times New Roman" w:hAnsi="Times New Roman" w:cs="Times New Roman"/>
          <w:sz w:val="24"/>
          <w:szCs w:val="24"/>
          <w:shd w:val="clear" w:color="auto" w:fill="FFFFFF"/>
        </w:rPr>
        <w:t xml:space="preserve">) </w:t>
      </w:r>
      <w:r w:rsidR="00A907DA" w:rsidRPr="00065D23">
        <w:rPr>
          <w:rFonts w:ascii="Times New Roman" w:hAnsi="Times New Roman" w:cs="Times New Roman"/>
          <w:sz w:val="24"/>
          <w:szCs w:val="24"/>
          <w:shd w:val="clear" w:color="auto" w:fill="FFFFFF"/>
        </w:rPr>
        <w:t xml:space="preserve">Käesoleva paragrahvi lõikes 1 sätestatud loa saamiseks esitab makseasutus või e-raha asutus </w:t>
      </w:r>
      <w:r w:rsidR="00514C13" w:rsidRPr="00065D23">
        <w:rPr>
          <w:rFonts w:ascii="Times New Roman" w:hAnsi="Times New Roman" w:cs="Times New Roman"/>
          <w:sz w:val="24"/>
          <w:szCs w:val="24"/>
          <w:shd w:val="clear" w:color="auto" w:fill="FFFFFF"/>
        </w:rPr>
        <w:t>Finantsinspektsioonile taotluse koos järgmiste andmete ja dokumentidega:</w:t>
      </w:r>
    </w:p>
    <w:p w14:paraId="265916CC" w14:textId="0D9CC85F" w:rsidR="00514C13" w:rsidRPr="00065D23" w:rsidRDefault="00514C13" w:rsidP="00224A6D">
      <w:pPr>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 xml:space="preserve">1) </w:t>
      </w:r>
      <w:bookmarkStart w:id="183" w:name="_Hlk130907761"/>
      <w:r w:rsidR="008D5BA9" w:rsidRPr="00065D23">
        <w:rPr>
          <w:rFonts w:ascii="Times New Roman" w:hAnsi="Times New Roman" w:cs="Times New Roman"/>
          <w:sz w:val="24"/>
          <w:szCs w:val="24"/>
          <w:shd w:val="clear" w:color="auto" w:fill="FFFFFF"/>
        </w:rPr>
        <w:t xml:space="preserve">osanike koosoleku </w:t>
      </w:r>
      <w:r w:rsidRPr="00065D23">
        <w:rPr>
          <w:rFonts w:ascii="Times New Roman" w:hAnsi="Times New Roman" w:cs="Times New Roman"/>
          <w:sz w:val="24"/>
          <w:szCs w:val="24"/>
          <w:shd w:val="clear" w:color="auto" w:fill="FFFFFF"/>
        </w:rPr>
        <w:t>otsus põhikirja muutmise kohta ja põhikirja muudetud tekst;</w:t>
      </w:r>
    </w:p>
    <w:p w14:paraId="42CC65FA" w14:textId="590AC5B7" w:rsidR="00514C13" w:rsidRPr="00065D23" w:rsidRDefault="00514C13" w:rsidP="00224A6D">
      <w:pPr>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 xml:space="preserve">2) </w:t>
      </w:r>
      <w:r w:rsidR="008D5BA9" w:rsidRPr="00065D23">
        <w:rPr>
          <w:rFonts w:ascii="Times New Roman" w:hAnsi="Times New Roman" w:cs="Times New Roman"/>
          <w:sz w:val="24"/>
          <w:szCs w:val="24"/>
          <w:shd w:val="clear" w:color="auto" w:fill="FFFFFF"/>
        </w:rPr>
        <w:t>osanike koosoleku</w:t>
      </w:r>
      <w:r w:rsidRPr="00065D23">
        <w:rPr>
          <w:rFonts w:ascii="Times New Roman" w:hAnsi="Times New Roman" w:cs="Times New Roman"/>
          <w:sz w:val="24"/>
          <w:szCs w:val="24"/>
          <w:shd w:val="clear" w:color="auto" w:fill="FFFFFF"/>
        </w:rPr>
        <w:t xml:space="preserve"> protokoll;</w:t>
      </w:r>
      <w:del w:id="184" w:author="Aili Sandre" w:date="2024-03-18T08:59:00Z">
        <w:r w:rsidRPr="00065D23" w:rsidDel="00667992">
          <w:rPr>
            <w:rFonts w:ascii="Times New Roman" w:hAnsi="Times New Roman" w:cs="Times New Roman"/>
            <w:sz w:val="24"/>
            <w:szCs w:val="24"/>
            <w:shd w:val="clear" w:color="auto" w:fill="FFFFFF"/>
          </w:rPr>
          <w:delText xml:space="preserve"> </w:delText>
        </w:r>
      </w:del>
    </w:p>
    <w:p w14:paraId="00E0874E" w14:textId="74B02C75" w:rsidR="00514C13" w:rsidRPr="00065D23" w:rsidRDefault="00514C13"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3) ümberkujundamisaruanne</w:t>
      </w:r>
      <w:bookmarkEnd w:id="183"/>
      <w:r w:rsidRPr="00065D23">
        <w:rPr>
          <w:rFonts w:ascii="Times New Roman" w:hAnsi="Times New Roman" w:cs="Times New Roman"/>
          <w:sz w:val="24"/>
          <w:szCs w:val="24"/>
          <w:shd w:val="clear" w:color="auto" w:fill="FFFFFF"/>
        </w:rPr>
        <w:t>.</w:t>
      </w:r>
    </w:p>
    <w:p w14:paraId="25A66DDB" w14:textId="3A909F82" w:rsidR="00514C13" w:rsidRPr="00065D23" w:rsidRDefault="00514C13" w:rsidP="00224A6D">
      <w:pPr>
        <w:jc w:val="both"/>
        <w:rPr>
          <w:rFonts w:ascii="Times New Roman" w:hAnsi="Times New Roman" w:cs="Times New Roman"/>
          <w:sz w:val="24"/>
          <w:szCs w:val="24"/>
          <w:shd w:val="clear" w:color="auto" w:fill="FFFFFF"/>
        </w:rPr>
      </w:pPr>
    </w:p>
    <w:p w14:paraId="425FF2F2" w14:textId="39890910" w:rsidR="00A76BCB" w:rsidRPr="00065D23" w:rsidRDefault="00A76BCB" w:rsidP="00224A6D">
      <w:pPr>
        <w:pStyle w:val="Normaallaadveeb"/>
        <w:shd w:val="clear" w:color="auto" w:fill="FFFFFF"/>
        <w:spacing w:before="0" w:after="0" w:afterAutospacing="0"/>
        <w:jc w:val="both"/>
      </w:pPr>
      <w:r w:rsidRPr="00065D23">
        <w:t>(1</w:t>
      </w:r>
      <w:r w:rsidRPr="00065D23">
        <w:rPr>
          <w:vertAlign w:val="superscript"/>
        </w:rPr>
        <w:t>3</w:t>
      </w:r>
      <w:r w:rsidRPr="00065D23">
        <w:t>) Finantsinspektsioon teeb otsuse ümberkujundamisloa andmise või sellest keeldumise kohta ühe kuu jooksul kõigi nõuetekohaste andmete ja dokumentide saamisest arvates, kuid hiljemalt kolm kuud pärast taotluse saamist.</w:t>
      </w:r>
    </w:p>
    <w:p w14:paraId="75F7F910" w14:textId="77777777" w:rsidR="00A76BCB" w:rsidRPr="00065D23" w:rsidRDefault="00A76BCB" w:rsidP="00224A6D">
      <w:pPr>
        <w:pStyle w:val="Normaallaadveeb"/>
        <w:shd w:val="clear" w:color="auto" w:fill="FFFFFF"/>
        <w:spacing w:before="0" w:after="0" w:afterAutospacing="0"/>
        <w:jc w:val="both"/>
      </w:pPr>
    </w:p>
    <w:p w14:paraId="451AE222" w14:textId="5DF36DF4" w:rsidR="00A76BCB" w:rsidRPr="00065D23" w:rsidRDefault="00A76BCB" w:rsidP="00224A6D">
      <w:pPr>
        <w:pStyle w:val="Normaallaadveeb"/>
        <w:shd w:val="clear" w:color="auto" w:fill="FFFFFF"/>
        <w:spacing w:before="0" w:after="0" w:afterAutospacing="0"/>
        <w:jc w:val="both"/>
      </w:pPr>
      <w:r w:rsidRPr="00065D23">
        <w:t>(1</w:t>
      </w:r>
      <w:r w:rsidRPr="00065D23">
        <w:rPr>
          <w:vertAlign w:val="superscript"/>
        </w:rPr>
        <w:t>4</w:t>
      </w:r>
      <w:r w:rsidRPr="00065D23">
        <w:t>) Finantsinspektsioon võib keelduda ümberkujundamisloa andmisest, kui:</w:t>
      </w:r>
    </w:p>
    <w:p w14:paraId="53BF825E" w14:textId="38F053B3" w:rsidR="00A76BCB" w:rsidRPr="00065D23" w:rsidRDefault="00A76BCB" w:rsidP="00224A6D">
      <w:pPr>
        <w:pStyle w:val="Normaallaadveeb"/>
        <w:shd w:val="clear" w:color="auto" w:fill="FFFFFF"/>
        <w:spacing w:before="0" w:after="0" w:afterAutospacing="0"/>
        <w:jc w:val="both"/>
      </w:pPr>
      <w:r w:rsidRPr="00065D23">
        <w:t>1) ümberkujundamisluba taotleva makseasutuse või e-raha asutuse finantsseisund ei vasta käesolevas seaduses sätestatud nõuetele;</w:t>
      </w:r>
    </w:p>
    <w:p w14:paraId="74F939B8" w14:textId="4AED7768" w:rsidR="00A76BCB" w:rsidRPr="00065D23" w:rsidRDefault="00CB4606" w:rsidP="00224A6D">
      <w:pPr>
        <w:pStyle w:val="Normaallaadveeb"/>
        <w:shd w:val="clear" w:color="auto" w:fill="FFFFFF"/>
        <w:spacing w:before="0" w:after="0" w:afterAutospacing="0"/>
        <w:jc w:val="both"/>
      </w:pPr>
      <w:r w:rsidRPr="00065D23">
        <w:t>2</w:t>
      </w:r>
      <w:r w:rsidR="00A76BCB" w:rsidRPr="00065D23">
        <w:t xml:space="preserve">) ümberkujundamisega seotud dokumentatsioon ei vasta käesolevas seaduses või </w:t>
      </w:r>
      <w:r w:rsidR="00A94D5E">
        <w:t xml:space="preserve">äriseadustikus </w:t>
      </w:r>
      <w:r w:rsidR="00A76BCB" w:rsidRPr="00065D23">
        <w:t>sätestatud nõuetele;</w:t>
      </w:r>
    </w:p>
    <w:p w14:paraId="5BFC2A8E" w14:textId="6FFA9971" w:rsidR="00A76BCB" w:rsidRPr="00065D23" w:rsidRDefault="00CB4606" w:rsidP="00224A6D">
      <w:pPr>
        <w:pStyle w:val="Normaallaadveeb"/>
        <w:shd w:val="clear" w:color="auto" w:fill="FFFFFF"/>
        <w:spacing w:before="0" w:after="0" w:afterAutospacing="0"/>
        <w:jc w:val="both"/>
      </w:pPr>
      <w:r w:rsidRPr="00065D23">
        <w:t>3</w:t>
      </w:r>
      <w:r w:rsidR="00A76BCB" w:rsidRPr="00065D23">
        <w:t>) ümberkujundamine võib muul põhjusel kahjustada makseasutuse või e-raha asutuse klientide huve;</w:t>
      </w:r>
    </w:p>
    <w:p w14:paraId="73F9801F" w14:textId="787E6D84" w:rsidR="00A76BCB" w:rsidRPr="00065D23" w:rsidRDefault="00CB4606" w:rsidP="00224A6D">
      <w:pPr>
        <w:pStyle w:val="Normaallaadveeb"/>
        <w:shd w:val="clear" w:color="auto" w:fill="FFFFFF"/>
        <w:spacing w:before="0" w:after="0" w:afterAutospacing="0"/>
        <w:jc w:val="both"/>
      </w:pPr>
      <w:r w:rsidRPr="00065D23">
        <w:t>4</w:t>
      </w:r>
      <w:r w:rsidR="00A76BCB" w:rsidRPr="00065D23">
        <w:t>) esineb muu oluline alus ümberkujundamist mitte lubada.</w:t>
      </w:r>
    </w:p>
    <w:p w14:paraId="45B50CBD" w14:textId="77777777" w:rsidR="00A76BCB" w:rsidRPr="00065D23" w:rsidRDefault="00A76BCB" w:rsidP="00224A6D">
      <w:pPr>
        <w:pStyle w:val="Normaallaadveeb"/>
        <w:shd w:val="clear" w:color="auto" w:fill="FFFFFF"/>
        <w:spacing w:before="0" w:after="0" w:afterAutospacing="0"/>
        <w:jc w:val="both"/>
      </w:pPr>
    </w:p>
    <w:p w14:paraId="478CC88C" w14:textId="69471928" w:rsidR="00AF208A" w:rsidRPr="00065D23" w:rsidRDefault="00AF208A" w:rsidP="00AF208A">
      <w:pPr>
        <w:pStyle w:val="Normaallaadveeb"/>
        <w:shd w:val="clear" w:color="auto" w:fill="FFFFFF"/>
        <w:spacing w:before="0" w:after="0" w:afterAutospacing="0"/>
        <w:jc w:val="both"/>
      </w:pPr>
      <w:r w:rsidRPr="00065D23">
        <w:t>(1</w:t>
      </w:r>
      <w:r>
        <w:rPr>
          <w:vertAlign w:val="superscript"/>
        </w:rPr>
        <w:t>5</w:t>
      </w:r>
      <w:r w:rsidRPr="00065D23">
        <w:t>) Finantsinspektsioon avalikustab ümberkujundamisloa andmise otsuse hiljemalt otsuse tegemisele järgneval tööpäeval oma veebilehel.</w:t>
      </w:r>
    </w:p>
    <w:p w14:paraId="3EAECE5E" w14:textId="77777777" w:rsidR="00AF208A" w:rsidRDefault="00AF208A" w:rsidP="00224A6D">
      <w:pPr>
        <w:pStyle w:val="Normaallaadveeb"/>
        <w:shd w:val="clear" w:color="auto" w:fill="FFFFFF"/>
        <w:spacing w:before="0" w:after="0" w:afterAutospacing="0"/>
        <w:jc w:val="both"/>
      </w:pPr>
    </w:p>
    <w:p w14:paraId="4DB682A7" w14:textId="37159BF3" w:rsidR="00A76BCB" w:rsidRPr="00065D23" w:rsidRDefault="00A76BCB" w:rsidP="00224A6D">
      <w:pPr>
        <w:pStyle w:val="Normaallaadveeb"/>
        <w:shd w:val="clear" w:color="auto" w:fill="FFFFFF"/>
        <w:spacing w:before="0" w:after="0" w:afterAutospacing="0"/>
        <w:jc w:val="both"/>
      </w:pPr>
      <w:r w:rsidRPr="00065D23">
        <w:t>(1</w:t>
      </w:r>
      <w:r w:rsidR="00AF208A">
        <w:rPr>
          <w:vertAlign w:val="superscript"/>
        </w:rPr>
        <w:t>6</w:t>
      </w:r>
      <w:r w:rsidRPr="00065D23">
        <w:t>) Äriseadustiku § 485 lõikes 1 nimetatud ja äriregistri pidajale esitatavale avaldusele lisatakse Finantsinspektsiooni luba makseasutuse või e-raha asutuse ümberkujundamiseks.</w:t>
      </w:r>
    </w:p>
    <w:p w14:paraId="188C0088" w14:textId="77777777" w:rsidR="00514C13" w:rsidRPr="00065D23" w:rsidRDefault="00514C13" w:rsidP="00224A6D">
      <w:pPr>
        <w:jc w:val="both"/>
        <w:rPr>
          <w:rFonts w:ascii="Times New Roman" w:hAnsi="Times New Roman" w:cs="Times New Roman"/>
          <w:sz w:val="24"/>
          <w:szCs w:val="24"/>
          <w:shd w:val="clear" w:color="auto" w:fill="FFFFFF"/>
        </w:rPr>
      </w:pPr>
    </w:p>
    <w:p w14:paraId="64296E9F" w14:textId="0A252048" w:rsidR="001154B2" w:rsidRPr="00065D23" w:rsidRDefault="00A76BCB" w:rsidP="00224A6D">
      <w:pPr>
        <w:jc w:val="both"/>
        <w:rPr>
          <w:rFonts w:ascii="Times New Roman" w:hAnsi="Times New Roman" w:cs="Times New Roman"/>
          <w:sz w:val="24"/>
          <w:szCs w:val="24"/>
          <w:shd w:val="clear" w:color="auto" w:fill="FFFFFF"/>
        </w:rPr>
      </w:pPr>
      <w:r w:rsidRPr="009354F4">
        <w:rPr>
          <w:rFonts w:ascii="Times New Roman" w:hAnsi="Times New Roman" w:cs="Times New Roman"/>
          <w:sz w:val="24"/>
          <w:szCs w:val="24"/>
          <w:shd w:val="clear" w:color="auto" w:fill="FFFFFF"/>
        </w:rPr>
        <w:t>(1</w:t>
      </w:r>
      <w:r w:rsidRPr="009354F4">
        <w:rPr>
          <w:rFonts w:ascii="Times New Roman" w:hAnsi="Times New Roman" w:cs="Times New Roman"/>
          <w:sz w:val="24"/>
          <w:szCs w:val="24"/>
          <w:shd w:val="clear" w:color="auto" w:fill="FFFFFF"/>
          <w:vertAlign w:val="superscript"/>
        </w:rPr>
        <w:t>7</w:t>
      </w:r>
      <w:r w:rsidRPr="009354F4">
        <w:rPr>
          <w:rFonts w:ascii="Times New Roman" w:hAnsi="Times New Roman" w:cs="Times New Roman"/>
          <w:sz w:val="24"/>
          <w:szCs w:val="24"/>
          <w:shd w:val="clear" w:color="auto" w:fill="FFFFFF"/>
        </w:rPr>
        <w:t xml:space="preserve">) </w:t>
      </w:r>
      <w:r w:rsidR="000166DF" w:rsidRPr="009354F4">
        <w:rPr>
          <w:rFonts w:ascii="Times New Roman" w:hAnsi="Times New Roman" w:cs="Times New Roman"/>
          <w:sz w:val="24"/>
          <w:szCs w:val="24"/>
          <w:shd w:val="clear" w:color="auto" w:fill="FFFFFF"/>
        </w:rPr>
        <w:t>Makseasutuse ega e-raha asutuse piiriülene ümberkujundamine ei ole lubatud.</w:t>
      </w:r>
      <w:r w:rsidR="001154B2" w:rsidRPr="009354F4">
        <w:rPr>
          <w:rFonts w:ascii="Times New Roman" w:hAnsi="Times New Roman" w:cs="Times New Roman"/>
          <w:sz w:val="24"/>
          <w:szCs w:val="24"/>
          <w:shd w:val="clear" w:color="auto" w:fill="FFFFFF"/>
        </w:rPr>
        <w:t>“;</w:t>
      </w:r>
    </w:p>
    <w:p w14:paraId="4D54147E" w14:textId="3C3C55B5" w:rsidR="00306280" w:rsidRPr="00065D23" w:rsidRDefault="00306280" w:rsidP="00224A6D">
      <w:pPr>
        <w:jc w:val="both"/>
        <w:rPr>
          <w:rFonts w:ascii="Times New Roman" w:hAnsi="Times New Roman" w:cs="Times New Roman"/>
          <w:sz w:val="24"/>
          <w:szCs w:val="24"/>
          <w:shd w:val="clear" w:color="auto" w:fill="FFFFFF"/>
        </w:rPr>
      </w:pPr>
    </w:p>
    <w:p w14:paraId="2D92B225" w14:textId="0E731C9F" w:rsidR="006B2543" w:rsidRPr="00065D23" w:rsidRDefault="00FC16AA" w:rsidP="00224A6D">
      <w:pPr>
        <w:jc w:val="both"/>
        <w:rPr>
          <w:rFonts w:ascii="Times New Roman" w:hAnsi="Times New Roman" w:cs="Times New Roman"/>
          <w:b/>
          <w:bCs/>
          <w:sz w:val="24"/>
          <w:szCs w:val="24"/>
          <w:shd w:val="clear" w:color="auto" w:fill="FFFFFF"/>
        </w:rPr>
      </w:pPr>
      <w:r w:rsidRPr="00065D23">
        <w:rPr>
          <w:rFonts w:ascii="Times New Roman" w:hAnsi="Times New Roman" w:cs="Times New Roman"/>
          <w:b/>
          <w:bCs/>
          <w:sz w:val="24"/>
          <w:szCs w:val="24"/>
          <w:shd w:val="clear" w:color="auto" w:fill="FFFFFF"/>
        </w:rPr>
        <w:t>1</w:t>
      </w:r>
      <w:r w:rsidR="0080228F">
        <w:rPr>
          <w:rFonts w:ascii="Times New Roman" w:hAnsi="Times New Roman" w:cs="Times New Roman"/>
          <w:b/>
          <w:bCs/>
          <w:sz w:val="24"/>
          <w:szCs w:val="24"/>
          <w:shd w:val="clear" w:color="auto" w:fill="FFFFFF"/>
        </w:rPr>
        <w:t>7</w:t>
      </w:r>
      <w:r w:rsidR="006B2543" w:rsidRPr="00065D23">
        <w:rPr>
          <w:rFonts w:ascii="Times New Roman" w:hAnsi="Times New Roman" w:cs="Times New Roman"/>
          <w:b/>
          <w:bCs/>
          <w:sz w:val="24"/>
          <w:szCs w:val="24"/>
          <w:shd w:val="clear" w:color="auto" w:fill="FFFFFF"/>
        </w:rPr>
        <w:t xml:space="preserve">) </w:t>
      </w:r>
      <w:r w:rsidR="006B2543" w:rsidRPr="00065D23">
        <w:rPr>
          <w:rFonts w:ascii="Times New Roman" w:hAnsi="Times New Roman" w:cs="Times New Roman"/>
          <w:sz w:val="24"/>
          <w:szCs w:val="24"/>
          <w:shd w:val="clear" w:color="auto" w:fill="FFFFFF"/>
        </w:rPr>
        <w:t>paragrahvi 62 lõikes 2</w:t>
      </w:r>
      <w:r w:rsidR="006E6FA3" w:rsidRPr="00065D23">
        <w:rPr>
          <w:rFonts w:ascii="Times New Roman" w:hAnsi="Times New Roman" w:cs="Times New Roman"/>
          <w:sz w:val="24"/>
          <w:szCs w:val="24"/>
          <w:shd w:val="clear" w:color="auto" w:fill="FFFFFF"/>
        </w:rPr>
        <w:t xml:space="preserve"> ja § 84 lõike 2 punktis 4</w:t>
      </w:r>
      <w:r w:rsidR="006B2543" w:rsidRPr="00065D23">
        <w:rPr>
          <w:rFonts w:ascii="Times New Roman" w:hAnsi="Times New Roman" w:cs="Times New Roman"/>
          <w:sz w:val="24"/>
          <w:szCs w:val="24"/>
          <w:shd w:val="clear" w:color="auto" w:fill="FFFFFF"/>
        </w:rPr>
        <w:t xml:space="preserve"> asendatakse </w:t>
      </w:r>
      <w:r w:rsidR="00D42486" w:rsidRPr="00065D23">
        <w:rPr>
          <w:rFonts w:ascii="Times New Roman" w:hAnsi="Times New Roman" w:cs="Times New Roman"/>
          <w:sz w:val="24"/>
          <w:szCs w:val="24"/>
          <w:shd w:val="clear" w:color="auto" w:fill="FFFFFF"/>
        </w:rPr>
        <w:t xml:space="preserve">sõna </w:t>
      </w:r>
      <w:r w:rsidR="006B2543" w:rsidRPr="00065D23">
        <w:rPr>
          <w:rFonts w:ascii="Times New Roman" w:hAnsi="Times New Roman" w:cs="Times New Roman"/>
          <w:sz w:val="24"/>
          <w:szCs w:val="24"/>
          <w:shd w:val="clear" w:color="auto" w:fill="FFFFFF"/>
        </w:rPr>
        <w:t>„infosüsteem“ tekstiosaga „info- ja kommunikatsioonitehnoloogia süsteem“</w:t>
      </w:r>
      <w:r w:rsidR="006E6FA3" w:rsidRPr="00065D23">
        <w:rPr>
          <w:rFonts w:ascii="Times New Roman" w:hAnsi="Times New Roman" w:cs="Times New Roman"/>
          <w:sz w:val="24"/>
          <w:szCs w:val="24"/>
          <w:shd w:val="clear" w:color="auto" w:fill="FFFFFF"/>
        </w:rPr>
        <w:t xml:space="preserve"> vastavas käändes</w:t>
      </w:r>
      <w:r w:rsidR="006B2543" w:rsidRPr="00065D23">
        <w:rPr>
          <w:rFonts w:ascii="Times New Roman" w:hAnsi="Times New Roman" w:cs="Times New Roman"/>
          <w:sz w:val="24"/>
          <w:szCs w:val="24"/>
          <w:shd w:val="clear" w:color="auto" w:fill="FFFFFF"/>
        </w:rPr>
        <w:t>;</w:t>
      </w:r>
      <w:del w:id="185" w:author="Aili Sandre" w:date="2024-03-18T09:01:00Z">
        <w:r w:rsidR="006B2543" w:rsidRPr="00065D23" w:rsidDel="00667992">
          <w:rPr>
            <w:rFonts w:ascii="Times New Roman" w:hAnsi="Times New Roman" w:cs="Times New Roman"/>
            <w:b/>
            <w:bCs/>
            <w:sz w:val="24"/>
            <w:szCs w:val="24"/>
            <w:shd w:val="clear" w:color="auto" w:fill="FFFFFF"/>
          </w:rPr>
          <w:delText xml:space="preserve"> </w:delText>
        </w:r>
      </w:del>
    </w:p>
    <w:p w14:paraId="470BDFBA" w14:textId="24B6E551" w:rsidR="006B2543" w:rsidRPr="00065D23" w:rsidRDefault="006B2543" w:rsidP="00224A6D">
      <w:pPr>
        <w:jc w:val="both"/>
        <w:rPr>
          <w:rFonts w:ascii="Times New Roman" w:hAnsi="Times New Roman" w:cs="Times New Roman"/>
          <w:bCs/>
          <w:sz w:val="24"/>
          <w:szCs w:val="24"/>
        </w:rPr>
      </w:pPr>
    </w:p>
    <w:p w14:paraId="36D41EEF" w14:textId="1BB24153" w:rsidR="001A0CB3" w:rsidRPr="00065D23" w:rsidRDefault="00FC16AA" w:rsidP="00224A6D">
      <w:pPr>
        <w:jc w:val="both"/>
        <w:rPr>
          <w:rFonts w:ascii="Times New Roman" w:hAnsi="Times New Roman" w:cs="Times New Roman"/>
          <w:bCs/>
          <w:sz w:val="24"/>
          <w:szCs w:val="24"/>
        </w:rPr>
      </w:pPr>
      <w:r w:rsidRPr="00065D23">
        <w:rPr>
          <w:rFonts w:ascii="Times New Roman" w:hAnsi="Times New Roman" w:cs="Times New Roman"/>
          <w:b/>
          <w:sz w:val="24"/>
          <w:szCs w:val="24"/>
        </w:rPr>
        <w:t>1</w:t>
      </w:r>
      <w:r w:rsidR="0080228F">
        <w:rPr>
          <w:rFonts w:ascii="Times New Roman" w:hAnsi="Times New Roman" w:cs="Times New Roman"/>
          <w:b/>
          <w:sz w:val="24"/>
          <w:szCs w:val="24"/>
        </w:rPr>
        <w:t>8</w:t>
      </w:r>
      <w:r w:rsidR="001A0CB3" w:rsidRPr="00065D23">
        <w:rPr>
          <w:rFonts w:ascii="Times New Roman" w:hAnsi="Times New Roman" w:cs="Times New Roman"/>
          <w:b/>
          <w:sz w:val="24"/>
          <w:szCs w:val="24"/>
        </w:rPr>
        <w:t>)</w:t>
      </w:r>
      <w:r w:rsidR="001A0CB3" w:rsidRPr="00065D23">
        <w:rPr>
          <w:rFonts w:ascii="Times New Roman" w:hAnsi="Times New Roman" w:cs="Times New Roman"/>
          <w:bCs/>
          <w:sz w:val="24"/>
          <w:szCs w:val="24"/>
        </w:rPr>
        <w:t xml:space="preserve"> paragrahvi </w:t>
      </w:r>
      <w:r w:rsidR="00DD4916" w:rsidRPr="00065D23">
        <w:rPr>
          <w:rFonts w:ascii="Times New Roman" w:hAnsi="Times New Roman" w:cs="Times New Roman"/>
          <w:bCs/>
          <w:sz w:val="24"/>
          <w:szCs w:val="24"/>
        </w:rPr>
        <w:t>63</w:t>
      </w:r>
      <w:r w:rsidR="00DD4916" w:rsidRPr="00065D23">
        <w:rPr>
          <w:rFonts w:ascii="Times New Roman" w:hAnsi="Times New Roman" w:cs="Times New Roman"/>
          <w:bCs/>
          <w:sz w:val="24"/>
          <w:szCs w:val="24"/>
          <w:vertAlign w:val="superscript"/>
        </w:rPr>
        <w:t>5</w:t>
      </w:r>
      <w:r w:rsidR="00DD4916" w:rsidRPr="00065D23">
        <w:rPr>
          <w:rFonts w:ascii="Times New Roman" w:hAnsi="Times New Roman" w:cs="Times New Roman"/>
          <w:bCs/>
          <w:sz w:val="24"/>
          <w:szCs w:val="24"/>
        </w:rPr>
        <w:t xml:space="preserve"> </w:t>
      </w:r>
      <w:r w:rsidR="002970B5" w:rsidRPr="00065D23">
        <w:rPr>
          <w:rFonts w:ascii="Times New Roman" w:hAnsi="Times New Roman" w:cs="Times New Roman"/>
          <w:bCs/>
          <w:sz w:val="24"/>
          <w:szCs w:val="24"/>
        </w:rPr>
        <w:t>täiendatakse lõikega 3 järgmises sõnastuses</w:t>
      </w:r>
      <w:r w:rsidR="00DD4916" w:rsidRPr="00065D23">
        <w:rPr>
          <w:rFonts w:ascii="Times New Roman" w:hAnsi="Times New Roman" w:cs="Times New Roman"/>
          <w:bCs/>
          <w:sz w:val="24"/>
          <w:szCs w:val="24"/>
        </w:rPr>
        <w:t>:</w:t>
      </w:r>
    </w:p>
    <w:p w14:paraId="058367EA" w14:textId="0E789868" w:rsidR="00DD4916" w:rsidRPr="00065D23" w:rsidRDefault="00DD4916" w:rsidP="00224A6D">
      <w:pPr>
        <w:jc w:val="both"/>
        <w:rPr>
          <w:rFonts w:ascii="Times New Roman" w:hAnsi="Times New Roman" w:cs="Times New Roman"/>
          <w:sz w:val="24"/>
          <w:szCs w:val="24"/>
        </w:rPr>
      </w:pPr>
      <w:r w:rsidRPr="00065D23">
        <w:rPr>
          <w:rFonts w:ascii="Times New Roman" w:hAnsi="Times New Roman" w:cs="Times New Roman"/>
          <w:bCs/>
          <w:sz w:val="24"/>
          <w:szCs w:val="24"/>
        </w:rPr>
        <w:t>„</w:t>
      </w:r>
      <w:r w:rsidRPr="00065D23">
        <w:rPr>
          <w:rFonts w:ascii="Times New Roman" w:hAnsi="Times New Roman" w:cs="Times New Roman"/>
          <w:sz w:val="24"/>
          <w:szCs w:val="24"/>
        </w:rPr>
        <w:t>(</w:t>
      </w:r>
      <w:r w:rsidR="002970B5" w:rsidRPr="00065D23">
        <w:rPr>
          <w:rFonts w:ascii="Times New Roman" w:hAnsi="Times New Roman" w:cs="Times New Roman"/>
          <w:sz w:val="24"/>
          <w:szCs w:val="24"/>
        </w:rPr>
        <w:t>3</w:t>
      </w:r>
      <w:r w:rsidRPr="00065D23">
        <w:rPr>
          <w:rFonts w:ascii="Times New Roman" w:hAnsi="Times New Roman" w:cs="Times New Roman"/>
          <w:sz w:val="24"/>
          <w:szCs w:val="24"/>
        </w:rPr>
        <w:t xml:space="preserve">) </w:t>
      </w:r>
      <w:r w:rsidR="003406C9" w:rsidRPr="00065D23">
        <w:rPr>
          <w:rFonts w:ascii="Times New Roman" w:hAnsi="Times New Roman" w:cs="Times New Roman"/>
          <w:sz w:val="24"/>
          <w:szCs w:val="24"/>
        </w:rPr>
        <w:t>Makseasutus ja e-raha asutus</w:t>
      </w:r>
      <w:r w:rsidRPr="00065D23">
        <w:rPr>
          <w:rFonts w:ascii="Times New Roman" w:hAnsi="Times New Roman" w:cs="Times New Roman"/>
          <w:sz w:val="24"/>
          <w:szCs w:val="24"/>
        </w:rPr>
        <w:t xml:space="preserve"> </w:t>
      </w:r>
      <w:r w:rsidR="002970B5" w:rsidRPr="00065D23">
        <w:rPr>
          <w:rFonts w:ascii="Times New Roman" w:hAnsi="Times New Roman" w:cs="Times New Roman"/>
          <w:sz w:val="24"/>
          <w:szCs w:val="24"/>
        </w:rPr>
        <w:t>järgib</w:t>
      </w:r>
      <w:r w:rsidRPr="00065D23">
        <w:rPr>
          <w:rFonts w:ascii="Times New Roman" w:hAnsi="Times New Roman" w:cs="Times New Roman"/>
          <w:sz w:val="24"/>
          <w:szCs w:val="24"/>
        </w:rPr>
        <w:t xml:space="preserve"> </w:t>
      </w:r>
      <w:r w:rsidR="00501D9C" w:rsidRPr="00065D23">
        <w:rPr>
          <w:rFonts w:ascii="Times New Roman" w:hAnsi="Times New Roman" w:cs="Times New Roman"/>
          <w:sz w:val="24"/>
          <w:szCs w:val="24"/>
        </w:rPr>
        <w:t xml:space="preserve">lisaks käesoleva paragrahvi lõikes 1 sätestatule </w:t>
      </w:r>
      <w:r w:rsidRPr="00065D23">
        <w:rPr>
          <w:rFonts w:ascii="Times New Roman" w:hAnsi="Times New Roman" w:cs="Times New Roman"/>
          <w:sz w:val="24"/>
          <w:szCs w:val="24"/>
        </w:rPr>
        <w:t xml:space="preserve">Euroopa Parlamendi ja nõukogu määruses </w:t>
      </w:r>
      <w:r w:rsidR="002A482F" w:rsidRPr="00065D23">
        <w:rPr>
          <w:rFonts w:ascii="Times New Roman" w:hAnsi="Times New Roman" w:cs="Times New Roman"/>
          <w:sz w:val="24"/>
          <w:szCs w:val="24"/>
          <w:shd w:val="clear" w:color="auto" w:fill="FFFFFF"/>
        </w:rPr>
        <w:t xml:space="preserve">(EL) 2022/2554 </w:t>
      </w:r>
      <w:r w:rsidRPr="00065D23">
        <w:rPr>
          <w:rFonts w:ascii="Times New Roman" w:hAnsi="Times New Roman" w:cs="Times New Roman"/>
          <w:sz w:val="24"/>
          <w:szCs w:val="24"/>
        </w:rPr>
        <w:t>sätesta</w:t>
      </w:r>
      <w:r w:rsidR="002970B5" w:rsidRPr="00065D23">
        <w:rPr>
          <w:rFonts w:ascii="Times New Roman" w:hAnsi="Times New Roman" w:cs="Times New Roman"/>
          <w:sz w:val="24"/>
          <w:szCs w:val="24"/>
        </w:rPr>
        <w:t>tud nõudeid.“;</w:t>
      </w:r>
    </w:p>
    <w:p w14:paraId="04FA1F16" w14:textId="48290728" w:rsidR="00DD4916" w:rsidRPr="00065D23" w:rsidRDefault="00DD4916" w:rsidP="00224A6D">
      <w:pPr>
        <w:jc w:val="both"/>
        <w:rPr>
          <w:rFonts w:ascii="Times New Roman" w:hAnsi="Times New Roman" w:cs="Times New Roman"/>
          <w:sz w:val="24"/>
          <w:szCs w:val="24"/>
        </w:rPr>
      </w:pPr>
    </w:p>
    <w:p w14:paraId="69047188" w14:textId="0B447A4B" w:rsidR="00D5048B" w:rsidRPr="00065D23" w:rsidRDefault="00FC16AA" w:rsidP="00224A6D">
      <w:pPr>
        <w:jc w:val="both"/>
        <w:rPr>
          <w:rFonts w:ascii="Times New Roman" w:hAnsi="Times New Roman" w:cs="Times New Roman"/>
          <w:sz w:val="24"/>
          <w:szCs w:val="24"/>
        </w:rPr>
      </w:pPr>
      <w:r w:rsidRPr="00065D23">
        <w:rPr>
          <w:rFonts w:ascii="Times New Roman" w:hAnsi="Times New Roman" w:cs="Times New Roman"/>
          <w:b/>
          <w:bCs/>
          <w:sz w:val="24"/>
          <w:szCs w:val="24"/>
        </w:rPr>
        <w:lastRenderedPageBreak/>
        <w:t>1</w:t>
      </w:r>
      <w:r w:rsidR="0080228F">
        <w:rPr>
          <w:rFonts w:ascii="Times New Roman" w:hAnsi="Times New Roman" w:cs="Times New Roman"/>
          <w:b/>
          <w:bCs/>
          <w:sz w:val="24"/>
          <w:szCs w:val="24"/>
        </w:rPr>
        <w:t>9</w:t>
      </w:r>
      <w:r w:rsidR="00D5048B" w:rsidRPr="00065D23">
        <w:rPr>
          <w:rFonts w:ascii="Times New Roman" w:hAnsi="Times New Roman" w:cs="Times New Roman"/>
          <w:b/>
          <w:bCs/>
          <w:sz w:val="24"/>
          <w:szCs w:val="24"/>
        </w:rPr>
        <w:t xml:space="preserve">) </w:t>
      </w:r>
      <w:r w:rsidR="00D5048B" w:rsidRPr="00065D23">
        <w:rPr>
          <w:rFonts w:ascii="Times New Roman" w:hAnsi="Times New Roman" w:cs="Times New Roman"/>
          <w:sz w:val="24"/>
          <w:szCs w:val="24"/>
        </w:rPr>
        <w:t>paragrahvi 63</w:t>
      </w:r>
      <w:r w:rsidR="00D5048B" w:rsidRPr="00065D23">
        <w:rPr>
          <w:rFonts w:ascii="Times New Roman" w:hAnsi="Times New Roman" w:cs="Times New Roman"/>
          <w:sz w:val="24"/>
          <w:szCs w:val="24"/>
          <w:vertAlign w:val="superscript"/>
        </w:rPr>
        <w:t>6</w:t>
      </w:r>
      <w:r w:rsidR="00D5048B" w:rsidRPr="00065D23">
        <w:rPr>
          <w:rFonts w:ascii="Times New Roman" w:hAnsi="Times New Roman" w:cs="Times New Roman"/>
          <w:sz w:val="24"/>
          <w:szCs w:val="24"/>
        </w:rPr>
        <w:t xml:space="preserve"> pealkiri muudetakse ja sõnastatakse järgmiselt:</w:t>
      </w:r>
    </w:p>
    <w:p w14:paraId="6C661791" w14:textId="37EE62F2" w:rsidR="00D5048B" w:rsidRPr="00065D23" w:rsidRDefault="00D5048B" w:rsidP="00224A6D">
      <w:pPr>
        <w:jc w:val="both"/>
        <w:rPr>
          <w:rFonts w:ascii="Times New Roman" w:hAnsi="Times New Roman" w:cs="Times New Roman"/>
          <w:sz w:val="24"/>
          <w:szCs w:val="24"/>
        </w:rPr>
      </w:pPr>
      <w:r w:rsidRPr="00065D23">
        <w:rPr>
          <w:rFonts w:ascii="Times New Roman" w:hAnsi="Times New Roman" w:cs="Times New Roman"/>
          <w:sz w:val="24"/>
          <w:szCs w:val="24"/>
        </w:rPr>
        <w:t>„</w:t>
      </w:r>
      <w:r w:rsidRPr="00065D23">
        <w:rPr>
          <w:rFonts w:ascii="Times New Roman" w:hAnsi="Times New Roman" w:cs="Times New Roman"/>
          <w:b/>
          <w:bCs/>
          <w:sz w:val="24"/>
          <w:szCs w:val="24"/>
        </w:rPr>
        <w:t>§ 63</w:t>
      </w:r>
      <w:r w:rsidRPr="00065D23">
        <w:rPr>
          <w:rFonts w:ascii="Times New Roman" w:hAnsi="Times New Roman" w:cs="Times New Roman"/>
          <w:b/>
          <w:bCs/>
          <w:sz w:val="24"/>
          <w:szCs w:val="24"/>
          <w:vertAlign w:val="superscript"/>
        </w:rPr>
        <w:t>6</w:t>
      </w:r>
      <w:r w:rsidRPr="00065D23">
        <w:rPr>
          <w:rFonts w:ascii="Times New Roman" w:hAnsi="Times New Roman" w:cs="Times New Roman"/>
          <w:b/>
          <w:bCs/>
          <w:sz w:val="24"/>
          <w:szCs w:val="24"/>
        </w:rPr>
        <w:t>. Intsiden</w:t>
      </w:r>
      <w:r w:rsidR="00FA5DBD">
        <w:rPr>
          <w:rFonts w:ascii="Times New Roman" w:hAnsi="Times New Roman" w:cs="Times New Roman"/>
          <w:b/>
          <w:bCs/>
          <w:sz w:val="24"/>
          <w:szCs w:val="24"/>
        </w:rPr>
        <w:t>dist</w:t>
      </w:r>
      <w:r w:rsidRPr="00065D23">
        <w:rPr>
          <w:rFonts w:ascii="Times New Roman" w:hAnsi="Times New Roman" w:cs="Times New Roman"/>
          <w:b/>
          <w:bCs/>
          <w:sz w:val="24"/>
          <w:szCs w:val="24"/>
        </w:rPr>
        <w:t xml:space="preserve"> ja </w:t>
      </w:r>
      <w:r w:rsidR="00FA5DBD" w:rsidRPr="00065D23">
        <w:rPr>
          <w:rFonts w:ascii="Times New Roman" w:hAnsi="Times New Roman" w:cs="Times New Roman"/>
          <w:b/>
          <w:bCs/>
          <w:sz w:val="24"/>
          <w:szCs w:val="24"/>
        </w:rPr>
        <w:t>küberoh</w:t>
      </w:r>
      <w:r w:rsidR="00FA5DBD">
        <w:rPr>
          <w:rFonts w:ascii="Times New Roman" w:hAnsi="Times New Roman" w:cs="Times New Roman"/>
          <w:b/>
          <w:bCs/>
          <w:sz w:val="24"/>
          <w:szCs w:val="24"/>
        </w:rPr>
        <w:t>ust</w:t>
      </w:r>
      <w:r w:rsidR="00FA5DBD" w:rsidRPr="00065D23">
        <w:rPr>
          <w:rFonts w:ascii="Times New Roman" w:hAnsi="Times New Roman" w:cs="Times New Roman"/>
          <w:b/>
          <w:bCs/>
          <w:sz w:val="24"/>
          <w:szCs w:val="24"/>
        </w:rPr>
        <w:t xml:space="preserve"> </w:t>
      </w:r>
      <w:r w:rsidRPr="00065D23">
        <w:rPr>
          <w:rFonts w:ascii="Times New Roman" w:hAnsi="Times New Roman" w:cs="Times New Roman"/>
          <w:b/>
          <w:bCs/>
          <w:sz w:val="24"/>
          <w:szCs w:val="24"/>
        </w:rPr>
        <w:t>teavitamine</w:t>
      </w:r>
      <w:r w:rsidRPr="00065D23">
        <w:rPr>
          <w:rFonts w:ascii="Times New Roman" w:hAnsi="Times New Roman" w:cs="Times New Roman"/>
          <w:sz w:val="24"/>
          <w:szCs w:val="24"/>
        </w:rPr>
        <w:t>“;</w:t>
      </w:r>
    </w:p>
    <w:p w14:paraId="07790250" w14:textId="77777777" w:rsidR="007B297F" w:rsidRPr="00065D23" w:rsidRDefault="007B297F" w:rsidP="00224A6D">
      <w:pPr>
        <w:jc w:val="both"/>
        <w:rPr>
          <w:rFonts w:ascii="Times New Roman" w:hAnsi="Times New Roman" w:cs="Times New Roman"/>
          <w:b/>
          <w:bCs/>
          <w:sz w:val="24"/>
          <w:szCs w:val="24"/>
        </w:rPr>
      </w:pPr>
    </w:p>
    <w:p w14:paraId="03F0B18B" w14:textId="7D036DB6" w:rsidR="00DD4916" w:rsidRPr="00065D23" w:rsidRDefault="0080228F" w:rsidP="00224A6D">
      <w:pPr>
        <w:jc w:val="both"/>
        <w:rPr>
          <w:rFonts w:ascii="Times New Roman" w:hAnsi="Times New Roman" w:cs="Times New Roman"/>
          <w:sz w:val="24"/>
          <w:szCs w:val="24"/>
        </w:rPr>
      </w:pPr>
      <w:r>
        <w:rPr>
          <w:rFonts w:ascii="Times New Roman" w:hAnsi="Times New Roman" w:cs="Times New Roman"/>
          <w:b/>
          <w:bCs/>
          <w:sz w:val="24"/>
          <w:szCs w:val="24"/>
        </w:rPr>
        <w:t>20</w:t>
      </w:r>
      <w:r w:rsidR="00DD4916" w:rsidRPr="00065D23">
        <w:rPr>
          <w:rFonts w:ascii="Times New Roman" w:hAnsi="Times New Roman" w:cs="Times New Roman"/>
          <w:b/>
          <w:bCs/>
          <w:sz w:val="24"/>
          <w:szCs w:val="24"/>
        </w:rPr>
        <w:t>)</w:t>
      </w:r>
      <w:r w:rsidR="00DD4916" w:rsidRPr="00065D23">
        <w:rPr>
          <w:rFonts w:ascii="Times New Roman" w:hAnsi="Times New Roman" w:cs="Times New Roman"/>
          <w:sz w:val="24"/>
          <w:szCs w:val="24"/>
        </w:rPr>
        <w:t xml:space="preserve"> paragrahvi 63</w:t>
      </w:r>
      <w:r w:rsidR="00DD4916" w:rsidRPr="00065D23">
        <w:rPr>
          <w:rFonts w:ascii="Times New Roman" w:hAnsi="Times New Roman" w:cs="Times New Roman"/>
          <w:sz w:val="24"/>
          <w:szCs w:val="24"/>
          <w:vertAlign w:val="superscript"/>
        </w:rPr>
        <w:t>6</w:t>
      </w:r>
      <w:r w:rsidR="00DD4916" w:rsidRPr="00065D23">
        <w:rPr>
          <w:rFonts w:ascii="Times New Roman" w:hAnsi="Times New Roman" w:cs="Times New Roman"/>
          <w:sz w:val="24"/>
          <w:szCs w:val="24"/>
        </w:rPr>
        <w:t xml:space="preserve"> täiendatakse lõi</w:t>
      </w:r>
      <w:r w:rsidR="007B30D7" w:rsidRPr="00065D23">
        <w:rPr>
          <w:rFonts w:ascii="Times New Roman" w:hAnsi="Times New Roman" w:cs="Times New Roman"/>
          <w:sz w:val="24"/>
          <w:szCs w:val="24"/>
        </w:rPr>
        <w:t>getega</w:t>
      </w:r>
      <w:r w:rsidR="00DD4916" w:rsidRPr="00065D23">
        <w:rPr>
          <w:rFonts w:ascii="Times New Roman" w:hAnsi="Times New Roman" w:cs="Times New Roman"/>
          <w:sz w:val="24"/>
          <w:szCs w:val="24"/>
        </w:rPr>
        <w:t xml:space="preserve"> 5</w:t>
      </w:r>
      <w:r w:rsidR="00D3049F" w:rsidRPr="00065D23">
        <w:rPr>
          <w:rFonts w:ascii="Times New Roman" w:hAnsi="Times New Roman" w:cs="Times New Roman"/>
          <w:sz w:val="24"/>
          <w:szCs w:val="24"/>
        </w:rPr>
        <w:t>–</w:t>
      </w:r>
      <w:r w:rsidR="007C6A07" w:rsidRPr="00065D23">
        <w:rPr>
          <w:rFonts w:ascii="Times New Roman" w:hAnsi="Times New Roman" w:cs="Times New Roman"/>
          <w:sz w:val="24"/>
          <w:szCs w:val="24"/>
        </w:rPr>
        <w:t>8</w:t>
      </w:r>
      <w:r w:rsidR="00D3049F" w:rsidRPr="00065D23">
        <w:rPr>
          <w:rFonts w:ascii="Times New Roman" w:hAnsi="Times New Roman" w:cs="Times New Roman"/>
          <w:sz w:val="24"/>
          <w:szCs w:val="24"/>
        </w:rPr>
        <w:t xml:space="preserve"> </w:t>
      </w:r>
      <w:r w:rsidR="00DD4916" w:rsidRPr="00065D23">
        <w:rPr>
          <w:rFonts w:ascii="Times New Roman" w:hAnsi="Times New Roman" w:cs="Times New Roman"/>
          <w:sz w:val="24"/>
          <w:szCs w:val="24"/>
        </w:rPr>
        <w:t>järgmises sõnastuses:</w:t>
      </w:r>
    </w:p>
    <w:p w14:paraId="69083C4F" w14:textId="57653D59" w:rsidR="007B30D7" w:rsidRPr="00065D23" w:rsidRDefault="00DD4916" w:rsidP="00224A6D">
      <w:pPr>
        <w:jc w:val="both"/>
        <w:rPr>
          <w:rFonts w:ascii="Times New Roman" w:hAnsi="Times New Roman" w:cs="Times New Roman"/>
          <w:sz w:val="24"/>
          <w:szCs w:val="24"/>
        </w:rPr>
      </w:pPr>
      <w:r w:rsidRPr="00065D23">
        <w:rPr>
          <w:rFonts w:ascii="Times New Roman" w:hAnsi="Times New Roman" w:cs="Times New Roman"/>
          <w:sz w:val="24"/>
          <w:szCs w:val="24"/>
        </w:rPr>
        <w:t>„(5) Käesoleva</w:t>
      </w:r>
      <w:del w:id="186" w:author="Aili Sandre" w:date="2024-03-18T09:02:00Z">
        <w:r w:rsidRPr="00065D23" w:rsidDel="00667992">
          <w:rPr>
            <w:rFonts w:ascii="Times New Roman" w:hAnsi="Times New Roman" w:cs="Times New Roman"/>
            <w:sz w:val="24"/>
            <w:szCs w:val="24"/>
          </w:rPr>
          <w:delText>s</w:delText>
        </w:r>
      </w:del>
      <w:r w:rsidRPr="00065D23">
        <w:rPr>
          <w:rFonts w:ascii="Times New Roman" w:hAnsi="Times New Roman" w:cs="Times New Roman"/>
          <w:sz w:val="24"/>
          <w:szCs w:val="24"/>
        </w:rPr>
        <w:t xml:space="preserve"> paragrahvi</w:t>
      </w:r>
      <w:r w:rsidR="005713B9" w:rsidRPr="00065D23">
        <w:rPr>
          <w:rFonts w:ascii="Times New Roman" w:hAnsi="Times New Roman" w:cs="Times New Roman"/>
          <w:sz w:val="24"/>
          <w:szCs w:val="24"/>
        </w:rPr>
        <w:t xml:space="preserve"> lõigetes 1</w:t>
      </w:r>
      <w:r w:rsidR="00C65E42" w:rsidRPr="00065D23">
        <w:rPr>
          <w:rFonts w:ascii="Times New Roman" w:hAnsi="Times New Roman" w:cs="Times New Roman"/>
          <w:sz w:val="24"/>
          <w:szCs w:val="24"/>
        </w:rPr>
        <w:t xml:space="preserve"> ja 2</w:t>
      </w:r>
      <w:r w:rsidR="005713B9" w:rsidRPr="00065D23">
        <w:rPr>
          <w:rFonts w:ascii="Times New Roman" w:hAnsi="Times New Roman" w:cs="Times New Roman"/>
          <w:sz w:val="24"/>
          <w:szCs w:val="24"/>
        </w:rPr>
        <w:t xml:space="preserve"> </w:t>
      </w:r>
      <w:r w:rsidRPr="00065D23">
        <w:rPr>
          <w:rFonts w:ascii="Times New Roman" w:hAnsi="Times New Roman" w:cs="Times New Roman"/>
          <w:sz w:val="24"/>
          <w:szCs w:val="24"/>
        </w:rPr>
        <w:t xml:space="preserve">sätestatut ei kohaldata makseasutusele </w:t>
      </w:r>
      <w:r w:rsidR="008554B5">
        <w:rPr>
          <w:rFonts w:ascii="Times New Roman" w:hAnsi="Times New Roman" w:cs="Times New Roman"/>
          <w:sz w:val="24"/>
          <w:szCs w:val="24"/>
        </w:rPr>
        <w:t>ega</w:t>
      </w:r>
      <w:r w:rsidRPr="00065D23">
        <w:rPr>
          <w:rFonts w:ascii="Times New Roman" w:hAnsi="Times New Roman" w:cs="Times New Roman"/>
          <w:sz w:val="24"/>
          <w:szCs w:val="24"/>
        </w:rPr>
        <w:t xml:space="preserve"> e-raha asutuse</w:t>
      </w:r>
      <w:r w:rsidR="009A53BF" w:rsidRPr="00065D23">
        <w:rPr>
          <w:rFonts w:ascii="Times New Roman" w:hAnsi="Times New Roman" w:cs="Times New Roman"/>
          <w:sz w:val="24"/>
          <w:szCs w:val="24"/>
        </w:rPr>
        <w:t>l</w:t>
      </w:r>
      <w:r w:rsidRPr="00065D23">
        <w:rPr>
          <w:rFonts w:ascii="Times New Roman" w:hAnsi="Times New Roman" w:cs="Times New Roman"/>
          <w:sz w:val="24"/>
          <w:szCs w:val="24"/>
        </w:rPr>
        <w:t>e.</w:t>
      </w:r>
      <w:r w:rsidR="007B30D7" w:rsidRPr="00065D23">
        <w:rPr>
          <w:rFonts w:ascii="Times New Roman" w:hAnsi="Times New Roman" w:cs="Times New Roman"/>
          <w:sz w:val="24"/>
          <w:szCs w:val="24"/>
        </w:rPr>
        <w:t xml:space="preserve"> </w:t>
      </w:r>
      <w:r w:rsidR="00DE726A" w:rsidRPr="00065D23">
        <w:rPr>
          <w:rFonts w:ascii="Times New Roman" w:hAnsi="Times New Roman" w:cs="Times New Roman"/>
          <w:sz w:val="24"/>
          <w:szCs w:val="24"/>
          <w:shd w:val="clear" w:color="auto" w:fill="FFFFFF"/>
        </w:rPr>
        <w:t>Makseasutus</w:t>
      </w:r>
      <w:r w:rsidR="009A53BF" w:rsidRPr="00065D23">
        <w:rPr>
          <w:rFonts w:ascii="Times New Roman" w:hAnsi="Times New Roman" w:cs="Times New Roman"/>
          <w:sz w:val="24"/>
          <w:szCs w:val="24"/>
          <w:shd w:val="clear" w:color="auto" w:fill="FFFFFF"/>
        </w:rPr>
        <w:t xml:space="preserve"> </w:t>
      </w:r>
      <w:r w:rsidR="00DE726A" w:rsidRPr="00065D23">
        <w:rPr>
          <w:rFonts w:ascii="Times New Roman" w:hAnsi="Times New Roman" w:cs="Times New Roman"/>
          <w:sz w:val="24"/>
          <w:szCs w:val="24"/>
          <w:shd w:val="clear" w:color="auto" w:fill="FFFFFF"/>
        </w:rPr>
        <w:t>ja e-raha asutus lähtu</w:t>
      </w:r>
      <w:r w:rsidR="008554B5">
        <w:rPr>
          <w:rFonts w:ascii="Times New Roman" w:hAnsi="Times New Roman" w:cs="Times New Roman"/>
          <w:sz w:val="24"/>
          <w:szCs w:val="24"/>
          <w:shd w:val="clear" w:color="auto" w:fill="FFFFFF"/>
        </w:rPr>
        <w:t>vad</w:t>
      </w:r>
      <w:r w:rsidR="00DE726A" w:rsidRPr="00065D23">
        <w:rPr>
          <w:rFonts w:ascii="Times New Roman" w:hAnsi="Times New Roman" w:cs="Times New Roman"/>
          <w:sz w:val="24"/>
          <w:szCs w:val="24"/>
          <w:shd w:val="clear" w:color="auto" w:fill="FFFFFF"/>
        </w:rPr>
        <w:t xml:space="preserve"> </w:t>
      </w:r>
      <w:r w:rsidR="007C54F7">
        <w:rPr>
          <w:rFonts w:ascii="Times New Roman" w:hAnsi="Times New Roman" w:cs="Times New Roman"/>
          <w:sz w:val="24"/>
          <w:szCs w:val="24"/>
          <w:shd w:val="clear" w:color="auto" w:fill="FFFFFF"/>
        </w:rPr>
        <w:t xml:space="preserve">olulisest </w:t>
      </w:r>
      <w:r w:rsidR="00DE726A" w:rsidRPr="00065D23">
        <w:rPr>
          <w:rFonts w:ascii="Times New Roman" w:hAnsi="Times New Roman" w:cs="Times New Roman"/>
          <w:sz w:val="24"/>
          <w:szCs w:val="24"/>
          <w:shd w:val="clear" w:color="auto" w:fill="FFFFFF"/>
        </w:rPr>
        <w:t xml:space="preserve">operatsiooni- või turvaintsidendist </w:t>
      </w:r>
      <w:r w:rsidR="007C54F7">
        <w:rPr>
          <w:rFonts w:ascii="Times New Roman" w:hAnsi="Times New Roman" w:cs="Times New Roman"/>
          <w:sz w:val="24"/>
          <w:szCs w:val="24"/>
          <w:shd w:val="clear" w:color="auto" w:fill="FFFFFF"/>
        </w:rPr>
        <w:t xml:space="preserve">Finantsinspektsioonile </w:t>
      </w:r>
      <w:r w:rsidR="00177B56" w:rsidRPr="00065D23">
        <w:rPr>
          <w:rFonts w:ascii="Times New Roman" w:hAnsi="Times New Roman" w:cs="Times New Roman"/>
          <w:sz w:val="24"/>
          <w:szCs w:val="24"/>
          <w:shd w:val="clear" w:color="auto" w:fill="FFFFFF"/>
        </w:rPr>
        <w:t xml:space="preserve">teavitamisel </w:t>
      </w:r>
      <w:r w:rsidR="00DE726A" w:rsidRPr="00065D23">
        <w:rPr>
          <w:rFonts w:ascii="Times New Roman" w:hAnsi="Times New Roman" w:cs="Times New Roman"/>
          <w:sz w:val="24"/>
          <w:szCs w:val="24"/>
          <w:shd w:val="clear" w:color="auto" w:fill="FFFFFF"/>
        </w:rPr>
        <w:t xml:space="preserve">Euroopa Parlamendi ja nõukogu määruse (EL) 2022/2554 </w:t>
      </w:r>
      <w:r w:rsidR="00007428">
        <w:rPr>
          <w:rFonts w:ascii="Times New Roman" w:hAnsi="Times New Roman" w:cs="Times New Roman"/>
          <w:sz w:val="24"/>
          <w:szCs w:val="24"/>
          <w:shd w:val="clear" w:color="auto" w:fill="FFFFFF"/>
        </w:rPr>
        <w:t>III</w:t>
      </w:r>
      <w:r w:rsidR="00DE726A" w:rsidRPr="00065D23">
        <w:rPr>
          <w:rFonts w:ascii="Times New Roman" w:hAnsi="Times New Roman" w:cs="Times New Roman"/>
          <w:sz w:val="24"/>
          <w:szCs w:val="24"/>
          <w:shd w:val="clear" w:color="auto" w:fill="FFFFFF"/>
        </w:rPr>
        <w:t xml:space="preserve"> peatükis sätestatust.</w:t>
      </w:r>
    </w:p>
    <w:p w14:paraId="702CE713" w14:textId="77777777" w:rsidR="007B30D7" w:rsidRPr="00065D23" w:rsidRDefault="007B30D7" w:rsidP="00224A6D">
      <w:pPr>
        <w:jc w:val="both"/>
        <w:rPr>
          <w:rFonts w:ascii="Times New Roman" w:hAnsi="Times New Roman" w:cs="Times New Roman"/>
          <w:sz w:val="24"/>
          <w:szCs w:val="24"/>
        </w:rPr>
      </w:pPr>
    </w:p>
    <w:p w14:paraId="696E876E" w14:textId="576D844B" w:rsidR="00D3049F" w:rsidRPr="00065D23" w:rsidRDefault="007B30D7" w:rsidP="00224A6D">
      <w:pPr>
        <w:jc w:val="both"/>
        <w:rPr>
          <w:rFonts w:ascii="Times New Roman" w:hAnsi="Times New Roman" w:cs="Times New Roman"/>
          <w:sz w:val="24"/>
          <w:szCs w:val="24"/>
        </w:rPr>
      </w:pPr>
      <w:r w:rsidRPr="00065D23">
        <w:rPr>
          <w:rFonts w:ascii="Times New Roman" w:hAnsi="Times New Roman" w:cs="Times New Roman"/>
          <w:sz w:val="24"/>
          <w:szCs w:val="24"/>
        </w:rPr>
        <w:t>(6) Makseasutus ja e-raha asutus teav</w:t>
      </w:r>
      <w:r w:rsidR="00A208DA" w:rsidRPr="00065D23">
        <w:rPr>
          <w:rFonts w:ascii="Times New Roman" w:hAnsi="Times New Roman" w:cs="Times New Roman"/>
          <w:sz w:val="24"/>
          <w:szCs w:val="24"/>
        </w:rPr>
        <w:t>itavad</w:t>
      </w:r>
      <w:r w:rsidRPr="00065D23">
        <w:rPr>
          <w:rFonts w:ascii="Times New Roman" w:hAnsi="Times New Roman" w:cs="Times New Roman"/>
          <w:sz w:val="24"/>
          <w:szCs w:val="24"/>
        </w:rPr>
        <w:t xml:space="preserve"> </w:t>
      </w:r>
      <w:r w:rsidR="003F271F" w:rsidRPr="00065D23">
        <w:rPr>
          <w:rFonts w:ascii="Times New Roman" w:hAnsi="Times New Roman" w:cs="Times New Roman"/>
          <w:sz w:val="24"/>
          <w:szCs w:val="24"/>
        </w:rPr>
        <w:t xml:space="preserve">Euroopa Parlamendi ja nõukogu määruse </w:t>
      </w:r>
      <w:r w:rsidR="003F271F" w:rsidRPr="00065D23">
        <w:rPr>
          <w:rFonts w:ascii="Times New Roman" w:hAnsi="Times New Roman" w:cs="Times New Roman"/>
          <w:sz w:val="24"/>
          <w:szCs w:val="24"/>
          <w:shd w:val="clear" w:color="auto" w:fill="FFFFFF"/>
        </w:rPr>
        <w:t xml:space="preserve">(EL) 2022/2554 artikli 3 punktis 10 sätestatud </w:t>
      </w:r>
      <w:r w:rsidRPr="00065D23">
        <w:rPr>
          <w:rFonts w:ascii="Times New Roman" w:hAnsi="Times New Roman" w:cs="Times New Roman"/>
          <w:sz w:val="24"/>
          <w:szCs w:val="24"/>
        </w:rPr>
        <w:t>tõsi</w:t>
      </w:r>
      <w:r w:rsidR="00A94C1E" w:rsidRPr="00065D23">
        <w:rPr>
          <w:rFonts w:ascii="Times New Roman" w:hAnsi="Times New Roman" w:cs="Times New Roman"/>
          <w:sz w:val="24"/>
          <w:szCs w:val="24"/>
        </w:rPr>
        <w:t>sest</w:t>
      </w:r>
      <w:r w:rsidRPr="00065D23">
        <w:rPr>
          <w:rFonts w:ascii="Times New Roman" w:hAnsi="Times New Roman" w:cs="Times New Roman"/>
          <w:sz w:val="24"/>
          <w:szCs w:val="24"/>
        </w:rPr>
        <w:t xml:space="preserve"> info- ja kommunikatsioonitehnoloogiaga seotud intsid</w:t>
      </w:r>
      <w:r w:rsidR="00A208DA" w:rsidRPr="00065D23">
        <w:rPr>
          <w:rFonts w:ascii="Times New Roman" w:hAnsi="Times New Roman" w:cs="Times New Roman"/>
          <w:sz w:val="24"/>
          <w:szCs w:val="24"/>
        </w:rPr>
        <w:t>e</w:t>
      </w:r>
      <w:r w:rsidR="00A94C1E" w:rsidRPr="00065D23">
        <w:rPr>
          <w:rFonts w:ascii="Times New Roman" w:hAnsi="Times New Roman" w:cs="Times New Roman"/>
          <w:sz w:val="24"/>
          <w:szCs w:val="24"/>
        </w:rPr>
        <w:t>ndist</w:t>
      </w:r>
      <w:r w:rsidR="00A208DA" w:rsidRPr="00065D23">
        <w:rPr>
          <w:rFonts w:ascii="Times New Roman" w:hAnsi="Times New Roman" w:cs="Times New Roman"/>
          <w:sz w:val="24"/>
          <w:szCs w:val="24"/>
        </w:rPr>
        <w:t xml:space="preserve"> </w:t>
      </w:r>
      <w:r w:rsidRPr="00065D23">
        <w:rPr>
          <w:rFonts w:ascii="Times New Roman" w:hAnsi="Times New Roman" w:cs="Times New Roman"/>
          <w:sz w:val="24"/>
          <w:szCs w:val="24"/>
        </w:rPr>
        <w:t xml:space="preserve">Finantsinspektsiooni ja Riigi Infosüsteemi Ametit Euroopa Parlamendi ja nõukogu määruse </w:t>
      </w:r>
      <w:r w:rsidRPr="00065D23">
        <w:rPr>
          <w:rFonts w:ascii="Times New Roman" w:hAnsi="Times New Roman" w:cs="Times New Roman"/>
          <w:sz w:val="24"/>
          <w:szCs w:val="24"/>
          <w:shd w:val="clear" w:color="auto" w:fill="FFFFFF"/>
        </w:rPr>
        <w:t xml:space="preserve">(EL) 2022/2554 </w:t>
      </w:r>
      <w:r w:rsidRPr="00065D23">
        <w:rPr>
          <w:rFonts w:ascii="Times New Roman" w:hAnsi="Times New Roman" w:cs="Times New Roman"/>
          <w:sz w:val="24"/>
          <w:szCs w:val="24"/>
        </w:rPr>
        <w:t>artiklis 19 sätestatu</w:t>
      </w:r>
      <w:r w:rsidR="007B6D75" w:rsidRPr="00065D23">
        <w:rPr>
          <w:rFonts w:ascii="Times New Roman" w:hAnsi="Times New Roman" w:cs="Times New Roman"/>
          <w:sz w:val="24"/>
          <w:szCs w:val="24"/>
        </w:rPr>
        <w:t xml:space="preserve"> kohaselt</w:t>
      </w:r>
      <w:r w:rsidR="00331B3C">
        <w:rPr>
          <w:rFonts w:ascii="Times New Roman" w:hAnsi="Times New Roman" w:cs="Times New Roman"/>
          <w:sz w:val="24"/>
          <w:szCs w:val="24"/>
        </w:rPr>
        <w:t>.</w:t>
      </w:r>
      <w:del w:id="187" w:author="Aili Sandre" w:date="2024-03-18T09:02:00Z">
        <w:r w:rsidRPr="00EA648E" w:rsidDel="00667992">
          <w:rPr>
            <w:rFonts w:ascii="Times New Roman" w:hAnsi="Times New Roman" w:cs="Times New Roman"/>
            <w:sz w:val="24"/>
            <w:szCs w:val="24"/>
          </w:rPr>
          <w:delText xml:space="preserve"> </w:delText>
        </w:r>
      </w:del>
    </w:p>
    <w:p w14:paraId="5373E705" w14:textId="207296DE" w:rsidR="00A94C1E" w:rsidRPr="00065D23" w:rsidRDefault="00A94C1E" w:rsidP="00224A6D">
      <w:pPr>
        <w:jc w:val="both"/>
        <w:rPr>
          <w:rFonts w:ascii="Times New Roman" w:hAnsi="Times New Roman" w:cs="Times New Roman"/>
          <w:sz w:val="24"/>
          <w:szCs w:val="24"/>
        </w:rPr>
      </w:pPr>
    </w:p>
    <w:p w14:paraId="4CBE6842" w14:textId="025DC43B" w:rsidR="000361DA" w:rsidRPr="00065D23" w:rsidRDefault="00D3049F" w:rsidP="00224A6D">
      <w:pPr>
        <w:jc w:val="both"/>
        <w:rPr>
          <w:rFonts w:ascii="Times New Roman" w:hAnsi="Times New Roman" w:cs="Times New Roman"/>
          <w:sz w:val="24"/>
          <w:szCs w:val="24"/>
        </w:rPr>
      </w:pPr>
      <w:r w:rsidRPr="00065D23">
        <w:rPr>
          <w:rFonts w:ascii="Times New Roman" w:hAnsi="Times New Roman" w:cs="Times New Roman"/>
          <w:sz w:val="24"/>
          <w:szCs w:val="24"/>
        </w:rPr>
        <w:t>(</w:t>
      </w:r>
      <w:r w:rsidR="007B6D75" w:rsidRPr="00065D23">
        <w:rPr>
          <w:rFonts w:ascii="Times New Roman" w:hAnsi="Times New Roman" w:cs="Times New Roman"/>
          <w:sz w:val="24"/>
          <w:szCs w:val="24"/>
        </w:rPr>
        <w:t>7</w:t>
      </w:r>
      <w:r w:rsidRPr="00065D23">
        <w:rPr>
          <w:rFonts w:ascii="Times New Roman" w:hAnsi="Times New Roman" w:cs="Times New Roman"/>
          <w:sz w:val="24"/>
          <w:szCs w:val="24"/>
        </w:rPr>
        <w:t xml:space="preserve">) </w:t>
      </w:r>
      <w:r w:rsidR="007B30D7" w:rsidRPr="00065D23">
        <w:rPr>
          <w:rFonts w:ascii="Times New Roman" w:hAnsi="Times New Roman" w:cs="Times New Roman"/>
          <w:sz w:val="24"/>
          <w:szCs w:val="24"/>
        </w:rPr>
        <w:t xml:space="preserve">Makseasutus ja e-raha asutus </w:t>
      </w:r>
      <w:r w:rsidR="007B6D75" w:rsidRPr="00065D23">
        <w:rPr>
          <w:rFonts w:ascii="Times New Roman" w:hAnsi="Times New Roman" w:cs="Times New Roman"/>
          <w:sz w:val="24"/>
          <w:szCs w:val="24"/>
        </w:rPr>
        <w:t>kasuta</w:t>
      </w:r>
      <w:r w:rsidR="008554B5">
        <w:rPr>
          <w:rFonts w:ascii="Times New Roman" w:hAnsi="Times New Roman" w:cs="Times New Roman"/>
          <w:sz w:val="24"/>
          <w:szCs w:val="24"/>
        </w:rPr>
        <w:t>vad</w:t>
      </w:r>
      <w:r w:rsidR="007B6D75" w:rsidRPr="00065D23">
        <w:rPr>
          <w:rFonts w:ascii="Times New Roman" w:hAnsi="Times New Roman" w:cs="Times New Roman"/>
          <w:sz w:val="24"/>
          <w:szCs w:val="24"/>
        </w:rPr>
        <w:t xml:space="preserve"> </w:t>
      </w:r>
      <w:r w:rsidRPr="00065D23">
        <w:rPr>
          <w:rFonts w:ascii="Times New Roman" w:hAnsi="Times New Roman" w:cs="Times New Roman"/>
          <w:sz w:val="24"/>
          <w:szCs w:val="24"/>
        </w:rPr>
        <w:t>käesoleva paragrahvi lõi</w:t>
      </w:r>
      <w:r w:rsidR="005713B9" w:rsidRPr="00065D23">
        <w:rPr>
          <w:rFonts w:ascii="Times New Roman" w:hAnsi="Times New Roman" w:cs="Times New Roman"/>
          <w:sz w:val="24"/>
          <w:szCs w:val="24"/>
        </w:rPr>
        <w:t>kes</w:t>
      </w:r>
      <w:r w:rsidRPr="00065D23">
        <w:rPr>
          <w:rFonts w:ascii="Times New Roman" w:hAnsi="Times New Roman" w:cs="Times New Roman"/>
          <w:sz w:val="24"/>
          <w:szCs w:val="24"/>
        </w:rPr>
        <w:t xml:space="preserve"> 6 sätestatud juhul </w:t>
      </w:r>
      <w:r w:rsidR="007B30D7" w:rsidRPr="00065D23">
        <w:rPr>
          <w:rFonts w:ascii="Times New Roman" w:hAnsi="Times New Roman" w:cs="Times New Roman"/>
          <w:sz w:val="24"/>
          <w:szCs w:val="24"/>
        </w:rPr>
        <w:t xml:space="preserve">esialgse teate ja raportite edastamiseks </w:t>
      </w:r>
      <w:r w:rsidR="00CB4606" w:rsidRPr="00065D23">
        <w:rPr>
          <w:rFonts w:ascii="Times New Roman" w:hAnsi="Times New Roman" w:cs="Times New Roman"/>
          <w:sz w:val="24"/>
          <w:szCs w:val="24"/>
        </w:rPr>
        <w:t xml:space="preserve">Euroopa Parlamendi ja nõukogu määruse </w:t>
      </w:r>
      <w:r w:rsidR="00CB4606" w:rsidRPr="00065D23">
        <w:rPr>
          <w:rFonts w:ascii="Times New Roman" w:hAnsi="Times New Roman" w:cs="Times New Roman"/>
          <w:sz w:val="24"/>
          <w:szCs w:val="24"/>
          <w:shd w:val="clear" w:color="auto" w:fill="FFFFFF"/>
        </w:rPr>
        <w:t>(EL) 2022/2554</w:t>
      </w:r>
      <w:r w:rsidR="007F01A5" w:rsidRPr="00065D23">
        <w:rPr>
          <w:rFonts w:ascii="Times New Roman" w:hAnsi="Times New Roman" w:cs="Times New Roman"/>
          <w:sz w:val="24"/>
          <w:szCs w:val="24"/>
          <w:shd w:val="clear" w:color="auto" w:fill="FFFFFF"/>
        </w:rPr>
        <w:t xml:space="preserve"> </w:t>
      </w:r>
      <w:r w:rsidR="007B30D7" w:rsidRPr="00065D23">
        <w:rPr>
          <w:rFonts w:ascii="Times New Roman" w:hAnsi="Times New Roman" w:cs="Times New Roman"/>
          <w:sz w:val="24"/>
          <w:szCs w:val="24"/>
        </w:rPr>
        <w:t>artikli 20 alusel kehtestatud teavitusvorme ja lähtu</w:t>
      </w:r>
      <w:r w:rsidR="00A04831" w:rsidRPr="00065D23">
        <w:rPr>
          <w:rFonts w:ascii="Times New Roman" w:hAnsi="Times New Roman" w:cs="Times New Roman"/>
          <w:sz w:val="24"/>
          <w:szCs w:val="24"/>
        </w:rPr>
        <w:t>vad</w:t>
      </w:r>
      <w:r w:rsidR="00A208DA" w:rsidRPr="00065D23">
        <w:rPr>
          <w:rFonts w:ascii="Times New Roman" w:hAnsi="Times New Roman" w:cs="Times New Roman"/>
          <w:sz w:val="24"/>
          <w:szCs w:val="24"/>
        </w:rPr>
        <w:t xml:space="preserve"> </w:t>
      </w:r>
      <w:r w:rsidR="007B30D7" w:rsidRPr="00065D23">
        <w:rPr>
          <w:rFonts w:ascii="Times New Roman" w:hAnsi="Times New Roman" w:cs="Times New Roman"/>
          <w:sz w:val="24"/>
          <w:szCs w:val="24"/>
        </w:rPr>
        <w:t>teavitamisel kehtestatud tähtaegadest, välja arvatud</w:t>
      </w:r>
      <w:r w:rsidR="008554B5">
        <w:rPr>
          <w:rFonts w:ascii="Times New Roman" w:hAnsi="Times New Roman" w:cs="Times New Roman"/>
          <w:sz w:val="24"/>
          <w:szCs w:val="24"/>
        </w:rPr>
        <w:t xml:space="preserve"> juhul</w:t>
      </w:r>
      <w:r w:rsidR="007B30D7" w:rsidRPr="00065D23">
        <w:rPr>
          <w:rFonts w:ascii="Times New Roman" w:hAnsi="Times New Roman" w:cs="Times New Roman"/>
          <w:sz w:val="24"/>
          <w:szCs w:val="24"/>
        </w:rPr>
        <w:t>, kui tehnilistel põhjustel ei ole võimalik esialgset teadet edastada asjakohast vormi kasutades.</w:t>
      </w:r>
    </w:p>
    <w:p w14:paraId="471EBB51" w14:textId="77777777" w:rsidR="000361DA" w:rsidRPr="00065D23" w:rsidRDefault="000361DA" w:rsidP="00224A6D">
      <w:pPr>
        <w:jc w:val="both"/>
        <w:rPr>
          <w:rFonts w:ascii="Times New Roman" w:hAnsi="Times New Roman" w:cs="Times New Roman"/>
          <w:sz w:val="24"/>
          <w:szCs w:val="24"/>
        </w:rPr>
      </w:pPr>
    </w:p>
    <w:p w14:paraId="4A102E12" w14:textId="1D2F7D65" w:rsidR="007B30D7" w:rsidRPr="00065D23" w:rsidRDefault="000361DA" w:rsidP="00224A6D">
      <w:pPr>
        <w:jc w:val="both"/>
        <w:rPr>
          <w:rFonts w:ascii="Times New Roman" w:hAnsi="Times New Roman" w:cs="Times New Roman"/>
          <w:sz w:val="24"/>
          <w:szCs w:val="24"/>
        </w:rPr>
      </w:pPr>
      <w:r w:rsidRPr="00065D23">
        <w:rPr>
          <w:rFonts w:ascii="Times New Roman" w:hAnsi="Times New Roman" w:cs="Times New Roman"/>
          <w:sz w:val="24"/>
          <w:szCs w:val="24"/>
        </w:rPr>
        <w:t>(</w:t>
      </w:r>
      <w:r w:rsidR="007B6D75" w:rsidRPr="00065D23">
        <w:rPr>
          <w:rFonts w:ascii="Times New Roman" w:hAnsi="Times New Roman" w:cs="Times New Roman"/>
          <w:sz w:val="24"/>
          <w:szCs w:val="24"/>
        </w:rPr>
        <w:t>8</w:t>
      </w:r>
      <w:r w:rsidRPr="00065D23">
        <w:rPr>
          <w:rFonts w:ascii="Times New Roman" w:hAnsi="Times New Roman" w:cs="Times New Roman"/>
          <w:sz w:val="24"/>
          <w:szCs w:val="24"/>
        </w:rPr>
        <w:t xml:space="preserve">) Kui </w:t>
      </w:r>
      <w:r w:rsidR="001C0783" w:rsidRPr="00065D23">
        <w:rPr>
          <w:rFonts w:ascii="Times New Roman" w:hAnsi="Times New Roman" w:cs="Times New Roman"/>
          <w:sz w:val="24"/>
          <w:szCs w:val="24"/>
        </w:rPr>
        <w:t>m</w:t>
      </w:r>
      <w:r w:rsidRPr="00065D23">
        <w:rPr>
          <w:rFonts w:ascii="Times New Roman" w:hAnsi="Times New Roman" w:cs="Times New Roman"/>
          <w:sz w:val="24"/>
          <w:szCs w:val="24"/>
        </w:rPr>
        <w:t xml:space="preserve">akseasutus või e-raha asutus otsustab Euroopa Parlamendi ja nõukogu määruse </w:t>
      </w:r>
      <w:r w:rsidRPr="00065D23">
        <w:rPr>
          <w:rFonts w:ascii="Times New Roman" w:hAnsi="Times New Roman" w:cs="Times New Roman"/>
          <w:sz w:val="24"/>
          <w:szCs w:val="24"/>
          <w:shd w:val="clear" w:color="auto" w:fill="FFFFFF"/>
        </w:rPr>
        <w:t xml:space="preserve">(EL) 2022/2554 artikli 19 lõike 2 kohaselt teavitada Finantsinspektsiooni olulisest küberohust, edastab </w:t>
      </w:r>
      <w:r w:rsidR="00CB4606" w:rsidRPr="00065D23">
        <w:rPr>
          <w:rFonts w:ascii="Times New Roman" w:hAnsi="Times New Roman" w:cs="Times New Roman"/>
          <w:sz w:val="24"/>
          <w:szCs w:val="24"/>
        </w:rPr>
        <w:t>makseasutus või e-raha asutus</w:t>
      </w:r>
      <w:r w:rsidRPr="00065D23">
        <w:rPr>
          <w:rFonts w:ascii="Times New Roman" w:hAnsi="Times New Roman" w:cs="Times New Roman"/>
          <w:sz w:val="24"/>
          <w:szCs w:val="24"/>
          <w:shd w:val="clear" w:color="auto" w:fill="FFFFFF"/>
        </w:rPr>
        <w:t xml:space="preserve"> teavituse </w:t>
      </w:r>
      <w:r w:rsidRPr="00065D23">
        <w:rPr>
          <w:rFonts w:ascii="Times New Roman" w:hAnsi="Times New Roman" w:cs="Times New Roman"/>
          <w:sz w:val="24"/>
          <w:szCs w:val="24"/>
        </w:rPr>
        <w:t>ühtlasi Riigi Infosüsteemi Ametile</w:t>
      </w:r>
      <w:r w:rsidR="00384B51" w:rsidRPr="00EA648E">
        <w:rPr>
          <w:rFonts w:ascii="Times New Roman" w:hAnsi="Times New Roman" w:cs="Times New Roman"/>
          <w:sz w:val="24"/>
          <w:szCs w:val="24"/>
        </w:rPr>
        <w:t>.</w:t>
      </w:r>
      <w:r w:rsidR="007B30D7" w:rsidRPr="00EA648E">
        <w:rPr>
          <w:rFonts w:ascii="Times New Roman" w:hAnsi="Times New Roman" w:cs="Times New Roman"/>
          <w:sz w:val="24"/>
          <w:szCs w:val="24"/>
        </w:rPr>
        <w:t>“;</w:t>
      </w:r>
      <w:del w:id="188" w:author="Aili Sandre" w:date="2024-03-18T09:04:00Z">
        <w:r w:rsidR="007B30D7" w:rsidRPr="00065D23" w:rsidDel="00667992">
          <w:rPr>
            <w:rFonts w:ascii="Times New Roman" w:hAnsi="Times New Roman" w:cs="Times New Roman"/>
            <w:sz w:val="24"/>
            <w:szCs w:val="24"/>
          </w:rPr>
          <w:delText xml:space="preserve"> </w:delText>
        </w:r>
      </w:del>
    </w:p>
    <w:p w14:paraId="1EB20551" w14:textId="6D987E8D" w:rsidR="00A208DA" w:rsidRPr="00065D23" w:rsidRDefault="00A208DA" w:rsidP="00224A6D">
      <w:pPr>
        <w:jc w:val="both"/>
        <w:rPr>
          <w:rFonts w:ascii="Times New Roman" w:hAnsi="Times New Roman" w:cs="Times New Roman"/>
          <w:sz w:val="24"/>
          <w:szCs w:val="24"/>
        </w:rPr>
      </w:pPr>
    </w:p>
    <w:p w14:paraId="0E3BCD5A" w14:textId="722BE26E" w:rsidR="0043656D" w:rsidRPr="00065D23" w:rsidRDefault="009354F4" w:rsidP="00224A6D">
      <w:pPr>
        <w:jc w:val="both"/>
        <w:rPr>
          <w:rFonts w:ascii="Times New Roman" w:hAnsi="Times New Roman" w:cs="Times New Roman"/>
          <w:sz w:val="24"/>
          <w:szCs w:val="24"/>
        </w:rPr>
      </w:pPr>
      <w:r>
        <w:rPr>
          <w:rFonts w:ascii="Times New Roman" w:hAnsi="Times New Roman" w:cs="Times New Roman"/>
          <w:b/>
          <w:bCs/>
          <w:sz w:val="24"/>
          <w:szCs w:val="24"/>
        </w:rPr>
        <w:t>2</w:t>
      </w:r>
      <w:r w:rsidR="0080228F">
        <w:rPr>
          <w:rFonts w:ascii="Times New Roman" w:hAnsi="Times New Roman" w:cs="Times New Roman"/>
          <w:b/>
          <w:bCs/>
          <w:sz w:val="24"/>
          <w:szCs w:val="24"/>
        </w:rPr>
        <w:t>1</w:t>
      </w:r>
      <w:r w:rsidR="0043656D" w:rsidRPr="00065D23">
        <w:rPr>
          <w:rFonts w:ascii="Times New Roman" w:hAnsi="Times New Roman" w:cs="Times New Roman"/>
          <w:b/>
          <w:bCs/>
          <w:sz w:val="24"/>
          <w:szCs w:val="24"/>
        </w:rPr>
        <w:t xml:space="preserve">) </w:t>
      </w:r>
      <w:r w:rsidR="0043656D" w:rsidRPr="00065D23">
        <w:rPr>
          <w:rFonts w:ascii="Times New Roman" w:hAnsi="Times New Roman" w:cs="Times New Roman"/>
          <w:sz w:val="24"/>
          <w:szCs w:val="24"/>
        </w:rPr>
        <w:t>paragrahvi 91 pealkiri muudetakse ja sõnastatakse järgmiselt:</w:t>
      </w:r>
    </w:p>
    <w:p w14:paraId="159DABA5" w14:textId="609586F7" w:rsidR="0043656D" w:rsidRPr="00065D23" w:rsidRDefault="0043656D" w:rsidP="00224A6D">
      <w:pPr>
        <w:jc w:val="both"/>
        <w:rPr>
          <w:rFonts w:ascii="Times New Roman" w:hAnsi="Times New Roman" w:cs="Times New Roman"/>
          <w:sz w:val="24"/>
          <w:szCs w:val="24"/>
        </w:rPr>
      </w:pPr>
      <w:r w:rsidRPr="00065D23">
        <w:rPr>
          <w:rFonts w:ascii="Times New Roman" w:hAnsi="Times New Roman" w:cs="Times New Roman"/>
          <w:sz w:val="24"/>
          <w:szCs w:val="24"/>
        </w:rPr>
        <w:t>„</w:t>
      </w:r>
      <w:r w:rsidRPr="00065D23">
        <w:rPr>
          <w:rFonts w:ascii="Times New Roman" w:hAnsi="Times New Roman" w:cs="Times New Roman"/>
          <w:b/>
          <w:bCs/>
          <w:sz w:val="24"/>
          <w:szCs w:val="24"/>
        </w:rPr>
        <w:t>§ 91. Finantsinspektsiooni ülesanded, õigused ja rakendatavad meetmed</w:t>
      </w:r>
      <w:r w:rsidRPr="00065D23">
        <w:rPr>
          <w:rFonts w:ascii="Times New Roman" w:hAnsi="Times New Roman" w:cs="Times New Roman"/>
          <w:sz w:val="24"/>
          <w:szCs w:val="24"/>
        </w:rPr>
        <w:t>“;</w:t>
      </w:r>
    </w:p>
    <w:p w14:paraId="47A8A52B" w14:textId="2B22F365" w:rsidR="0043656D" w:rsidRPr="00065D23" w:rsidRDefault="0043656D" w:rsidP="00224A6D">
      <w:pPr>
        <w:jc w:val="both"/>
        <w:rPr>
          <w:rFonts w:ascii="Times New Roman" w:hAnsi="Times New Roman" w:cs="Times New Roman"/>
          <w:sz w:val="24"/>
          <w:szCs w:val="24"/>
        </w:rPr>
      </w:pPr>
    </w:p>
    <w:p w14:paraId="76E03B96" w14:textId="7E1DB3F7" w:rsidR="0043656D" w:rsidRPr="00065D23" w:rsidRDefault="00F14BAE" w:rsidP="00224A6D">
      <w:pPr>
        <w:jc w:val="both"/>
        <w:rPr>
          <w:rFonts w:ascii="Times New Roman" w:hAnsi="Times New Roman" w:cs="Times New Roman"/>
          <w:sz w:val="24"/>
          <w:szCs w:val="24"/>
        </w:rPr>
      </w:pPr>
      <w:r>
        <w:rPr>
          <w:rFonts w:ascii="Times New Roman" w:hAnsi="Times New Roman" w:cs="Times New Roman"/>
          <w:b/>
          <w:bCs/>
          <w:sz w:val="24"/>
          <w:szCs w:val="24"/>
        </w:rPr>
        <w:t>2</w:t>
      </w:r>
      <w:r w:rsidR="0080228F">
        <w:rPr>
          <w:rFonts w:ascii="Times New Roman" w:hAnsi="Times New Roman" w:cs="Times New Roman"/>
          <w:b/>
          <w:bCs/>
          <w:sz w:val="24"/>
          <w:szCs w:val="24"/>
        </w:rPr>
        <w:t>2</w:t>
      </w:r>
      <w:r w:rsidR="0043656D" w:rsidRPr="00065D23">
        <w:rPr>
          <w:rFonts w:ascii="Times New Roman" w:hAnsi="Times New Roman" w:cs="Times New Roman"/>
          <w:b/>
          <w:bCs/>
          <w:sz w:val="24"/>
          <w:szCs w:val="24"/>
        </w:rPr>
        <w:t xml:space="preserve">) </w:t>
      </w:r>
      <w:r w:rsidR="0043656D" w:rsidRPr="00065D23">
        <w:rPr>
          <w:rFonts w:ascii="Times New Roman" w:hAnsi="Times New Roman" w:cs="Times New Roman"/>
          <w:sz w:val="24"/>
          <w:szCs w:val="24"/>
        </w:rPr>
        <w:t xml:space="preserve">paragrahvi </w:t>
      </w:r>
      <w:r w:rsidR="005E3CBC" w:rsidRPr="00065D23">
        <w:rPr>
          <w:rFonts w:ascii="Times New Roman" w:hAnsi="Times New Roman" w:cs="Times New Roman"/>
          <w:sz w:val="24"/>
          <w:szCs w:val="24"/>
        </w:rPr>
        <w:t xml:space="preserve">91 </w:t>
      </w:r>
      <w:r w:rsidR="0043656D" w:rsidRPr="00065D23">
        <w:rPr>
          <w:rFonts w:ascii="Times New Roman" w:hAnsi="Times New Roman" w:cs="Times New Roman"/>
          <w:sz w:val="24"/>
          <w:szCs w:val="24"/>
        </w:rPr>
        <w:t xml:space="preserve">tekst loetakse lõikeks 1 ja </w:t>
      </w:r>
      <w:r w:rsidR="009454E9">
        <w:rPr>
          <w:rFonts w:ascii="Times New Roman" w:hAnsi="Times New Roman" w:cs="Times New Roman"/>
          <w:sz w:val="24"/>
          <w:szCs w:val="24"/>
        </w:rPr>
        <w:t>paragrahvi</w:t>
      </w:r>
      <w:r w:rsidR="0043656D" w:rsidRPr="00065D23">
        <w:rPr>
          <w:rFonts w:ascii="Times New Roman" w:hAnsi="Times New Roman" w:cs="Times New Roman"/>
          <w:sz w:val="24"/>
          <w:szCs w:val="24"/>
        </w:rPr>
        <w:t xml:space="preserve"> täiendatakse lõikega 2 järgmises sõnastuses:</w:t>
      </w:r>
    </w:p>
    <w:p w14:paraId="1689226F" w14:textId="25B78700" w:rsidR="0043656D" w:rsidRPr="009354F4" w:rsidRDefault="0043656D" w:rsidP="00224A6D">
      <w:pPr>
        <w:jc w:val="both"/>
        <w:rPr>
          <w:rFonts w:ascii="Times New Roman" w:hAnsi="Times New Roman" w:cs="Times New Roman"/>
          <w:strike/>
          <w:sz w:val="24"/>
          <w:szCs w:val="24"/>
        </w:rPr>
      </w:pPr>
      <w:r w:rsidRPr="00065D23">
        <w:rPr>
          <w:rFonts w:ascii="Times New Roman" w:hAnsi="Times New Roman" w:cs="Times New Roman"/>
          <w:sz w:val="24"/>
          <w:szCs w:val="24"/>
        </w:rPr>
        <w:t xml:space="preserve">„(2) Finantsinspektsioonil on </w:t>
      </w:r>
      <w:r w:rsidR="005E33D7" w:rsidRPr="00EA648E">
        <w:rPr>
          <w:rFonts w:ascii="Times New Roman" w:hAnsi="Times New Roman" w:cs="Times New Roman"/>
          <w:sz w:val="24"/>
          <w:szCs w:val="24"/>
          <w:shd w:val="clear" w:color="auto" w:fill="FFFFFF"/>
        </w:rPr>
        <w:t>Euroopa Parlamendi ja nõukogu määruse (EL) 2022/2554 nõuete kohase täitmise üle järelevalve teostamisel kõik nimetatud määruses, käesolevas</w:t>
      </w:r>
      <w:r w:rsidR="005E33D7" w:rsidRPr="00EA648E">
        <w:rPr>
          <w:rFonts w:ascii="Times New Roman" w:hAnsi="Times New Roman" w:cs="Times New Roman"/>
          <w:sz w:val="24"/>
          <w:szCs w:val="24"/>
        </w:rPr>
        <w:t xml:space="preserve"> seaduses ja Finantsinspektsiooni seaduses sätestatud õigused. Finantsinspektsioon avalikustab </w:t>
      </w:r>
      <w:r w:rsidR="005E33D7" w:rsidRPr="00EA648E">
        <w:rPr>
          <w:rFonts w:ascii="Times New Roman" w:hAnsi="Times New Roman" w:cs="Times New Roman"/>
          <w:color w:val="202020"/>
          <w:sz w:val="24"/>
          <w:szCs w:val="24"/>
          <w:shd w:val="clear" w:color="auto" w:fill="FFFFFF"/>
        </w:rPr>
        <w:t xml:space="preserve">oma veebilehel </w:t>
      </w:r>
      <w:r w:rsidR="005E33D7" w:rsidRPr="00EA648E">
        <w:rPr>
          <w:rFonts w:ascii="Times New Roman" w:hAnsi="Times New Roman" w:cs="Times New Roman"/>
          <w:sz w:val="24"/>
          <w:szCs w:val="24"/>
          <w:shd w:val="clear" w:color="auto" w:fill="FFFFFF"/>
        </w:rPr>
        <w:t>nimetatud määruses (EL) 2022/2554 sätestatud</w:t>
      </w:r>
      <w:r w:rsidR="005E33D7" w:rsidRPr="00EA648E">
        <w:rPr>
          <w:rFonts w:ascii="Times New Roman" w:hAnsi="Times New Roman" w:cs="Times New Roman"/>
          <w:color w:val="202020"/>
          <w:sz w:val="24"/>
          <w:szCs w:val="24"/>
          <w:shd w:val="clear" w:color="auto" w:fill="FFFFFF"/>
        </w:rPr>
        <w:t xml:space="preserve"> kohustuse rikkumise</w:t>
      </w:r>
      <w:ins w:id="189" w:author="Aili Sandre" w:date="2024-03-18T11:43:00Z">
        <w:r w:rsidR="005C3095">
          <w:rPr>
            <w:rFonts w:ascii="Times New Roman" w:hAnsi="Times New Roman" w:cs="Times New Roman"/>
            <w:color w:val="202020"/>
            <w:sz w:val="24"/>
            <w:szCs w:val="24"/>
            <w:shd w:val="clear" w:color="auto" w:fill="FFFFFF"/>
          </w:rPr>
          <w:t xml:space="preserve"> eest</w:t>
        </w:r>
      </w:ins>
      <w:del w:id="190" w:author="Aili Sandre" w:date="2024-03-18T11:43:00Z">
        <w:r w:rsidR="005E33D7" w:rsidRPr="00EA648E" w:rsidDel="005C3095">
          <w:rPr>
            <w:rFonts w:ascii="Times New Roman" w:hAnsi="Times New Roman" w:cs="Times New Roman"/>
            <w:color w:val="202020"/>
            <w:sz w:val="24"/>
            <w:szCs w:val="24"/>
            <w:shd w:val="clear" w:color="auto" w:fill="FFFFFF"/>
          </w:rPr>
          <w:delText>ga seoses</w:delText>
        </w:r>
      </w:del>
      <w:r w:rsidR="005E33D7" w:rsidRPr="00EA648E">
        <w:rPr>
          <w:rFonts w:ascii="Times New Roman" w:hAnsi="Times New Roman" w:cs="Times New Roman"/>
          <w:color w:val="202020"/>
          <w:sz w:val="24"/>
          <w:szCs w:val="24"/>
          <w:shd w:val="clear" w:color="auto" w:fill="FFFFFF"/>
        </w:rPr>
        <w:t xml:space="preserve"> väärteoasjas tehtud lahendi </w:t>
      </w:r>
      <w:del w:id="191" w:author="Aili Sandre" w:date="2024-03-18T09:04:00Z">
        <w:r w:rsidR="005E33D7" w:rsidRPr="00EA648E" w:rsidDel="00667992">
          <w:rPr>
            <w:rFonts w:ascii="Times New Roman" w:hAnsi="Times New Roman" w:cs="Times New Roman"/>
            <w:color w:val="202020"/>
            <w:sz w:val="24"/>
            <w:szCs w:val="24"/>
            <w:shd w:val="clear" w:color="auto" w:fill="FFFFFF"/>
          </w:rPr>
          <w:delText xml:space="preserve"> vastavalt </w:delText>
        </w:r>
      </w:del>
      <w:r w:rsidR="005E33D7" w:rsidRPr="00EA648E">
        <w:rPr>
          <w:rFonts w:ascii="Times New Roman" w:hAnsi="Times New Roman" w:cs="Times New Roman"/>
          <w:color w:val="202020"/>
          <w:sz w:val="24"/>
          <w:szCs w:val="24"/>
          <w:shd w:val="clear" w:color="auto" w:fill="FFFFFF"/>
        </w:rPr>
        <w:t>määruse artiklis 54 sätestatu</w:t>
      </w:r>
      <w:ins w:id="192" w:author="Aili Sandre" w:date="2024-03-18T09:04:00Z">
        <w:r w:rsidR="00667992">
          <w:rPr>
            <w:rFonts w:ascii="Times New Roman" w:hAnsi="Times New Roman" w:cs="Times New Roman"/>
            <w:color w:val="202020"/>
            <w:sz w:val="24"/>
            <w:szCs w:val="24"/>
            <w:shd w:val="clear" w:color="auto" w:fill="FFFFFF"/>
          </w:rPr>
          <w:t xml:space="preserve"> kohaselt</w:t>
        </w:r>
      </w:ins>
      <w:del w:id="193" w:author="Aili Sandre" w:date="2024-03-18T09:04:00Z">
        <w:r w:rsidR="005E33D7" w:rsidRPr="00EA648E" w:rsidDel="00667992">
          <w:rPr>
            <w:rFonts w:ascii="Times New Roman" w:hAnsi="Times New Roman" w:cs="Times New Roman"/>
            <w:color w:val="202020"/>
            <w:sz w:val="24"/>
            <w:szCs w:val="24"/>
            <w:shd w:val="clear" w:color="auto" w:fill="FFFFFF"/>
          </w:rPr>
          <w:delText>le</w:delText>
        </w:r>
      </w:del>
      <w:r w:rsidR="005E33D7" w:rsidRPr="00EA648E">
        <w:rPr>
          <w:rFonts w:ascii="Times New Roman" w:hAnsi="Times New Roman" w:cs="Times New Roman"/>
          <w:color w:val="202020"/>
          <w:sz w:val="24"/>
          <w:szCs w:val="24"/>
          <w:shd w:val="clear" w:color="auto" w:fill="FFFFFF"/>
        </w:rPr>
        <w:t>.“;</w:t>
      </w:r>
      <w:del w:id="194" w:author="Aili Sandre" w:date="2024-03-18T09:04:00Z">
        <w:r w:rsidR="009354F4" w:rsidRPr="00EA648E" w:rsidDel="00667992">
          <w:rPr>
            <w:rFonts w:ascii="Times New Roman" w:hAnsi="Times New Roman" w:cs="Times New Roman"/>
            <w:color w:val="202020"/>
            <w:sz w:val="24"/>
            <w:szCs w:val="24"/>
            <w:shd w:val="clear" w:color="auto" w:fill="FFFFFF"/>
          </w:rPr>
          <w:delText xml:space="preserve"> </w:delText>
        </w:r>
      </w:del>
    </w:p>
    <w:p w14:paraId="248C9714" w14:textId="35235529" w:rsidR="0043656D" w:rsidRDefault="0043656D" w:rsidP="00224A6D">
      <w:pPr>
        <w:jc w:val="both"/>
        <w:rPr>
          <w:rFonts w:ascii="Times New Roman" w:hAnsi="Times New Roman" w:cs="Times New Roman"/>
          <w:sz w:val="24"/>
          <w:szCs w:val="24"/>
        </w:rPr>
      </w:pPr>
    </w:p>
    <w:p w14:paraId="35D48DA4" w14:textId="65E9BD42" w:rsidR="004D11FC" w:rsidRPr="0080228F" w:rsidRDefault="004D11FC" w:rsidP="00224A6D">
      <w:pPr>
        <w:jc w:val="both"/>
        <w:rPr>
          <w:rFonts w:ascii="Times New Roman" w:hAnsi="Times New Roman" w:cs="Times New Roman"/>
          <w:sz w:val="24"/>
          <w:szCs w:val="24"/>
        </w:rPr>
      </w:pPr>
      <w:r w:rsidRPr="0080228F">
        <w:rPr>
          <w:rFonts w:ascii="Times New Roman" w:hAnsi="Times New Roman" w:cs="Times New Roman"/>
          <w:b/>
          <w:bCs/>
          <w:sz w:val="24"/>
          <w:szCs w:val="24"/>
        </w:rPr>
        <w:t>2</w:t>
      </w:r>
      <w:r w:rsidR="0080228F" w:rsidRPr="0080228F">
        <w:rPr>
          <w:rFonts w:ascii="Times New Roman" w:hAnsi="Times New Roman" w:cs="Times New Roman"/>
          <w:b/>
          <w:bCs/>
          <w:sz w:val="24"/>
          <w:szCs w:val="24"/>
        </w:rPr>
        <w:t>3</w:t>
      </w:r>
      <w:r w:rsidRPr="0080228F">
        <w:rPr>
          <w:rFonts w:ascii="Times New Roman" w:hAnsi="Times New Roman" w:cs="Times New Roman"/>
          <w:b/>
          <w:bCs/>
          <w:sz w:val="24"/>
          <w:szCs w:val="24"/>
        </w:rPr>
        <w:t xml:space="preserve">) </w:t>
      </w:r>
      <w:r w:rsidRPr="0080228F">
        <w:rPr>
          <w:rFonts w:ascii="Times New Roman" w:hAnsi="Times New Roman" w:cs="Times New Roman"/>
          <w:sz w:val="24"/>
          <w:szCs w:val="24"/>
        </w:rPr>
        <w:t>paragrahvi 92 lõigetes 1</w:t>
      </w:r>
      <w:r w:rsidRPr="0080228F">
        <w:rPr>
          <w:rFonts w:ascii="Times New Roman" w:hAnsi="Times New Roman" w:cs="Times New Roman"/>
          <w:sz w:val="24"/>
          <w:szCs w:val="24"/>
          <w:vertAlign w:val="superscript"/>
        </w:rPr>
        <w:t>1</w:t>
      </w:r>
      <w:r w:rsidRPr="0080228F">
        <w:rPr>
          <w:rFonts w:ascii="Times New Roman" w:hAnsi="Times New Roman" w:cs="Times New Roman"/>
          <w:sz w:val="24"/>
          <w:szCs w:val="24"/>
        </w:rPr>
        <w:t xml:space="preserve"> ja </w:t>
      </w:r>
      <w:commentRangeStart w:id="195"/>
      <w:r w:rsidRPr="0080228F">
        <w:rPr>
          <w:rFonts w:ascii="Times New Roman" w:hAnsi="Times New Roman" w:cs="Times New Roman"/>
          <w:sz w:val="24"/>
          <w:szCs w:val="24"/>
        </w:rPr>
        <w:t>1</w:t>
      </w:r>
      <w:r w:rsidRPr="0080228F">
        <w:rPr>
          <w:rFonts w:ascii="Times New Roman" w:hAnsi="Times New Roman" w:cs="Times New Roman"/>
          <w:sz w:val="24"/>
          <w:szCs w:val="24"/>
          <w:vertAlign w:val="superscript"/>
        </w:rPr>
        <w:t>2</w:t>
      </w:r>
      <w:r w:rsidRPr="0080228F">
        <w:rPr>
          <w:rFonts w:ascii="Times New Roman" w:hAnsi="Times New Roman" w:cs="Times New Roman"/>
          <w:sz w:val="24"/>
          <w:szCs w:val="24"/>
        </w:rPr>
        <w:t xml:space="preserve"> </w:t>
      </w:r>
      <w:commentRangeEnd w:id="195"/>
      <w:r w:rsidR="00746134">
        <w:rPr>
          <w:rStyle w:val="Kommentaariviide"/>
        </w:rPr>
        <w:commentReference w:id="195"/>
      </w:r>
      <w:r w:rsidRPr="0080228F">
        <w:rPr>
          <w:rFonts w:ascii="Times New Roman" w:hAnsi="Times New Roman" w:cs="Times New Roman"/>
          <w:sz w:val="24"/>
          <w:szCs w:val="24"/>
        </w:rPr>
        <w:t>asendatakse sõnad „teine lepinguriik“ sõnaga „välisriik“ vastavas käändes</w:t>
      </w:r>
      <w:r w:rsidR="006A34F7">
        <w:rPr>
          <w:rFonts w:ascii="Times New Roman" w:hAnsi="Times New Roman" w:cs="Times New Roman"/>
          <w:sz w:val="24"/>
          <w:szCs w:val="24"/>
        </w:rPr>
        <w:t>;</w:t>
      </w:r>
    </w:p>
    <w:p w14:paraId="5033FEF4" w14:textId="77777777" w:rsidR="004D11FC" w:rsidRPr="00065D23" w:rsidRDefault="004D11FC" w:rsidP="00224A6D">
      <w:pPr>
        <w:jc w:val="both"/>
        <w:rPr>
          <w:rFonts w:ascii="Times New Roman" w:hAnsi="Times New Roman" w:cs="Times New Roman"/>
          <w:sz w:val="24"/>
          <w:szCs w:val="24"/>
        </w:rPr>
      </w:pPr>
    </w:p>
    <w:p w14:paraId="546E9A05" w14:textId="5D12B442" w:rsidR="004B24B6" w:rsidRPr="00065D23" w:rsidRDefault="00F14BAE" w:rsidP="00224A6D">
      <w:pPr>
        <w:jc w:val="both"/>
        <w:rPr>
          <w:rFonts w:ascii="Times New Roman" w:hAnsi="Times New Roman" w:cs="Times New Roman"/>
          <w:bCs/>
          <w:sz w:val="24"/>
          <w:szCs w:val="24"/>
        </w:rPr>
      </w:pPr>
      <w:r>
        <w:rPr>
          <w:rFonts w:ascii="Times New Roman" w:hAnsi="Times New Roman" w:cs="Times New Roman"/>
          <w:b/>
          <w:bCs/>
          <w:sz w:val="24"/>
          <w:szCs w:val="24"/>
        </w:rPr>
        <w:t>2</w:t>
      </w:r>
      <w:r w:rsidR="0080228F">
        <w:rPr>
          <w:rFonts w:ascii="Times New Roman" w:hAnsi="Times New Roman" w:cs="Times New Roman"/>
          <w:b/>
          <w:bCs/>
          <w:sz w:val="24"/>
          <w:szCs w:val="24"/>
        </w:rPr>
        <w:t>4</w:t>
      </w:r>
      <w:r w:rsidR="004B24B6" w:rsidRPr="00065D23">
        <w:rPr>
          <w:rFonts w:ascii="Times New Roman" w:hAnsi="Times New Roman" w:cs="Times New Roman"/>
          <w:b/>
          <w:bCs/>
          <w:sz w:val="24"/>
          <w:szCs w:val="24"/>
        </w:rPr>
        <w:t>)</w:t>
      </w:r>
      <w:r w:rsidR="004B24B6" w:rsidRPr="00065D23">
        <w:rPr>
          <w:rFonts w:ascii="Times New Roman" w:hAnsi="Times New Roman" w:cs="Times New Roman"/>
          <w:sz w:val="24"/>
          <w:szCs w:val="24"/>
        </w:rPr>
        <w:t xml:space="preserve"> </w:t>
      </w:r>
      <w:r w:rsidR="004B24B6" w:rsidRPr="00065D23">
        <w:rPr>
          <w:rFonts w:ascii="Times New Roman" w:hAnsi="Times New Roman" w:cs="Times New Roman"/>
          <w:bCs/>
          <w:sz w:val="24"/>
          <w:szCs w:val="24"/>
        </w:rPr>
        <w:t>seadust täiendatakse §-ga 109</w:t>
      </w:r>
      <w:r w:rsidR="004B24B6" w:rsidRPr="00065D23">
        <w:rPr>
          <w:rFonts w:ascii="Times New Roman" w:hAnsi="Times New Roman" w:cs="Times New Roman"/>
          <w:bCs/>
          <w:sz w:val="24"/>
          <w:szCs w:val="24"/>
          <w:vertAlign w:val="superscript"/>
        </w:rPr>
        <w:t>1</w:t>
      </w:r>
      <w:r w:rsidR="004B24B6" w:rsidRPr="00065D23">
        <w:rPr>
          <w:rFonts w:ascii="Times New Roman" w:hAnsi="Times New Roman" w:cs="Times New Roman"/>
          <w:bCs/>
          <w:sz w:val="24"/>
          <w:szCs w:val="24"/>
        </w:rPr>
        <w:t xml:space="preserve"> järgmises sõnastuses:</w:t>
      </w:r>
    </w:p>
    <w:p w14:paraId="321795C6" w14:textId="41593F82" w:rsidR="004B24B6" w:rsidRPr="00065D23" w:rsidRDefault="00F72015" w:rsidP="00224A6D">
      <w:pPr>
        <w:jc w:val="both"/>
        <w:rPr>
          <w:rFonts w:ascii="Times New Roman" w:hAnsi="Times New Roman" w:cs="Times New Roman"/>
          <w:b/>
          <w:bCs/>
          <w:sz w:val="24"/>
          <w:szCs w:val="24"/>
        </w:rPr>
      </w:pPr>
      <w:r w:rsidRPr="00065D23">
        <w:rPr>
          <w:rFonts w:ascii="Times New Roman" w:hAnsi="Times New Roman" w:cs="Times New Roman"/>
          <w:sz w:val="24"/>
          <w:szCs w:val="24"/>
        </w:rPr>
        <w:t>„</w:t>
      </w:r>
      <w:r w:rsidR="004B24B6" w:rsidRPr="00065D23">
        <w:rPr>
          <w:rFonts w:ascii="Times New Roman" w:hAnsi="Times New Roman" w:cs="Times New Roman"/>
          <w:b/>
          <w:bCs/>
          <w:sz w:val="24"/>
          <w:szCs w:val="24"/>
        </w:rPr>
        <w:t>§ 109</w:t>
      </w:r>
      <w:r w:rsidR="004B24B6" w:rsidRPr="00065D23">
        <w:rPr>
          <w:rFonts w:ascii="Times New Roman" w:hAnsi="Times New Roman" w:cs="Times New Roman"/>
          <w:b/>
          <w:bCs/>
          <w:sz w:val="24"/>
          <w:szCs w:val="24"/>
          <w:vertAlign w:val="superscript"/>
        </w:rPr>
        <w:t>1</w:t>
      </w:r>
      <w:r w:rsidR="004B24B6" w:rsidRPr="00065D23">
        <w:rPr>
          <w:rFonts w:ascii="Times New Roman" w:hAnsi="Times New Roman" w:cs="Times New Roman"/>
          <w:b/>
          <w:bCs/>
          <w:sz w:val="24"/>
          <w:szCs w:val="24"/>
        </w:rPr>
        <w:t xml:space="preserve">. </w:t>
      </w:r>
      <w:r w:rsidR="00D33070" w:rsidRPr="00065D23">
        <w:rPr>
          <w:rFonts w:ascii="Times New Roman" w:hAnsi="Times New Roman" w:cs="Times New Roman"/>
          <w:b/>
          <w:bCs/>
          <w:sz w:val="24"/>
          <w:szCs w:val="24"/>
        </w:rPr>
        <w:t xml:space="preserve">Digitaalse tegevuskerksuse </w:t>
      </w:r>
      <w:r w:rsidR="004B24B6" w:rsidRPr="00065D23">
        <w:rPr>
          <w:rFonts w:ascii="Times New Roman" w:hAnsi="Times New Roman" w:cs="Times New Roman"/>
          <w:b/>
          <w:bCs/>
          <w:sz w:val="24"/>
          <w:szCs w:val="24"/>
        </w:rPr>
        <w:t>nõuete rikkumine</w:t>
      </w:r>
    </w:p>
    <w:p w14:paraId="66A27361" w14:textId="77777777" w:rsidR="00425872" w:rsidRPr="00065D23" w:rsidRDefault="00425872" w:rsidP="00224A6D">
      <w:pPr>
        <w:jc w:val="both"/>
        <w:rPr>
          <w:rFonts w:ascii="Times New Roman" w:hAnsi="Times New Roman" w:cs="Times New Roman"/>
          <w:bCs/>
          <w:sz w:val="24"/>
          <w:szCs w:val="24"/>
        </w:rPr>
      </w:pPr>
    </w:p>
    <w:p w14:paraId="2E08D342" w14:textId="0DC15BC8" w:rsidR="00425872" w:rsidRPr="00065D23" w:rsidRDefault="004B24B6" w:rsidP="00224A6D">
      <w:pPr>
        <w:jc w:val="both"/>
        <w:rPr>
          <w:rFonts w:ascii="Times New Roman" w:hAnsi="Times New Roman" w:cs="Times New Roman"/>
          <w:sz w:val="24"/>
          <w:szCs w:val="24"/>
        </w:rPr>
      </w:pPr>
      <w:r w:rsidRPr="00746134">
        <w:rPr>
          <w:rFonts w:ascii="Times New Roman" w:hAnsi="Times New Roman" w:cs="Times New Roman"/>
          <w:bCs/>
          <w:sz w:val="24"/>
          <w:szCs w:val="24"/>
        </w:rPr>
        <w:t>(1)</w:t>
      </w:r>
      <w:r w:rsidRPr="00065D23">
        <w:rPr>
          <w:rFonts w:ascii="Times New Roman" w:hAnsi="Times New Roman" w:cs="Times New Roman"/>
          <w:bCs/>
          <w:sz w:val="24"/>
          <w:szCs w:val="24"/>
        </w:rPr>
        <w:t xml:space="preserve"> </w:t>
      </w:r>
      <w:r w:rsidR="006C5B40" w:rsidRPr="00EA648E">
        <w:rPr>
          <w:rFonts w:ascii="Times New Roman" w:hAnsi="Times New Roman" w:cs="Times New Roman"/>
          <w:sz w:val="24"/>
          <w:szCs w:val="24"/>
        </w:rPr>
        <w:t xml:space="preserve">Euroopa Parlamendi ja nõukogu määruse </w:t>
      </w:r>
      <w:r w:rsidR="006C5B40" w:rsidRPr="00EA648E">
        <w:rPr>
          <w:rFonts w:ascii="Times New Roman" w:hAnsi="Times New Roman" w:cs="Times New Roman"/>
          <w:sz w:val="24"/>
          <w:szCs w:val="24"/>
          <w:shd w:val="clear" w:color="auto" w:fill="FFFFFF"/>
        </w:rPr>
        <w:t>(EL) 2022/2554 artikli</w:t>
      </w:r>
      <w:ins w:id="196" w:author="Aili Sandre" w:date="2024-03-18T11:47:00Z">
        <w:r w:rsidR="00F774B8">
          <w:rPr>
            <w:rFonts w:ascii="Times New Roman" w:hAnsi="Times New Roman" w:cs="Times New Roman"/>
            <w:sz w:val="24"/>
            <w:szCs w:val="24"/>
            <w:shd w:val="clear" w:color="auto" w:fill="FFFFFF"/>
          </w:rPr>
          <w:t>te</w:t>
        </w:r>
      </w:ins>
      <w:r w:rsidR="006C5B40" w:rsidRPr="00EA648E">
        <w:rPr>
          <w:rFonts w:ascii="Times New Roman" w:hAnsi="Times New Roman" w:cs="Times New Roman"/>
          <w:sz w:val="24"/>
          <w:szCs w:val="24"/>
          <w:shd w:val="clear" w:color="auto" w:fill="FFFFFF"/>
        </w:rPr>
        <w:t>s 5–14 või 16–18, artikli 19 lõi</w:t>
      </w:r>
      <w:ins w:id="197" w:author="Aili Sandre" w:date="2024-03-18T11:48:00Z">
        <w:r w:rsidR="00F774B8">
          <w:rPr>
            <w:rFonts w:ascii="Times New Roman" w:hAnsi="Times New Roman" w:cs="Times New Roman"/>
            <w:sz w:val="24"/>
            <w:szCs w:val="24"/>
            <w:shd w:val="clear" w:color="auto" w:fill="FFFFFF"/>
          </w:rPr>
          <w:t>getes</w:t>
        </w:r>
      </w:ins>
      <w:del w:id="198" w:author="Aili Sandre" w:date="2024-03-18T11:48:00Z">
        <w:r w:rsidR="006C5B40" w:rsidRPr="00EA648E" w:rsidDel="00F774B8">
          <w:rPr>
            <w:rFonts w:ascii="Times New Roman" w:hAnsi="Times New Roman" w:cs="Times New Roman"/>
            <w:sz w:val="24"/>
            <w:szCs w:val="24"/>
            <w:shd w:val="clear" w:color="auto" w:fill="FFFFFF"/>
          </w:rPr>
          <w:delText>kes</w:delText>
        </w:r>
      </w:del>
      <w:r w:rsidR="006C5B40" w:rsidRPr="00EA648E">
        <w:rPr>
          <w:rFonts w:ascii="Times New Roman" w:hAnsi="Times New Roman" w:cs="Times New Roman"/>
          <w:sz w:val="24"/>
          <w:szCs w:val="24"/>
          <w:shd w:val="clear" w:color="auto" w:fill="FFFFFF"/>
        </w:rPr>
        <w:t xml:space="preserve"> 1 või 3–5, artikli</w:t>
      </w:r>
      <w:ins w:id="199" w:author="Aili Sandre" w:date="2024-03-18T11:48:00Z">
        <w:r w:rsidR="00F774B8">
          <w:rPr>
            <w:rFonts w:ascii="Times New Roman" w:hAnsi="Times New Roman" w:cs="Times New Roman"/>
            <w:sz w:val="24"/>
            <w:szCs w:val="24"/>
            <w:shd w:val="clear" w:color="auto" w:fill="FFFFFF"/>
          </w:rPr>
          <w:t>te</w:t>
        </w:r>
      </w:ins>
      <w:r w:rsidR="006C5B40" w:rsidRPr="00EA648E">
        <w:rPr>
          <w:rFonts w:ascii="Times New Roman" w:hAnsi="Times New Roman" w:cs="Times New Roman"/>
          <w:sz w:val="24"/>
          <w:szCs w:val="24"/>
          <w:shd w:val="clear" w:color="auto" w:fill="FFFFFF"/>
        </w:rPr>
        <w:t>s 24 või 25, artikli 26 lõi</w:t>
      </w:r>
      <w:ins w:id="200" w:author="Aili Sandre" w:date="2024-03-18T11:48:00Z">
        <w:r w:rsidR="00F774B8">
          <w:rPr>
            <w:rFonts w:ascii="Times New Roman" w:hAnsi="Times New Roman" w:cs="Times New Roman"/>
            <w:sz w:val="24"/>
            <w:szCs w:val="24"/>
            <w:shd w:val="clear" w:color="auto" w:fill="FFFFFF"/>
          </w:rPr>
          <w:t>getes</w:t>
        </w:r>
      </w:ins>
      <w:del w:id="201" w:author="Aili Sandre" w:date="2024-03-18T11:48:00Z">
        <w:r w:rsidR="006C5B40" w:rsidRPr="00EA648E" w:rsidDel="00F774B8">
          <w:rPr>
            <w:rFonts w:ascii="Times New Roman" w:hAnsi="Times New Roman" w:cs="Times New Roman"/>
            <w:sz w:val="24"/>
            <w:szCs w:val="24"/>
            <w:shd w:val="clear" w:color="auto" w:fill="FFFFFF"/>
          </w:rPr>
          <w:delText>kes</w:delText>
        </w:r>
      </w:del>
      <w:r w:rsidR="006C5B40" w:rsidRPr="00EA648E">
        <w:rPr>
          <w:rFonts w:ascii="Times New Roman" w:hAnsi="Times New Roman" w:cs="Times New Roman"/>
          <w:sz w:val="24"/>
          <w:szCs w:val="24"/>
          <w:shd w:val="clear" w:color="auto" w:fill="FFFFFF"/>
        </w:rPr>
        <w:t xml:space="preserve"> 1–8, artiklis 27, artikli 28 lõi</w:t>
      </w:r>
      <w:ins w:id="202" w:author="Aili Sandre" w:date="2024-03-18T11:48:00Z">
        <w:r w:rsidR="00F774B8">
          <w:rPr>
            <w:rFonts w:ascii="Times New Roman" w:hAnsi="Times New Roman" w:cs="Times New Roman"/>
            <w:sz w:val="24"/>
            <w:szCs w:val="24"/>
            <w:shd w:val="clear" w:color="auto" w:fill="FFFFFF"/>
          </w:rPr>
          <w:t>getes</w:t>
        </w:r>
      </w:ins>
      <w:del w:id="203" w:author="Aili Sandre" w:date="2024-03-18T11:48:00Z">
        <w:r w:rsidR="006C5B40" w:rsidRPr="00EA648E" w:rsidDel="00F774B8">
          <w:rPr>
            <w:rFonts w:ascii="Times New Roman" w:hAnsi="Times New Roman" w:cs="Times New Roman"/>
            <w:sz w:val="24"/>
            <w:szCs w:val="24"/>
            <w:shd w:val="clear" w:color="auto" w:fill="FFFFFF"/>
          </w:rPr>
          <w:delText>kes</w:delText>
        </w:r>
      </w:del>
      <w:r w:rsidR="006C5B40" w:rsidRPr="00EA648E">
        <w:rPr>
          <w:rFonts w:ascii="Times New Roman" w:hAnsi="Times New Roman" w:cs="Times New Roman"/>
          <w:sz w:val="24"/>
          <w:szCs w:val="24"/>
          <w:shd w:val="clear" w:color="auto" w:fill="FFFFFF"/>
        </w:rPr>
        <w:t xml:space="preserve"> 1–8, artiklis 29, artikli 30 lõi</w:t>
      </w:r>
      <w:ins w:id="204" w:author="Aili Sandre" w:date="2024-03-18T11:48:00Z">
        <w:r w:rsidR="00F774B8">
          <w:rPr>
            <w:rFonts w:ascii="Times New Roman" w:hAnsi="Times New Roman" w:cs="Times New Roman"/>
            <w:sz w:val="24"/>
            <w:szCs w:val="24"/>
            <w:shd w:val="clear" w:color="auto" w:fill="FFFFFF"/>
          </w:rPr>
          <w:t>getes</w:t>
        </w:r>
      </w:ins>
      <w:del w:id="205" w:author="Aili Sandre" w:date="2024-03-18T11:48:00Z">
        <w:r w:rsidR="006C5B40" w:rsidRPr="00EA648E" w:rsidDel="00F774B8">
          <w:rPr>
            <w:rFonts w:ascii="Times New Roman" w:hAnsi="Times New Roman" w:cs="Times New Roman"/>
            <w:sz w:val="24"/>
            <w:szCs w:val="24"/>
            <w:shd w:val="clear" w:color="auto" w:fill="FFFFFF"/>
          </w:rPr>
          <w:delText>kes</w:delText>
        </w:r>
      </w:del>
      <w:r w:rsidR="006C5B40" w:rsidRPr="00EA648E">
        <w:rPr>
          <w:rFonts w:ascii="Times New Roman" w:hAnsi="Times New Roman" w:cs="Times New Roman"/>
          <w:sz w:val="24"/>
          <w:szCs w:val="24"/>
          <w:shd w:val="clear" w:color="auto" w:fill="FFFFFF"/>
        </w:rPr>
        <w:t xml:space="preserve"> 1–4 </w:t>
      </w:r>
      <w:r w:rsidR="00746134">
        <w:rPr>
          <w:rFonts w:ascii="Times New Roman" w:hAnsi="Times New Roman" w:cs="Times New Roman"/>
          <w:sz w:val="24"/>
          <w:szCs w:val="24"/>
          <w:shd w:val="clear" w:color="auto" w:fill="FFFFFF"/>
        </w:rPr>
        <w:t>või</w:t>
      </w:r>
      <w:r w:rsidR="006C5B40" w:rsidRPr="00EA648E">
        <w:rPr>
          <w:rFonts w:ascii="Times New Roman" w:hAnsi="Times New Roman" w:cs="Times New Roman"/>
          <w:sz w:val="24"/>
          <w:szCs w:val="24"/>
          <w:shd w:val="clear" w:color="auto" w:fill="FFFFFF"/>
        </w:rPr>
        <w:t xml:space="preserve"> artikli 42 lõikes 3 sätestatud nõuete rikkumise eest </w:t>
      </w:r>
      <w:r w:rsidRPr="00065D23">
        <w:rPr>
          <w:rFonts w:ascii="Times New Roman" w:hAnsi="Times New Roman" w:cs="Times New Roman"/>
          <w:sz w:val="24"/>
          <w:szCs w:val="24"/>
        </w:rPr>
        <w:t xml:space="preserve">– </w:t>
      </w:r>
    </w:p>
    <w:p w14:paraId="4DD98C3E" w14:textId="5AC16FFB" w:rsidR="004B24B6" w:rsidRPr="00065D23" w:rsidRDefault="004B24B6" w:rsidP="00224A6D">
      <w:pPr>
        <w:jc w:val="both"/>
        <w:rPr>
          <w:rFonts w:ascii="Times New Roman" w:hAnsi="Times New Roman" w:cs="Times New Roman"/>
          <w:sz w:val="24"/>
          <w:szCs w:val="24"/>
        </w:rPr>
      </w:pPr>
      <w:r w:rsidRPr="00065D23">
        <w:rPr>
          <w:rFonts w:ascii="Times New Roman" w:hAnsi="Times New Roman" w:cs="Times New Roman"/>
          <w:sz w:val="24"/>
          <w:szCs w:val="24"/>
        </w:rPr>
        <w:t xml:space="preserve">karistatakse rahatrahviga </w:t>
      </w:r>
      <w:r w:rsidR="00B63DC7" w:rsidRPr="00065D23">
        <w:rPr>
          <w:rFonts w:ascii="Times New Roman" w:hAnsi="Times New Roman" w:cs="Times New Roman"/>
          <w:sz w:val="24"/>
          <w:szCs w:val="24"/>
        </w:rPr>
        <w:t>kuni 5 000 000 eurot või kuni kahekordse</w:t>
      </w:r>
      <w:ins w:id="206" w:author="Aili Sandre" w:date="2024-03-18T09:06:00Z">
        <w:r w:rsidR="00667992">
          <w:rPr>
            <w:rFonts w:ascii="Times New Roman" w:hAnsi="Times New Roman" w:cs="Times New Roman"/>
            <w:sz w:val="24"/>
            <w:szCs w:val="24"/>
          </w:rPr>
          <w:t>s</w:t>
        </w:r>
      </w:ins>
      <w:r w:rsidR="00B63DC7" w:rsidRPr="00065D23">
        <w:rPr>
          <w:rFonts w:ascii="Times New Roman" w:hAnsi="Times New Roman" w:cs="Times New Roman"/>
          <w:sz w:val="24"/>
          <w:szCs w:val="24"/>
        </w:rPr>
        <w:t xml:space="preserve"> väärteo tulemusel teenitud kasule või ära hoitud kahjule vastavas summas</w:t>
      </w:r>
      <w:r w:rsidRPr="00065D23">
        <w:rPr>
          <w:rFonts w:ascii="Times New Roman" w:hAnsi="Times New Roman" w:cs="Times New Roman"/>
          <w:sz w:val="24"/>
          <w:szCs w:val="24"/>
        </w:rPr>
        <w:t>.</w:t>
      </w:r>
      <w:del w:id="207" w:author="Aili Sandre" w:date="2024-03-18T09:06:00Z">
        <w:r w:rsidRPr="00065D23" w:rsidDel="00667992">
          <w:rPr>
            <w:rFonts w:ascii="Times New Roman" w:hAnsi="Times New Roman" w:cs="Times New Roman"/>
            <w:sz w:val="24"/>
            <w:szCs w:val="24"/>
          </w:rPr>
          <w:delText xml:space="preserve"> </w:delText>
        </w:r>
      </w:del>
    </w:p>
    <w:p w14:paraId="2DE61305" w14:textId="77777777" w:rsidR="004B24B6" w:rsidRPr="00065D23" w:rsidRDefault="004B24B6" w:rsidP="00224A6D">
      <w:pPr>
        <w:jc w:val="both"/>
        <w:rPr>
          <w:rFonts w:ascii="Times New Roman" w:hAnsi="Times New Roman" w:cs="Times New Roman"/>
          <w:sz w:val="24"/>
          <w:szCs w:val="24"/>
        </w:rPr>
      </w:pPr>
    </w:p>
    <w:p w14:paraId="6E748141" w14:textId="77777777" w:rsidR="004B24B6" w:rsidRPr="00065D23" w:rsidRDefault="004B24B6" w:rsidP="00224A6D">
      <w:pPr>
        <w:jc w:val="both"/>
        <w:rPr>
          <w:rFonts w:ascii="Times New Roman" w:hAnsi="Times New Roman" w:cs="Times New Roman"/>
          <w:sz w:val="24"/>
          <w:szCs w:val="24"/>
        </w:rPr>
      </w:pPr>
      <w:r w:rsidRPr="00065D23">
        <w:rPr>
          <w:rFonts w:ascii="Times New Roman" w:hAnsi="Times New Roman" w:cs="Times New Roman"/>
          <w:sz w:val="24"/>
          <w:szCs w:val="24"/>
        </w:rPr>
        <w:t xml:space="preserve">(2) Sama teo eest, kui selle on toime pannud juriidiline isik, – </w:t>
      </w:r>
    </w:p>
    <w:p w14:paraId="068F7DAC" w14:textId="140D5118" w:rsidR="004B24B6" w:rsidRPr="00065D23" w:rsidRDefault="004B24B6" w:rsidP="00224A6D">
      <w:pPr>
        <w:jc w:val="both"/>
        <w:rPr>
          <w:rFonts w:ascii="Times New Roman" w:hAnsi="Times New Roman" w:cs="Times New Roman"/>
          <w:bCs/>
          <w:sz w:val="24"/>
          <w:szCs w:val="24"/>
        </w:rPr>
      </w:pPr>
      <w:r w:rsidRPr="00065D23">
        <w:rPr>
          <w:rFonts w:ascii="Times New Roman" w:hAnsi="Times New Roman" w:cs="Times New Roman"/>
          <w:sz w:val="24"/>
          <w:szCs w:val="24"/>
        </w:rPr>
        <w:t xml:space="preserve">karistatakse rahatrahviga kuni </w:t>
      </w:r>
      <w:r w:rsidR="00B63DC7" w:rsidRPr="00065D23">
        <w:rPr>
          <w:rFonts w:ascii="Times New Roman" w:hAnsi="Times New Roman" w:cs="Times New Roman"/>
          <w:sz w:val="24"/>
          <w:szCs w:val="24"/>
        </w:rPr>
        <w:t>5 000 000 eurot või kuni kahekordse</w:t>
      </w:r>
      <w:ins w:id="208" w:author="Aili Sandre" w:date="2024-03-18T09:06:00Z">
        <w:r w:rsidR="00667992">
          <w:rPr>
            <w:rFonts w:ascii="Times New Roman" w:hAnsi="Times New Roman" w:cs="Times New Roman"/>
            <w:sz w:val="24"/>
            <w:szCs w:val="24"/>
          </w:rPr>
          <w:t>s</w:t>
        </w:r>
      </w:ins>
      <w:r w:rsidR="00B63DC7" w:rsidRPr="00065D23">
        <w:rPr>
          <w:rFonts w:ascii="Times New Roman" w:hAnsi="Times New Roman" w:cs="Times New Roman"/>
          <w:sz w:val="24"/>
          <w:szCs w:val="24"/>
        </w:rPr>
        <w:t xml:space="preserve"> väärteo tulemusel teenitud kasule või ära hoitud kahjule vasta</w:t>
      </w:r>
      <w:r w:rsidR="008554B5">
        <w:rPr>
          <w:rFonts w:ascii="Times New Roman" w:hAnsi="Times New Roman" w:cs="Times New Roman"/>
          <w:sz w:val="24"/>
          <w:szCs w:val="24"/>
        </w:rPr>
        <w:t>va</w:t>
      </w:r>
      <w:r w:rsidR="00B63DC7" w:rsidRPr="00065D23">
        <w:rPr>
          <w:rFonts w:ascii="Times New Roman" w:hAnsi="Times New Roman" w:cs="Times New Roman"/>
          <w:sz w:val="24"/>
          <w:szCs w:val="24"/>
        </w:rPr>
        <w:t>s summas või kuni kümme protsenti juriidilise isiku või tema konsolideerimisgrupi konsolideeritud käibest</w:t>
      </w:r>
      <w:r w:rsidRPr="00065D23">
        <w:rPr>
          <w:rFonts w:ascii="Times New Roman" w:hAnsi="Times New Roman" w:cs="Times New Roman"/>
          <w:sz w:val="24"/>
          <w:szCs w:val="24"/>
        </w:rPr>
        <w:t>.“;</w:t>
      </w:r>
      <w:del w:id="209" w:author="Aili Sandre" w:date="2024-03-18T09:07:00Z">
        <w:r w:rsidRPr="00065D23" w:rsidDel="00667992">
          <w:rPr>
            <w:rFonts w:ascii="Times New Roman" w:hAnsi="Times New Roman" w:cs="Times New Roman"/>
            <w:sz w:val="24"/>
            <w:szCs w:val="24"/>
            <w:shd w:val="clear" w:color="auto" w:fill="FFFFFF"/>
          </w:rPr>
          <w:delText xml:space="preserve"> </w:delText>
        </w:r>
      </w:del>
    </w:p>
    <w:p w14:paraId="6AA00B5B" w14:textId="49D4E80E" w:rsidR="004B24B6" w:rsidRPr="00065D23" w:rsidRDefault="004B24B6" w:rsidP="00224A6D">
      <w:pPr>
        <w:jc w:val="both"/>
        <w:rPr>
          <w:rFonts w:ascii="Times New Roman" w:hAnsi="Times New Roman" w:cs="Times New Roman"/>
          <w:b/>
          <w:bCs/>
          <w:sz w:val="24"/>
          <w:szCs w:val="24"/>
        </w:rPr>
      </w:pPr>
    </w:p>
    <w:p w14:paraId="095E8D6C" w14:textId="05BECAAC" w:rsidR="00EE3BAC" w:rsidRPr="00065D23" w:rsidRDefault="00FC16AA" w:rsidP="00224A6D">
      <w:pPr>
        <w:jc w:val="both"/>
        <w:rPr>
          <w:rFonts w:ascii="Times New Roman" w:eastAsia="Times New Roman" w:hAnsi="Times New Roman" w:cs="Times New Roman"/>
          <w:sz w:val="24"/>
          <w:szCs w:val="24"/>
        </w:rPr>
      </w:pPr>
      <w:r>
        <w:rPr>
          <w:rFonts w:ascii="Times New Roman" w:hAnsi="Times New Roman" w:cs="Times New Roman"/>
          <w:b/>
          <w:sz w:val="24"/>
          <w:szCs w:val="24"/>
        </w:rPr>
        <w:lastRenderedPageBreak/>
        <w:t>2</w:t>
      </w:r>
      <w:r w:rsidR="0080228F">
        <w:rPr>
          <w:rFonts w:ascii="Times New Roman" w:hAnsi="Times New Roman" w:cs="Times New Roman"/>
          <w:b/>
          <w:sz w:val="24"/>
          <w:szCs w:val="24"/>
        </w:rPr>
        <w:t>5</w:t>
      </w:r>
      <w:r w:rsidR="00970C31" w:rsidRPr="00065D23">
        <w:rPr>
          <w:rFonts w:ascii="Times New Roman" w:hAnsi="Times New Roman" w:cs="Times New Roman"/>
          <w:b/>
          <w:sz w:val="24"/>
          <w:szCs w:val="24"/>
        </w:rPr>
        <w:t xml:space="preserve">) </w:t>
      </w:r>
      <w:r w:rsidR="00216710" w:rsidRPr="00065D23">
        <w:rPr>
          <w:rFonts w:ascii="Times New Roman" w:eastAsia="Times New Roman" w:hAnsi="Times New Roman" w:cs="Times New Roman"/>
          <w:sz w:val="24"/>
          <w:szCs w:val="24"/>
        </w:rPr>
        <w:t>seaduse normitehnilis</w:t>
      </w:r>
      <w:r w:rsidR="00D42486" w:rsidRPr="00065D23">
        <w:rPr>
          <w:rFonts w:ascii="Times New Roman" w:eastAsia="Times New Roman" w:hAnsi="Times New Roman" w:cs="Times New Roman"/>
          <w:sz w:val="24"/>
          <w:szCs w:val="24"/>
        </w:rPr>
        <w:t>t</w:t>
      </w:r>
      <w:r w:rsidR="00216710" w:rsidRPr="00065D23">
        <w:rPr>
          <w:rFonts w:ascii="Times New Roman" w:eastAsia="Times New Roman" w:hAnsi="Times New Roman" w:cs="Times New Roman"/>
          <w:sz w:val="24"/>
          <w:szCs w:val="24"/>
        </w:rPr>
        <w:t xml:space="preserve"> märkus</w:t>
      </w:r>
      <w:r w:rsidR="00D42486" w:rsidRPr="00065D23">
        <w:rPr>
          <w:rFonts w:ascii="Times New Roman" w:eastAsia="Times New Roman" w:hAnsi="Times New Roman" w:cs="Times New Roman"/>
          <w:sz w:val="24"/>
          <w:szCs w:val="24"/>
        </w:rPr>
        <w:t>t</w:t>
      </w:r>
      <w:r w:rsidR="00216710" w:rsidRPr="00065D23">
        <w:rPr>
          <w:rFonts w:ascii="Times New Roman" w:eastAsia="Times New Roman" w:hAnsi="Times New Roman" w:cs="Times New Roman"/>
          <w:sz w:val="24"/>
          <w:szCs w:val="24"/>
        </w:rPr>
        <w:t xml:space="preserve"> </w:t>
      </w:r>
      <w:r w:rsidR="00D42486" w:rsidRPr="00065D23">
        <w:rPr>
          <w:rFonts w:ascii="Times New Roman" w:eastAsia="Times New Roman" w:hAnsi="Times New Roman" w:cs="Times New Roman"/>
          <w:sz w:val="24"/>
          <w:szCs w:val="24"/>
        </w:rPr>
        <w:t xml:space="preserve">täiendatakse pärast </w:t>
      </w:r>
      <w:r w:rsidR="00216710" w:rsidRPr="00065D23">
        <w:rPr>
          <w:rFonts w:ascii="Times New Roman" w:eastAsia="Times New Roman" w:hAnsi="Times New Roman" w:cs="Times New Roman"/>
          <w:sz w:val="24"/>
          <w:szCs w:val="24"/>
        </w:rPr>
        <w:t xml:space="preserve">tekstiosa „(ELT L 337, 23.12.2015, lk 35–127)“ tekstiosaga „, muudetud direktiiviga (EL) 2022/2556 (ELT L 333, 27.12.2022, </w:t>
      </w:r>
      <w:r w:rsidR="003C5140" w:rsidRPr="00065D23">
        <w:rPr>
          <w:rFonts w:ascii="Times New Roman" w:eastAsia="Times New Roman" w:hAnsi="Times New Roman" w:cs="Times New Roman"/>
          <w:sz w:val="24"/>
          <w:szCs w:val="24"/>
        </w:rPr>
        <w:t>lk</w:t>
      </w:r>
      <w:r w:rsidR="00216710" w:rsidRPr="00065D23">
        <w:rPr>
          <w:rFonts w:ascii="Times New Roman" w:eastAsia="Times New Roman" w:hAnsi="Times New Roman" w:cs="Times New Roman"/>
          <w:sz w:val="24"/>
          <w:szCs w:val="24"/>
        </w:rPr>
        <w:t xml:space="preserve"> 153–163)“.</w:t>
      </w:r>
    </w:p>
    <w:p w14:paraId="686172FA" w14:textId="77777777" w:rsidR="00216710" w:rsidRPr="00065D23" w:rsidRDefault="00216710" w:rsidP="00224A6D">
      <w:pPr>
        <w:jc w:val="both"/>
        <w:rPr>
          <w:rFonts w:ascii="Times New Roman" w:eastAsia="Times New Roman" w:hAnsi="Times New Roman" w:cs="Times New Roman"/>
          <w:sz w:val="24"/>
          <w:szCs w:val="24"/>
        </w:rPr>
      </w:pPr>
    </w:p>
    <w:p w14:paraId="23466169" w14:textId="122CB821" w:rsidR="00EE3BAC" w:rsidRPr="00065D23" w:rsidRDefault="00EE3BAC" w:rsidP="00224A6D">
      <w:pPr>
        <w:jc w:val="both"/>
        <w:rPr>
          <w:rFonts w:ascii="Times New Roman" w:eastAsia="Times New Roman" w:hAnsi="Times New Roman" w:cs="Times New Roman"/>
          <w:b/>
          <w:bCs/>
          <w:sz w:val="24"/>
          <w:szCs w:val="24"/>
        </w:rPr>
      </w:pPr>
      <w:r w:rsidRPr="00065D23">
        <w:rPr>
          <w:rFonts w:ascii="Times New Roman" w:eastAsia="Times New Roman" w:hAnsi="Times New Roman" w:cs="Times New Roman"/>
          <w:b/>
          <w:bCs/>
          <w:sz w:val="24"/>
          <w:szCs w:val="24"/>
        </w:rPr>
        <w:t>§</w:t>
      </w:r>
      <w:r w:rsidR="006075D7" w:rsidRPr="00065D23">
        <w:rPr>
          <w:rFonts w:ascii="Times New Roman" w:eastAsia="Times New Roman" w:hAnsi="Times New Roman" w:cs="Times New Roman"/>
          <w:b/>
          <w:bCs/>
          <w:sz w:val="24"/>
          <w:szCs w:val="24"/>
        </w:rPr>
        <w:t xml:space="preserve"> </w:t>
      </w:r>
      <w:r w:rsidR="00921013" w:rsidRPr="00065D23">
        <w:rPr>
          <w:rFonts w:ascii="Times New Roman" w:eastAsia="Times New Roman" w:hAnsi="Times New Roman" w:cs="Times New Roman"/>
          <w:b/>
          <w:bCs/>
          <w:sz w:val="24"/>
          <w:szCs w:val="24"/>
        </w:rPr>
        <w:t>9</w:t>
      </w:r>
      <w:r w:rsidRPr="00065D23">
        <w:rPr>
          <w:rFonts w:ascii="Times New Roman" w:eastAsia="Times New Roman" w:hAnsi="Times New Roman" w:cs="Times New Roman"/>
          <w:b/>
          <w:bCs/>
          <w:sz w:val="24"/>
          <w:szCs w:val="24"/>
        </w:rPr>
        <w:t xml:space="preserve">. </w:t>
      </w:r>
      <w:bookmarkStart w:id="210" w:name="_Hlk119592333"/>
      <w:r w:rsidRPr="00065D23">
        <w:rPr>
          <w:rFonts w:ascii="Times New Roman" w:eastAsia="Times New Roman" w:hAnsi="Times New Roman" w:cs="Times New Roman"/>
          <w:b/>
          <w:bCs/>
          <w:sz w:val="24"/>
          <w:szCs w:val="24"/>
        </w:rPr>
        <w:t xml:space="preserve">Väärtpaberite registri pidamise seaduse </w:t>
      </w:r>
      <w:bookmarkEnd w:id="210"/>
      <w:r w:rsidRPr="00065D23">
        <w:rPr>
          <w:rFonts w:ascii="Times New Roman" w:eastAsia="Times New Roman" w:hAnsi="Times New Roman" w:cs="Times New Roman"/>
          <w:b/>
          <w:bCs/>
          <w:sz w:val="24"/>
          <w:szCs w:val="24"/>
        </w:rPr>
        <w:t>muutmine</w:t>
      </w:r>
    </w:p>
    <w:p w14:paraId="27BD0CCE" w14:textId="67987D1D" w:rsidR="00EE3BAC" w:rsidRPr="00065D23" w:rsidRDefault="00EE3BAC" w:rsidP="00224A6D">
      <w:pPr>
        <w:jc w:val="both"/>
        <w:rPr>
          <w:rFonts w:ascii="Times New Roman" w:eastAsia="Times New Roman" w:hAnsi="Times New Roman" w:cs="Times New Roman"/>
          <w:sz w:val="24"/>
          <w:szCs w:val="24"/>
        </w:rPr>
      </w:pPr>
    </w:p>
    <w:p w14:paraId="6004BD3D" w14:textId="179E6651" w:rsidR="00EE3BAC" w:rsidRPr="00065D23" w:rsidRDefault="00EE3BAC" w:rsidP="00224A6D">
      <w:pPr>
        <w:jc w:val="both"/>
        <w:rPr>
          <w:rFonts w:ascii="Times New Roman" w:eastAsia="Times New Roman" w:hAnsi="Times New Roman" w:cs="Times New Roman"/>
          <w:sz w:val="24"/>
          <w:szCs w:val="24"/>
        </w:rPr>
      </w:pPr>
      <w:r w:rsidRPr="00065D23">
        <w:rPr>
          <w:rFonts w:ascii="Times New Roman" w:eastAsia="Times New Roman" w:hAnsi="Times New Roman" w:cs="Times New Roman"/>
          <w:sz w:val="24"/>
          <w:szCs w:val="24"/>
        </w:rPr>
        <w:t>Väärtpaberite registri pidamise seaduses tehakse järgmised muudatused:</w:t>
      </w:r>
    </w:p>
    <w:p w14:paraId="32C80040" w14:textId="77777777" w:rsidR="00196A74" w:rsidRDefault="00196A74" w:rsidP="00224A6D">
      <w:pPr>
        <w:jc w:val="both"/>
        <w:rPr>
          <w:rFonts w:ascii="Times New Roman" w:eastAsia="Times New Roman" w:hAnsi="Times New Roman" w:cs="Times New Roman"/>
          <w:sz w:val="24"/>
          <w:szCs w:val="24"/>
        </w:rPr>
      </w:pPr>
    </w:p>
    <w:p w14:paraId="1747E938" w14:textId="49BFC5A6" w:rsidR="007317A5" w:rsidRPr="00A07559" w:rsidRDefault="00A07559" w:rsidP="00224A6D">
      <w:pPr>
        <w:jc w:val="both"/>
        <w:rPr>
          <w:rFonts w:ascii="Times New Roman" w:hAnsi="Times New Roman" w:cs="Times New Roman"/>
          <w:sz w:val="24"/>
          <w:szCs w:val="24"/>
          <w:highlight w:val="yellow"/>
          <w:shd w:val="clear" w:color="auto" w:fill="FFFFFF"/>
        </w:rPr>
      </w:pPr>
      <w:r w:rsidRPr="00A07559">
        <w:rPr>
          <w:rFonts w:ascii="Times New Roman" w:hAnsi="Times New Roman" w:cs="Times New Roman"/>
          <w:b/>
          <w:bCs/>
          <w:sz w:val="24"/>
          <w:szCs w:val="24"/>
          <w:shd w:val="clear" w:color="auto" w:fill="FFFFFF"/>
        </w:rPr>
        <w:t>1</w:t>
      </w:r>
      <w:r w:rsidR="007317A5" w:rsidRPr="00A07559">
        <w:rPr>
          <w:rFonts w:ascii="Times New Roman" w:hAnsi="Times New Roman" w:cs="Times New Roman"/>
          <w:b/>
          <w:bCs/>
          <w:sz w:val="24"/>
          <w:szCs w:val="24"/>
          <w:shd w:val="clear" w:color="auto" w:fill="FFFFFF"/>
        </w:rPr>
        <w:t>)</w:t>
      </w:r>
      <w:r w:rsidR="007317A5" w:rsidRPr="00A07559">
        <w:rPr>
          <w:rFonts w:ascii="Times New Roman" w:hAnsi="Times New Roman" w:cs="Times New Roman"/>
          <w:sz w:val="24"/>
          <w:szCs w:val="24"/>
          <w:shd w:val="clear" w:color="auto" w:fill="FFFFFF"/>
        </w:rPr>
        <w:t xml:space="preserve"> paragrahvi 7</w:t>
      </w:r>
      <w:r w:rsidR="007317A5" w:rsidRPr="00A07559">
        <w:rPr>
          <w:rFonts w:ascii="Times New Roman" w:hAnsi="Times New Roman" w:cs="Times New Roman"/>
          <w:sz w:val="24"/>
          <w:szCs w:val="24"/>
          <w:shd w:val="clear" w:color="auto" w:fill="FFFFFF"/>
          <w:vertAlign w:val="superscript"/>
        </w:rPr>
        <w:t>1</w:t>
      </w:r>
      <w:r w:rsidR="007317A5" w:rsidRPr="00A07559">
        <w:rPr>
          <w:rFonts w:ascii="Times New Roman" w:hAnsi="Times New Roman" w:cs="Times New Roman"/>
          <w:sz w:val="24"/>
          <w:szCs w:val="24"/>
          <w:shd w:val="clear" w:color="auto" w:fill="FFFFFF"/>
        </w:rPr>
        <w:t xml:space="preserve"> lõi</w:t>
      </w:r>
      <w:r w:rsidR="004444CD" w:rsidRPr="00A07559">
        <w:rPr>
          <w:rFonts w:ascii="Times New Roman" w:hAnsi="Times New Roman" w:cs="Times New Roman"/>
          <w:sz w:val="24"/>
          <w:szCs w:val="24"/>
          <w:shd w:val="clear" w:color="auto" w:fill="FFFFFF"/>
        </w:rPr>
        <w:t>ke</w:t>
      </w:r>
      <w:r w:rsidR="009825BD" w:rsidRPr="00A07559">
        <w:rPr>
          <w:rFonts w:ascii="Times New Roman" w:hAnsi="Times New Roman" w:cs="Times New Roman"/>
          <w:sz w:val="24"/>
          <w:szCs w:val="24"/>
          <w:shd w:val="clear" w:color="auto" w:fill="FFFFFF"/>
        </w:rPr>
        <w:t xml:space="preserve"> </w:t>
      </w:r>
      <w:r w:rsidR="007317A5" w:rsidRPr="00A07559">
        <w:rPr>
          <w:rFonts w:ascii="Times New Roman" w:hAnsi="Times New Roman" w:cs="Times New Roman"/>
          <w:sz w:val="24"/>
          <w:szCs w:val="24"/>
          <w:shd w:val="clear" w:color="auto" w:fill="FFFFFF"/>
        </w:rPr>
        <w:t xml:space="preserve">5 </w:t>
      </w:r>
      <w:r w:rsidR="004444CD" w:rsidRPr="00A07559">
        <w:rPr>
          <w:rFonts w:ascii="Times New Roman" w:hAnsi="Times New Roman" w:cs="Times New Roman"/>
          <w:sz w:val="24"/>
          <w:szCs w:val="24"/>
          <w:shd w:val="clear" w:color="auto" w:fill="FFFFFF"/>
        </w:rPr>
        <w:t>esimene lause muudetakse ja sõnastatakse järgmiselt:</w:t>
      </w:r>
    </w:p>
    <w:p w14:paraId="226690C2" w14:textId="03D0F43D" w:rsidR="007317A5" w:rsidRPr="00A07559" w:rsidRDefault="004444CD" w:rsidP="00224A6D">
      <w:pPr>
        <w:jc w:val="both"/>
        <w:rPr>
          <w:rFonts w:ascii="Times New Roman" w:eastAsia="Times New Roman" w:hAnsi="Times New Roman" w:cs="Times New Roman"/>
          <w:sz w:val="24"/>
          <w:szCs w:val="24"/>
          <w:highlight w:val="yellow"/>
        </w:rPr>
      </w:pPr>
      <w:r w:rsidRPr="004C3617">
        <w:rPr>
          <w:rFonts w:ascii="Times New Roman" w:hAnsi="Times New Roman" w:cs="Times New Roman"/>
          <w:sz w:val="24"/>
          <w:szCs w:val="24"/>
          <w:shd w:val="clear" w:color="auto" w:fill="FFFFFF"/>
        </w:rPr>
        <w:t>„</w:t>
      </w:r>
      <w:r w:rsidR="007738CB" w:rsidRPr="004C3617">
        <w:rPr>
          <w:rFonts w:ascii="Times New Roman" w:hAnsi="Times New Roman" w:cs="Times New Roman"/>
          <w:color w:val="202020"/>
          <w:sz w:val="24"/>
          <w:szCs w:val="24"/>
          <w:shd w:val="clear" w:color="auto" w:fill="FFFFFF"/>
        </w:rPr>
        <w:t>Registripidaja võimaldab Finantsinspektsioonil, Riigi Infosüsteemi Ametil</w:t>
      </w:r>
      <w:r w:rsidR="007738CB" w:rsidRPr="00A07559">
        <w:rPr>
          <w:rFonts w:ascii="Times New Roman" w:hAnsi="Times New Roman" w:cs="Times New Roman"/>
          <w:color w:val="202020"/>
          <w:sz w:val="24"/>
          <w:szCs w:val="24"/>
          <w:shd w:val="clear" w:color="auto" w:fill="FFFFFF"/>
        </w:rPr>
        <w:t xml:space="preserve"> ja Andmekaitse Inspektsioonil igal ajal kontrollida turvastandardite rakendamist nii registripidaja, infosüsteemi majutamisteenuse pakkuja kui ka infosüsteemi majutamise asukohas.</w:t>
      </w:r>
      <w:r w:rsidR="00A07559">
        <w:rPr>
          <w:rFonts w:ascii="Times New Roman" w:hAnsi="Times New Roman" w:cs="Times New Roman"/>
          <w:color w:val="202020"/>
          <w:sz w:val="24"/>
          <w:szCs w:val="24"/>
          <w:shd w:val="clear" w:color="auto" w:fill="FFFFFF"/>
        </w:rPr>
        <w:t>“;</w:t>
      </w:r>
      <w:del w:id="211" w:author="Aili Sandre" w:date="2024-03-18T09:07:00Z">
        <w:r w:rsidR="007738CB" w:rsidRPr="00A07559" w:rsidDel="004F044C">
          <w:rPr>
            <w:rFonts w:ascii="Times New Roman" w:hAnsi="Times New Roman" w:cs="Times New Roman"/>
            <w:color w:val="202020"/>
            <w:sz w:val="24"/>
            <w:szCs w:val="24"/>
            <w:shd w:val="clear" w:color="auto" w:fill="FFFFFF"/>
          </w:rPr>
          <w:delText xml:space="preserve"> </w:delText>
        </w:r>
      </w:del>
    </w:p>
    <w:p w14:paraId="15AAA775" w14:textId="77777777" w:rsidR="007317A5" w:rsidRPr="00065D23" w:rsidRDefault="007317A5" w:rsidP="00224A6D">
      <w:pPr>
        <w:jc w:val="both"/>
        <w:rPr>
          <w:rFonts w:ascii="Times New Roman" w:eastAsia="Times New Roman" w:hAnsi="Times New Roman" w:cs="Times New Roman"/>
          <w:sz w:val="24"/>
          <w:szCs w:val="24"/>
        </w:rPr>
      </w:pPr>
    </w:p>
    <w:p w14:paraId="58646A21" w14:textId="09935AFC" w:rsidR="00AC70D4" w:rsidRPr="00065D23" w:rsidRDefault="004C3617" w:rsidP="00224A6D">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w:t>
      </w:r>
      <w:r w:rsidR="00343633" w:rsidRPr="00065D23">
        <w:rPr>
          <w:rFonts w:ascii="Times New Roman" w:eastAsia="Times New Roman" w:hAnsi="Times New Roman" w:cs="Times New Roman"/>
          <w:b/>
          <w:bCs/>
          <w:sz w:val="24"/>
          <w:szCs w:val="24"/>
        </w:rPr>
        <w:t>)</w:t>
      </w:r>
      <w:r w:rsidR="00343633" w:rsidRPr="00065D23">
        <w:rPr>
          <w:rFonts w:ascii="Times New Roman" w:eastAsia="Times New Roman" w:hAnsi="Times New Roman" w:cs="Times New Roman"/>
          <w:sz w:val="24"/>
          <w:szCs w:val="24"/>
        </w:rPr>
        <w:t xml:space="preserve"> paragrahvi 7</w:t>
      </w:r>
      <w:r w:rsidR="00343633" w:rsidRPr="00065D23">
        <w:rPr>
          <w:rFonts w:ascii="Times New Roman" w:eastAsia="Times New Roman" w:hAnsi="Times New Roman" w:cs="Times New Roman"/>
          <w:sz w:val="24"/>
          <w:szCs w:val="24"/>
          <w:vertAlign w:val="superscript"/>
        </w:rPr>
        <w:t>1</w:t>
      </w:r>
      <w:r w:rsidR="00343633" w:rsidRPr="00065D23">
        <w:rPr>
          <w:rFonts w:ascii="Times New Roman" w:eastAsia="Times New Roman" w:hAnsi="Times New Roman" w:cs="Times New Roman"/>
          <w:sz w:val="24"/>
          <w:szCs w:val="24"/>
        </w:rPr>
        <w:t xml:space="preserve"> lõige 7 </w:t>
      </w:r>
      <w:r w:rsidR="00E52061" w:rsidRPr="00065D23">
        <w:rPr>
          <w:rFonts w:ascii="Times New Roman" w:eastAsia="Times New Roman" w:hAnsi="Times New Roman" w:cs="Times New Roman"/>
          <w:sz w:val="24"/>
          <w:szCs w:val="24"/>
        </w:rPr>
        <w:t>tunnistatakse kehtetuks;</w:t>
      </w:r>
    </w:p>
    <w:p w14:paraId="58564197" w14:textId="5C6EFC4A" w:rsidR="00E52061" w:rsidRPr="00065D23" w:rsidRDefault="00E52061" w:rsidP="00224A6D">
      <w:pPr>
        <w:jc w:val="both"/>
        <w:rPr>
          <w:rFonts w:ascii="Times New Roman" w:eastAsia="Times New Roman" w:hAnsi="Times New Roman" w:cs="Times New Roman"/>
          <w:sz w:val="24"/>
          <w:szCs w:val="24"/>
        </w:rPr>
      </w:pPr>
    </w:p>
    <w:p w14:paraId="28D192D4" w14:textId="0D7BD509" w:rsidR="00E52061" w:rsidRPr="00065D23" w:rsidRDefault="004C3617" w:rsidP="00224A6D">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w:t>
      </w:r>
      <w:r w:rsidR="00E52061" w:rsidRPr="00065D23">
        <w:rPr>
          <w:rFonts w:ascii="Times New Roman" w:eastAsia="Times New Roman" w:hAnsi="Times New Roman" w:cs="Times New Roman"/>
          <w:sz w:val="24"/>
          <w:szCs w:val="24"/>
        </w:rPr>
        <w:t xml:space="preserve">) </w:t>
      </w:r>
      <w:r w:rsidR="00A77E8F" w:rsidRPr="00065D23">
        <w:rPr>
          <w:rFonts w:ascii="Times New Roman" w:eastAsia="Times New Roman" w:hAnsi="Times New Roman" w:cs="Times New Roman"/>
          <w:sz w:val="24"/>
          <w:szCs w:val="24"/>
        </w:rPr>
        <w:t>seadus</w:t>
      </w:r>
      <w:r w:rsidR="00A77E8F">
        <w:rPr>
          <w:rFonts w:ascii="Times New Roman" w:eastAsia="Times New Roman" w:hAnsi="Times New Roman" w:cs="Times New Roman"/>
          <w:sz w:val="24"/>
          <w:szCs w:val="24"/>
        </w:rPr>
        <w:t xml:space="preserve">e </w:t>
      </w:r>
      <w:r w:rsidR="00785013">
        <w:rPr>
          <w:rFonts w:ascii="Times New Roman" w:eastAsia="Times New Roman" w:hAnsi="Times New Roman" w:cs="Times New Roman"/>
          <w:sz w:val="24"/>
          <w:szCs w:val="24"/>
        </w:rPr>
        <w:t>4</w:t>
      </w:r>
      <w:r w:rsidR="00A77E8F" w:rsidRPr="00EA648E">
        <w:rPr>
          <w:rFonts w:ascii="Times New Roman" w:eastAsia="Times New Roman" w:hAnsi="Times New Roman" w:cs="Times New Roman"/>
          <w:sz w:val="24"/>
          <w:szCs w:val="24"/>
        </w:rPr>
        <w:t>. peatükki</w:t>
      </w:r>
      <w:r w:rsidR="00A77E8F">
        <w:rPr>
          <w:rFonts w:ascii="Times New Roman" w:eastAsia="Times New Roman" w:hAnsi="Times New Roman" w:cs="Times New Roman"/>
          <w:sz w:val="24"/>
          <w:szCs w:val="24"/>
        </w:rPr>
        <w:t xml:space="preserve"> </w:t>
      </w:r>
      <w:r w:rsidR="00E52061" w:rsidRPr="00065D23">
        <w:rPr>
          <w:rFonts w:ascii="Times New Roman" w:eastAsia="Times New Roman" w:hAnsi="Times New Roman" w:cs="Times New Roman"/>
          <w:sz w:val="24"/>
          <w:szCs w:val="24"/>
        </w:rPr>
        <w:t>täiendatakse §-ga 30</w:t>
      </w:r>
      <w:r w:rsidR="00E52061" w:rsidRPr="00065D23">
        <w:rPr>
          <w:rFonts w:ascii="Times New Roman" w:eastAsia="Times New Roman" w:hAnsi="Times New Roman" w:cs="Times New Roman"/>
          <w:sz w:val="24"/>
          <w:szCs w:val="24"/>
          <w:vertAlign w:val="superscript"/>
        </w:rPr>
        <w:t>2</w:t>
      </w:r>
      <w:r w:rsidR="00E52061" w:rsidRPr="00065D23">
        <w:rPr>
          <w:rFonts w:ascii="Times New Roman" w:eastAsia="Times New Roman" w:hAnsi="Times New Roman" w:cs="Times New Roman"/>
          <w:sz w:val="24"/>
          <w:szCs w:val="24"/>
        </w:rPr>
        <w:t xml:space="preserve"> järgmises sõnastuses:</w:t>
      </w:r>
    </w:p>
    <w:p w14:paraId="0107C5A3" w14:textId="7D3E2686" w:rsidR="00E52061" w:rsidRPr="00065D23" w:rsidRDefault="00E52061" w:rsidP="00224A6D">
      <w:pPr>
        <w:jc w:val="both"/>
        <w:rPr>
          <w:rFonts w:ascii="Times New Roman" w:eastAsia="Times New Roman" w:hAnsi="Times New Roman" w:cs="Times New Roman"/>
          <w:sz w:val="24"/>
          <w:szCs w:val="24"/>
        </w:rPr>
      </w:pPr>
      <w:r w:rsidRPr="00065D23">
        <w:rPr>
          <w:rFonts w:ascii="Times New Roman" w:eastAsia="Times New Roman" w:hAnsi="Times New Roman" w:cs="Times New Roman"/>
          <w:sz w:val="24"/>
          <w:szCs w:val="24"/>
        </w:rPr>
        <w:t>„</w:t>
      </w:r>
      <w:r w:rsidRPr="00065D23">
        <w:rPr>
          <w:rFonts w:ascii="Times New Roman" w:eastAsia="Times New Roman" w:hAnsi="Times New Roman" w:cs="Times New Roman"/>
          <w:b/>
          <w:bCs/>
          <w:sz w:val="24"/>
          <w:szCs w:val="24"/>
        </w:rPr>
        <w:t>§ 30</w:t>
      </w:r>
      <w:r w:rsidRPr="00065D23">
        <w:rPr>
          <w:rFonts w:ascii="Times New Roman" w:eastAsia="Times New Roman" w:hAnsi="Times New Roman" w:cs="Times New Roman"/>
          <w:b/>
          <w:bCs/>
          <w:sz w:val="24"/>
          <w:szCs w:val="24"/>
          <w:vertAlign w:val="superscript"/>
        </w:rPr>
        <w:t>2</w:t>
      </w:r>
      <w:r w:rsidRPr="00065D23">
        <w:rPr>
          <w:rFonts w:ascii="Times New Roman" w:eastAsia="Times New Roman" w:hAnsi="Times New Roman" w:cs="Times New Roman"/>
          <w:b/>
          <w:bCs/>
          <w:sz w:val="24"/>
          <w:szCs w:val="24"/>
        </w:rPr>
        <w:t xml:space="preserve">. Nõuded </w:t>
      </w:r>
      <w:r w:rsidR="005363DE">
        <w:rPr>
          <w:rFonts w:ascii="Times New Roman" w:eastAsia="Times New Roman" w:hAnsi="Times New Roman" w:cs="Times New Roman"/>
          <w:b/>
          <w:bCs/>
          <w:sz w:val="24"/>
          <w:szCs w:val="24"/>
        </w:rPr>
        <w:t xml:space="preserve">registripidaja </w:t>
      </w:r>
      <w:r w:rsidRPr="00065D23">
        <w:rPr>
          <w:rFonts w:ascii="Times New Roman" w:eastAsia="Times New Roman" w:hAnsi="Times New Roman" w:cs="Times New Roman"/>
          <w:b/>
          <w:bCs/>
          <w:sz w:val="24"/>
          <w:szCs w:val="24"/>
        </w:rPr>
        <w:t>digitaalsele tegevuskerksusele</w:t>
      </w:r>
    </w:p>
    <w:p w14:paraId="4EAB0494" w14:textId="290A2F7D" w:rsidR="00A7557F" w:rsidRPr="00065D23" w:rsidRDefault="00A7557F" w:rsidP="00224A6D">
      <w:pPr>
        <w:jc w:val="both"/>
        <w:rPr>
          <w:rFonts w:ascii="Times New Roman" w:eastAsia="Times New Roman" w:hAnsi="Times New Roman" w:cs="Times New Roman"/>
          <w:sz w:val="24"/>
          <w:szCs w:val="24"/>
        </w:rPr>
      </w:pPr>
    </w:p>
    <w:p w14:paraId="3EE7C455" w14:textId="6AC6814C" w:rsidR="00E52061" w:rsidRPr="00065D23" w:rsidRDefault="00E52061" w:rsidP="00224A6D">
      <w:pPr>
        <w:jc w:val="both"/>
        <w:rPr>
          <w:rFonts w:ascii="Times New Roman" w:eastAsia="Times New Roman" w:hAnsi="Times New Roman" w:cs="Times New Roman"/>
          <w:sz w:val="24"/>
          <w:szCs w:val="24"/>
        </w:rPr>
      </w:pPr>
      <w:r w:rsidRPr="00065D23">
        <w:rPr>
          <w:rFonts w:ascii="Times New Roman" w:eastAsia="Times New Roman" w:hAnsi="Times New Roman" w:cs="Times New Roman"/>
          <w:sz w:val="24"/>
          <w:szCs w:val="24"/>
        </w:rPr>
        <w:t xml:space="preserve">(1) Registripidaja </w:t>
      </w:r>
      <w:r w:rsidRPr="00065D23">
        <w:rPr>
          <w:rFonts w:ascii="Times New Roman" w:hAnsi="Times New Roman" w:cs="Times New Roman"/>
          <w:sz w:val="24"/>
          <w:szCs w:val="24"/>
          <w:shd w:val="clear" w:color="auto" w:fill="FFFFFF"/>
        </w:rPr>
        <w:t>järgib Euroopa Parlamendi ja nõukogu määruses (EL) 2022/2554, mis käsitleb finantssektori digitaalset tegevuskerksust ning millega muudetakse määrusi (EÜ) nr 1060/2009, (EL) nr 648/2012, (EL) nr 600/2014, (EL) nr 909/2014 ja (EL) 2016/1011</w:t>
      </w:r>
      <w:r w:rsidR="00F52859" w:rsidRPr="00065D23">
        <w:rPr>
          <w:rFonts w:ascii="Times New Roman" w:hAnsi="Times New Roman" w:cs="Times New Roman"/>
          <w:sz w:val="24"/>
          <w:szCs w:val="24"/>
          <w:shd w:val="clear" w:color="auto" w:fill="FFFFFF"/>
        </w:rPr>
        <w:t xml:space="preserve"> (</w:t>
      </w:r>
      <w:r w:rsidR="00F52859" w:rsidRPr="00065D23">
        <w:rPr>
          <w:rFonts w:ascii="Times New Roman" w:hAnsi="Times New Roman" w:cs="Times New Roman"/>
          <w:sz w:val="24"/>
          <w:szCs w:val="24"/>
        </w:rPr>
        <w:t>ELT L 333, 27.12.2022, lk 1</w:t>
      </w:r>
      <w:r w:rsidR="00CB4606" w:rsidRPr="00065D23">
        <w:rPr>
          <w:rFonts w:ascii="Times New Roman" w:hAnsi="Times New Roman" w:cs="Times New Roman"/>
          <w:sz w:val="24"/>
          <w:szCs w:val="24"/>
        </w:rPr>
        <w:t>–</w:t>
      </w:r>
      <w:r w:rsidR="00F52859" w:rsidRPr="00065D23">
        <w:rPr>
          <w:rFonts w:ascii="Times New Roman" w:hAnsi="Times New Roman" w:cs="Times New Roman"/>
          <w:sz w:val="24"/>
          <w:szCs w:val="24"/>
        </w:rPr>
        <w:t>79)</w:t>
      </w:r>
      <w:r w:rsidRPr="00065D23">
        <w:rPr>
          <w:rFonts w:ascii="Times New Roman" w:hAnsi="Times New Roman" w:cs="Times New Roman"/>
          <w:sz w:val="24"/>
          <w:szCs w:val="24"/>
          <w:shd w:val="clear" w:color="auto" w:fill="FFFFFF"/>
        </w:rPr>
        <w:t>, sätestatud nõudeid.</w:t>
      </w:r>
    </w:p>
    <w:p w14:paraId="1DE1E06B" w14:textId="77777777" w:rsidR="00E52061" w:rsidRPr="00065D23" w:rsidRDefault="00E52061" w:rsidP="00224A6D">
      <w:pPr>
        <w:jc w:val="both"/>
        <w:rPr>
          <w:rFonts w:ascii="Times New Roman" w:eastAsia="Times New Roman" w:hAnsi="Times New Roman" w:cs="Times New Roman"/>
          <w:sz w:val="24"/>
          <w:szCs w:val="24"/>
        </w:rPr>
      </w:pPr>
    </w:p>
    <w:p w14:paraId="6E646B7D" w14:textId="0C442961" w:rsidR="0024046A" w:rsidRPr="007738CB" w:rsidRDefault="00E52061" w:rsidP="00224A6D">
      <w:pPr>
        <w:jc w:val="both"/>
        <w:rPr>
          <w:rFonts w:ascii="Times New Roman" w:eastAsia="Times New Roman" w:hAnsi="Times New Roman" w:cs="Times New Roman"/>
          <w:strike/>
          <w:sz w:val="24"/>
          <w:szCs w:val="24"/>
        </w:rPr>
      </w:pPr>
      <w:r w:rsidRPr="00065D23">
        <w:rPr>
          <w:rFonts w:ascii="Times New Roman" w:eastAsia="Times New Roman" w:hAnsi="Times New Roman" w:cs="Times New Roman"/>
          <w:sz w:val="24"/>
          <w:szCs w:val="24"/>
        </w:rPr>
        <w:t xml:space="preserve">(2) </w:t>
      </w:r>
      <w:r w:rsidR="0024046A" w:rsidRPr="00065D23">
        <w:rPr>
          <w:rFonts w:ascii="Times New Roman" w:eastAsia="Times New Roman" w:hAnsi="Times New Roman" w:cs="Times New Roman"/>
          <w:sz w:val="24"/>
          <w:szCs w:val="24"/>
        </w:rPr>
        <w:t>Registripidaja</w:t>
      </w:r>
      <w:r w:rsidR="004C3617">
        <w:rPr>
          <w:rFonts w:ascii="Times New Roman" w:eastAsia="Times New Roman" w:hAnsi="Times New Roman" w:cs="Times New Roman"/>
          <w:sz w:val="24"/>
          <w:szCs w:val="24"/>
        </w:rPr>
        <w:t>le</w:t>
      </w:r>
      <w:r w:rsidR="00B916D7" w:rsidRPr="00065D23">
        <w:rPr>
          <w:rFonts w:ascii="Times New Roman" w:eastAsia="Times New Roman" w:hAnsi="Times New Roman" w:cs="Times New Roman"/>
          <w:sz w:val="24"/>
          <w:szCs w:val="24"/>
        </w:rPr>
        <w:t xml:space="preserve"> </w:t>
      </w:r>
      <w:r w:rsidR="0024046A" w:rsidRPr="00065D23">
        <w:rPr>
          <w:rFonts w:ascii="Times New Roman" w:eastAsia="Times New Roman" w:hAnsi="Times New Roman" w:cs="Times New Roman"/>
          <w:sz w:val="24"/>
          <w:szCs w:val="24"/>
        </w:rPr>
        <w:t xml:space="preserve">ei kohaldata </w:t>
      </w:r>
      <w:proofErr w:type="spellStart"/>
      <w:r w:rsidR="0024046A" w:rsidRPr="00065D23">
        <w:rPr>
          <w:rFonts w:ascii="Times New Roman" w:eastAsia="Times New Roman" w:hAnsi="Times New Roman" w:cs="Times New Roman"/>
          <w:sz w:val="24"/>
          <w:szCs w:val="24"/>
        </w:rPr>
        <w:t>küberturvalisuse</w:t>
      </w:r>
      <w:proofErr w:type="spellEnd"/>
      <w:r w:rsidR="0024046A" w:rsidRPr="00065D23">
        <w:rPr>
          <w:rFonts w:ascii="Times New Roman" w:eastAsia="Times New Roman" w:hAnsi="Times New Roman" w:cs="Times New Roman"/>
          <w:sz w:val="24"/>
          <w:szCs w:val="24"/>
        </w:rPr>
        <w:t xml:space="preserve"> seadu</w:t>
      </w:r>
      <w:r w:rsidR="008D5001" w:rsidRPr="00065D23">
        <w:rPr>
          <w:rFonts w:ascii="Times New Roman" w:eastAsia="Times New Roman" w:hAnsi="Times New Roman" w:cs="Times New Roman"/>
          <w:sz w:val="24"/>
          <w:szCs w:val="24"/>
        </w:rPr>
        <w:t>se 2. peatük</w:t>
      </w:r>
      <w:r w:rsidR="00207BBA">
        <w:rPr>
          <w:rFonts w:ascii="Times New Roman" w:eastAsia="Times New Roman" w:hAnsi="Times New Roman" w:cs="Times New Roman"/>
          <w:sz w:val="24"/>
          <w:szCs w:val="24"/>
        </w:rPr>
        <w:t xml:space="preserve">is sätestatud </w:t>
      </w:r>
      <w:proofErr w:type="spellStart"/>
      <w:r w:rsidR="00207BBA">
        <w:rPr>
          <w:rFonts w:ascii="Times New Roman" w:eastAsia="Times New Roman" w:hAnsi="Times New Roman" w:cs="Times New Roman"/>
          <w:sz w:val="24"/>
          <w:szCs w:val="24"/>
        </w:rPr>
        <w:t>küberturvalisuse</w:t>
      </w:r>
      <w:proofErr w:type="spellEnd"/>
      <w:r w:rsidR="00207BBA">
        <w:rPr>
          <w:rFonts w:ascii="Times New Roman" w:eastAsia="Times New Roman" w:hAnsi="Times New Roman" w:cs="Times New Roman"/>
          <w:sz w:val="24"/>
          <w:szCs w:val="24"/>
        </w:rPr>
        <w:t xml:space="preserve"> tagamise nõudeid.</w:t>
      </w:r>
      <w:del w:id="212" w:author="Aili Sandre" w:date="2024-03-18T09:08:00Z">
        <w:r w:rsidRPr="004C3617" w:rsidDel="004F044C">
          <w:rPr>
            <w:rFonts w:ascii="Times New Roman" w:eastAsia="Times New Roman" w:hAnsi="Times New Roman" w:cs="Times New Roman"/>
            <w:sz w:val="24"/>
            <w:szCs w:val="24"/>
          </w:rPr>
          <w:delText xml:space="preserve"> </w:delText>
        </w:r>
      </w:del>
    </w:p>
    <w:p w14:paraId="2C919C7C" w14:textId="0A27393B" w:rsidR="00E52061" w:rsidRPr="00065D23" w:rsidRDefault="00E52061" w:rsidP="00224A6D">
      <w:pPr>
        <w:jc w:val="both"/>
        <w:rPr>
          <w:rFonts w:ascii="Times New Roman" w:eastAsia="Times New Roman" w:hAnsi="Times New Roman" w:cs="Times New Roman"/>
          <w:sz w:val="24"/>
          <w:szCs w:val="24"/>
        </w:rPr>
      </w:pPr>
    </w:p>
    <w:p w14:paraId="197765CC" w14:textId="6B395846" w:rsidR="00E52061" w:rsidRPr="00065D23" w:rsidRDefault="00E52061" w:rsidP="00224A6D">
      <w:pPr>
        <w:jc w:val="both"/>
        <w:rPr>
          <w:rFonts w:ascii="Times New Roman" w:hAnsi="Times New Roman" w:cs="Times New Roman"/>
          <w:sz w:val="24"/>
          <w:szCs w:val="24"/>
        </w:rPr>
      </w:pPr>
      <w:r w:rsidRPr="00065D23">
        <w:rPr>
          <w:rFonts w:ascii="Times New Roman" w:hAnsi="Times New Roman" w:cs="Times New Roman"/>
          <w:sz w:val="24"/>
          <w:szCs w:val="24"/>
        </w:rPr>
        <w:t xml:space="preserve">(3) Registripidaja teavitab tõsisest info- ja kommunikatsioonitehnoloogiaga seotud intsidendist Finantsinspektsiooni ning Riigi Infosüsteemi Ametit Euroopa Parlamendi ja nõukogu määruse </w:t>
      </w:r>
      <w:r w:rsidRPr="00065D23">
        <w:rPr>
          <w:rFonts w:ascii="Times New Roman" w:hAnsi="Times New Roman" w:cs="Times New Roman"/>
          <w:sz w:val="24"/>
          <w:szCs w:val="24"/>
          <w:shd w:val="clear" w:color="auto" w:fill="FFFFFF"/>
        </w:rPr>
        <w:t xml:space="preserve">(EL) 2022/2554 </w:t>
      </w:r>
      <w:r w:rsidRPr="00065D23">
        <w:rPr>
          <w:rFonts w:ascii="Times New Roman" w:hAnsi="Times New Roman" w:cs="Times New Roman"/>
          <w:sz w:val="24"/>
          <w:szCs w:val="24"/>
        </w:rPr>
        <w:t>artiklis 19 sätestatu</w:t>
      </w:r>
      <w:r w:rsidR="00CC4567" w:rsidRPr="00065D23">
        <w:rPr>
          <w:rFonts w:ascii="Times New Roman" w:hAnsi="Times New Roman" w:cs="Times New Roman"/>
          <w:sz w:val="24"/>
          <w:szCs w:val="24"/>
        </w:rPr>
        <w:t xml:space="preserve"> kohaselt</w:t>
      </w:r>
      <w:r w:rsidR="00F211EA">
        <w:rPr>
          <w:rFonts w:ascii="Times New Roman" w:hAnsi="Times New Roman" w:cs="Times New Roman"/>
          <w:sz w:val="24"/>
          <w:szCs w:val="24"/>
        </w:rPr>
        <w:t xml:space="preserve">, </w:t>
      </w:r>
      <w:r w:rsidR="00F211EA" w:rsidRPr="00EA648E">
        <w:rPr>
          <w:rFonts w:ascii="Times New Roman" w:hAnsi="Times New Roman" w:cs="Times New Roman"/>
          <w:sz w:val="24"/>
          <w:szCs w:val="24"/>
        </w:rPr>
        <w:t xml:space="preserve">lähtudes Finantsinspektsiooni kehtestatud </w:t>
      </w:r>
      <w:commentRangeStart w:id="213"/>
      <w:r w:rsidR="00F211EA" w:rsidRPr="00EA648E">
        <w:rPr>
          <w:rFonts w:ascii="Times New Roman" w:hAnsi="Times New Roman" w:cs="Times New Roman"/>
          <w:sz w:val="24"/>
          <w:szCs w:val="24"/>
        </w:rPr>
        <w:t>formaadist</w:t>
      </w:r>
      <w:commentRangeEnd w:id="213"/>
      <w:r w:rsidR="004F044C">
        <w:rPr>
          <w:rStyle w:val="Kommentaariviide"/>
        </w:rPr>
        <w:commentReference w:id="213"/>
      </w:r>
      <w:r w:rsidRPr="00EA648E">
        <w:rPr>
          <w:rFonts w:ascii="Times New Roman" w:hAnsi="Times New Roman" w:cs="Times New Roman"/>
          <w:sz w:val="24"/>
          <w:szCs w:val="24"/>
        </w:rPr>
        <w:t>.</w:t>
      </w:r>
      <w:del w:id="214" w:author="Aili Sandre" w:date="2024-03-18T09:08:00Z">
        <w:r w:rsidRPr="00065D23" w:rsidDel="004F044C">
          <w:rPr>
            <w:rFonts w:ascii="Times New Roman" w:hAnsi="Times New Roman" w:cs="Times New Roman"/>
            <w:sz w:val="24"/>
            <w:szCs w:val="24"/>
          </w:rPr>
          <w:delText xml:space="preserve"> </w:delText>
        </w:r>
      </w:del>
    </w:p>
    <w:p w14:paraId="14891010" w14:textId="77777777" w:rsidR="00E52061" w:rsidRPr="00065D23" w:rsidRDefault="00E52061" w:rsidP="00224A6D">
      <w:pPr>
        <w:jc w:val="both"/>
        <w:rPr>
          <w:rFonts w:ascii="Times New Roman" w:hAnsi="Times New Roman" w:cs="Times New Roman"/>
          <w:sz w:val="24"/>
          <w:szCs w:val="24"/>
        </w:rPr>
      </w:pPr>
    </w:p>
    <w:p w14:paraId="6939FE31" w14:textId="79DC8963" w:rsidR="00E52061" w:rsidRPr="00065D23" w:rsidRDefault="00E52061" w:rsidP="00224A6D">
      <w:pPr>
        <w:jc w:val="both"/>
        <w:rPr>
          <w:rFonts w:ascii="Times New Roman" w:hAnsi="Times New Roman" w:cs="Times New Roman"/>
          <w:sz w:val="24"/>
          <w:szCs w:val="24"/>
        </w:rPr>
      </w:pPr>
      <w:r w:rsidRPr="00065D23">
        <w:rPr>
          <w:rFonts w:ascii="Times New Roman" w:hAnsi="Times New Roman" w:cs="Times New Roman"/>
          <w:sz w:val="24"/>
          <w:szCs w:val="24"/>
        </w:rPr>
        <w:t xml:space="preserve">(4) Registripidaja kasutab käesoleva paragrahvi lõikes </w:t>
      </w:r>
      <w:r w:rsidR="009454E9">
        <w:rPr>
          <w:rFonts w:ascii="Times New Roman" w:hAnsi="Times New Roman" w:cs="Times New Roman"/>
          <w:sz w:val="24"/>
          <w:szCs w:val="24"/>
        </w:rPr>
        <w:t>3</w:t>
      </w:r>
      <w:r w:rsidRPr="00065D23">
        <w:rPr>
          <w:rFonts w:ascii="Times New Roman" w:hAnsi="Times New Roman" w:cs="Times New Roman"/>
          <w:sz w:val="24"/>
          <w:szCs w:val="24"/>
        </w:rPr>
        <w:t xml:space="preserve"> sätestatud juhul esialgse teate ja raportite edastamisel </w:t>
      </w:r>
      <w:r w:rsidR="00CB4606" w:rsidRPr="00065D23">
        <w:rPr>
          <w:rFonts w:ascii="Times New Roman" w:hAnsi="Times New Roman" w:cs="Times New Roman"/>
          <w:sz w:val="24"/>
          <w:szCs w:val="24"/>
        </w:rPr>
        <w:t xml:space="preserve">Euroopa Parlamendi ja nõukogu määruse </w:t>
      </w:r>
      <w:r w:rsidR="00CB4606" w:rsidRPr="00065D23">
        <w:rPr>
          <w:rFonts w:ascii="Times New Roman" w:hAnsi="Times New Roman" w:cs="Times New Roman"/>
          <w:sz w:val="24"/>
          <w:szCs w:val="24"/>
          <w:shd w:val="clear" w:color="auto" w:fill="FFFFFF"/>
        </w:rPr>
        <w:t xml:space="preserve">(EL) 2022/2554 </w:t>
      </w:r>
      <w:r w:rsidRPr="00065D23">
        <w:rPr>
          <w:rFonts w:ascii="Times New Roman" w:hAnsi="Times New Roman" w:cs="Times New Roman"/>
          <w:sz w:val="24"/>
          <w:szCs w:val="24"/>
        </w:rPr>
        <w:t>artikli 20 alusel kehtestatud teavitusvorme ja lähtub kehtestatud tähtaegadest, välja arvatud</w:t>
      </w:r>
      <w:r w:rsidR="008554B5">
        <w:rPr>
          <w:rFonts w:ascii="Times New Roman" w:hAnsi="Times New Roman" w:cs="Times New Roman"/>
          <w:sz w:val="24"/>
          <w:szCs w:val="24"/>
        </w:rPr>
        <w:t xml:space="preserve"> juhul</w:t>
      </w:r>
      <w:r w:rsidRPr="00065D23">
        <w:rPr>
          <w:rFonts w:ascii="Times New Roman" w:hAnsi="Times New Roman" w:cs="Times New Roman"/>
          <w:sz w:val="24"/>
          <w:szCs w:val="24"/>
        </w:rPr>
        <w:t>, kui tehnilistel põhjustel ei ole võimalik esialgset teadet edastada asjakohast vormi kasutades.</w:t>
      </w:r>
    </w:p>
    <w:p w14:paraId="70D98978" w14:textId="77777777" w:rsidR="00E52061" w:rsidRPr="00065D23" w:rsidRDefault="00E52061" w:rsidP="00224A6D">
      <w:pPr>
        <w:jc w:val="both"/>
        <w:rPr>
          <w:rFonts w:ascii="Times New Roman" w:hAnsi="Times New Roman" w:cs="Times New Roman"/>
          <w:sz w:val="24"/>
          <w:szCs w:val="24"/>
        </w:rPr>
      </w:pPr>
    </w:p>
    <w:p w14:paraId="3EDDF5B1" w14:textId="76A90F99" w:rsidR="005969DA" w:rsidRPr="00065D23" w:rsidRDefault="00E52061"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rPr>
        <w:t xml:space="preserve">(5) Kui registripidaja otsustab Euroopa Parlamendi ja nõukogu määruse </w:t>
      </w:r>
      <w:r w:rsidRPr="00065D23">
        <w:rPr>
          <w:rFonts w:ascii="Times New Roman" w:hAnsi="Times New Roman" w:cs="Times New Roman"/>
          <w:sz w:val="24"/>
          <w:szCs w:val="24"/>
          <w:shd w:val="clear" w:color="auto" w:fill="FFFFFF"/>
        </w:rPr>
        <w:t>(EL) 2022/2554 artikli</w:t>
      </w:r>
      <w:ins w:id="215" w:author="Aili Sandre" w:date="2024-03-18T09:10:00Z">
        <w:r w:rsidR="004F044C">
          <w:rPr>
            <w:rFonts w:ascii="Times New Roman" w:hAnsi="Times New Roman" w:cs="Times New Roman"/>
            <w:sz w:val="24"/>
            <w:szCs w:val="24"/>
            <w:shd w:val="clear" w:color="auto" w:fill="FFFFFF"/>
          </w:rPr>
          <w:t> </w:t>
        </w:r>
      </w:ins>
      <w:del w:id="216" w:author="Aili Sandre" w:date="2024-03-18T09:10:00Z">
        <w:r w:rsidRPr="00065D23" w:rsidDel="004F044C">
          <w:rPr>
            <w:rFonts w:ascii="Times New Roman" w:hAnsi="Times New Roman" w:cs="Times New Roman"/>
            <w:sz w:val="24"/>
            <w:szCs w:val="24"/>
            <w:shd w:val="clear" w:color="auto" w:fill="FFFFFF"/>
          </w:rPr>
          <w:delText xml:space="preserve"> </w:delText>
        </w:r>
      </w:del>
      <w:r w:rsidRPr="00065D23">
        <w:rPr>
          <w:rFonts w:ascii="Times New Roman" w:hAnsi="Times New Roman" w:cs="Times New Roman"/>
          <w:sz w:val="24"/>
          <w:szCs w:val="24"/>
          <w:shd w:val="clear" w:color="auto" w:fill="FFFFFF"/>
        </w:rPr>
        <w:t xml:space="preserve">19 lõike 2 kohaselt teavitada Finantsinspektsiooni olulisest küberohust, edastab </w:t>
      </w:r>
      <w:r w:rsidR="00CB4606" w:rsidRPr="00065D23">
        <w:rPr>
          <w:rFonts w:ascii="Times New Roman" w:hAnsi="Times New Roman" w:cs="Times New Roman"/>
          <w:sz w:val="24"/>
          <w:szCs w:val="24"/>
          <w:shd w:val="clear" w:color="auto" w:fill="FFFFFF"/>
        </w:rPr>
        <w:t>registripidaja</w:t>
      </w:r>
      <w:r w:rsidRPr="00065D23">
        <w:rPr>
          <w:rFonts w:ascii="Times New Roman" w:hAnsi="Times New Roman" w:cs="Times New Roman"/>
          <w:sz w:val="24"/>
          <w:szCs w:val="24"/>
          <w:shd w:val="clear" w:color="auto" w:fill="FFFFFF"/>
        </w:rPr>
        <w:t xml:space="preserve"> teavituse ühtlasi Riigi Infosüsteemi Ametile.</w:t>
      </w:r>
    </w:p>
    <w:p w14:paraId="7A0AC1C4" w14:textId="77777777" w:rsidR="005969DA" w:rsidRPr="00065D23" w:rsidRDefault="005969DA" w:rsidP="00224A6D">
      <w:pPr>
        <w:jc w:val="both"/>
        <w:rPr>
          <w:rFonts w:ascii="Times New Roman" w:hAnsi="Times New Roman" w:cs="Times New Roman"/>
          <w:sz w:val="24"/>
          <w:szCs w:val="24"/>
          <w:shd w:val="clear" w:color="auto" w:fill="FFFFFF"/>
        </w:rPr>
      </w:pPr>
    </w:p>
    <w:p w14:paraId="57288326" w14:textId="5814FC05" w:rsidR="0089634C" w:rsidRDefault="005969DA"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 xml:space="preserve">(6) </w:t>
      </w:r>
      <w:r w:rsidR="00F32A10" w:rsidRPr="00065D23">
        <w:rPr>
          <w:rFonts w:ascii="Times New Roman" w:hAnsi="Times New Roman" w:cs="Times New Roman"/>
          <w:sz w:val="24"/>
          <w:szCs w:val="24"/>
          <w:shd w:val="clear" w:color="auto" w:fill="FFFFFF"/>
        </w:rPr>
        <w:t>Registripidaja</w:t>
      </w:r>
      <w:r w:rsidR="001552E2" w:rsidRPr="00065D23">
        <w:rPr>
          <w:rFonts w:ascii="Times New Roman" w:hAnsi="Times New Roman" w:cs="Times New Roman"/>
          <w:sz w:val="24"/>
          <w:szCs w:val="24"/>
          <w:shd w:val="clear" w:color="auto" w:fill="FFFFFF"/>
        </w:rPr>
        <w:t xml:space="preserve"> </w:t>
      </w:r>
      <w:r w:rsidR="00F32A10" w:rsidRPr="00065D23">
        <w:rPr>
          <w:rFonts w:ascii="Times New Roman" w:hAnsi="Times New Roman" w:cs="Times New Roman"/>
          <w:sz w:val="24"/>
          <w:szCs w:val="24"/>
          <w:shd w:val="clear" w:color="auto" w:fill="FFFFFF"/>
        </w:rPr>
        <w:t>peab k</w:t>
      </w:r>
      <w:r w:rsidRPr="00065D23">
        <w:rPr>
          <w:rFonts w:ascii="Times New Roman" w:hAnsi="Times New Roman" w:cs="Times New Roman"/>
          <w:sz w:val="24"/>
          <w:szCs w:val="24"/>
          <w:shd w:val="clear" w:color="auto" w:fill="FFFFFF"/>
        </w:rPr>
        <w:t xml:space="preserve">ooskõlas Euroopa Parlamendi ja nõukogu määruse (EL) 2022/2554 artikli 12 lõikes 5 sätestatuga </w:t>
      </w:r>
      <w:r w:rsidR="00D5299B" w:rsidRPr="00065D23">
        <w:rPr>
          <w:rFonts w:ascii="Times New Roman" w:hAnsi="Times New Roman" w:cs="Times New Roman"/>
          <w:sz w:val="24"/>
          <w:szCs w:val="24"/>
          <w:shd w:val="clear" w:color="auto" w:fill="FFFFFF"/>
        </w:rPr>
        <w:t xml:space="preserve">tagama </w:t>
      </w:r>
      <w:r w:rsidRPr="00065D23">
        <w:rPr>
          <w:rFonts w:ascii="Times New Roman" w:hAnsi="Times New Roman" w:cs="Times New Roman"/>
          <w:sz w:val="24"/>
          <w:szCs w:val="24"/>
          <w:shd w:val="clear" w:color="auto" w:fill="FFFFFF"/>
        </w:rPr>
        <w:t>vähemalt ü</w:t>
      </w:r>
      <w:r w:rsidR="00D5299B" w:rsidRPr="00065D23">
        <w:rPr>
          <w:rFonts w:ascii="Times New Roman" w:hAnsi="Times New Roman" w:cs="Times New Roman"/>
          <w:sz w:val="24"/>
          <w:szCs w:val="24"/>
          <w:shd w:val="clear" w:color="auto" w:fill="FFFFFF"/>
        </w:rPr>
        <w:t xml:space="preserve">he </w:t>
      </w:r>
      <w:r w:rsidRPr="00065D23">
        <w:rPr>
          <w:rFonts w:ascii="Times New Roman" w:hAnsi="Times New Roman" w:cs="Times New Roman"/>
          <w:sz w:val="24"/>
          <w:szCs w:val="24"/>
          <w:shd w:val="clear" w:color="auto" w:fill="FFFFFF"/>
        </w:rPr>
        <w:t>varutöötluskoh</w:t>
      </w:r>
      <w:r w:rsidR="00D5299B" w:rsidRPr="00065D23">
        <w:rPr>
          <w:rFonts w:ascii="Times New Roman" w:hAnsi="Times New Roman" w:cs="Times New Roman"/>
          <w:sz w:val="24"/>
          <w:szCs w:val="24"/>
          <w:shd w:val="clear" w:color="auto" w:fill="FFFFFF"/>
        </w:rPr>
        <w:t>a</w:t>
      </w:r>
      <w:r w:rsidR="001552E2" w:rsidRPr="00065D23">
        <w:rPr>
          <w:rFonts w:ascii="Times New Roman" w:hAnsi="Times New Roman" w:cs="Times New Roman"/>
          <w:sz w:val="24"/>
          <w:szCs w:val="24"/>
          <w:shd w:val="clear" w:color="auto" w:fill="FFFFFF"/>
        </w:rPr>
        <w:t xml:space="preserve"> olemasolu</w:t>
      </w:r>
      <w:r w:rsidRPr="00065D23">
        <w:rPr>
          <w:rFonts w:ascii="Times New Roman" w:hAnsi="Times New Roman" w:cs="Times New Roman"/>
          <w:sz w:val="24"/>
          <w:szCs w:val="24"/>
          <w:shd w:val="clear" w:color="auto" w:fill="FFFFFF"/>
        </w:rPr>
        <w:t>.</w:t>
      </w:r>
    </w:p>
    <w:p w14:paraId="74D335CA" w14:textId="77777777" w:rsidR="0089634C" w:rsidRDefault="0089634C" w:rsidP="00224A6D">
      <w:pPr>
        <w:jc w:val="both"/>
        <w:rPr>
          <w:rFonts w:ascii="Times New Roman" w:hAnsi="Times New Roman" w:cs="Times New Roman"/>
          <w:sz w:val="24"/>
          <w:szCs w:val="24"/>
          <w:shd w:val="clear" w:color="auto" w:fill="FFFFFF"/>
        </w:rPr>
      </w:pPr>
    </w:p>
    <w:p w14:paraId="436EC12F" w14:textId="06A35EB3" w:rsidR="002A4DB8" w:rsidRDefault="0089634C" w:rsidP="00224A6D">
      <w:pPr>
        <w:jc w:val="both"/>
        <w:rPr>
          <w:rFonts w:ascii="Times New Roman" w:hAnsi="Times New Roman" w:cs="Times New Roman"/>
          <w:sz w:val="24"/>
          <w:szCs w:val="24"/>
          <w:shd w:val="clear" w:color="auto" w:fill="FFFFFF"/>
        </w:rPr>
      </w:pPr>
      <w:r w:rsidRPr="00D30937">
        <w:rPr>
          <w:rFonts w:ascii="Times New Roman" w:hAnsi="Times New Roman" w:cs="Times New Roman"/>
          <w:sz w:val="24"/>
          <w:szCs w:val="24"/>
          <w:shd w:val="clear" w:color="auto" w:fill="FFFFFF"/>
        </w:rPr>
        <w:t>(7) Käesoleva</w:t>
      </w:r>
      <w:del w:id="217" w:author="Aili Sandre" w:date="2024-03-18T09:10:00Z">
        <w:r w:rsidRPr="00D30937" w:rsidDel="004F044C">
          <w:rPr>
            <w:rFonts w:ascii="Times New Roman" w:hAnsi="Times New Roman" w:cs="Times New Roman"/>
            <w:sz w:val="24"/>
            <w:szCs w:val="24"/>
            <w:shd w:val="clear" w:color="auto" w:fill="FFFFFF"/>
          </w:rPr>
          <w:delText>s</w:delText>
        </w:r>
      </w:del>
      <w:r w:rsidRPr="00D30937">
        <w:rPr>
          <w:rFonts w:ascii="Times New Roman" w:hAnsi="Times New Roman" w:cs="Times New Roman"/>
          <w:sz w:val="24"/>
          <w:szCs w:val="24"/>
          <w:shd w:val="clear" w:color="auto" w:fill="FFFFFF"/>
        </w:rPr>
        <w:t xml:space="preserve"> paragrahvi </w:t>
      </w:r>
      <w:r w:rsidR="00E47B26" w:rsidRPr="00EA648E">
        <w:rPr>
          <w:rFonts w:ascii="Times New Roman" w:hAnsi="Times New Roman" w:cs="Times New Roman"/>
          <w:sz w:val="24"/>
          <w:szCs w:val="24"/>
          <w:shd w:val="clear" w:color="auto" w:fill="FFFFFF"/>
        </w:rPr>
        <w:t xml:space="preserve">lõigetes 1–6 </w:t>
      </w:r>
      <w:r w:rsidRPr="00EA648E">
        <w:rPr>
          <w:rFonts w:ascii="Times New Roman" w:hAnsi="Times New Roman" w:cs="Times New Roman"/>
          <w:sz w:val="24"/>
          <w:szCs w:val="24"/>
          <w:shd w:val="clear" w:color="auto" w:fill="FFFFFF"/>
        </w:rPr>
        <w:t xml:space="preserve">sätestatut </w:t>
      </w:r>
      <w:r w:rsidR="005363DE" w:rsidRPr="00EA648E">
        <w:rPr>
          <w:rFonts w:ascii="Times New Roman" w:hAnsi="Times New Roman" w:cs="Times New Roman"/>
          <w:sz w:val="24"/>
          <w:szCs w:val="24"/>
          <w:shd w:val="clear" w:color="auto" w:fill="FFFFFF"/>
        </w:rPr>
        <w:t xml:space="preserve">ei </w:t>
      </w:r>
      <w:r w:rsidRPr="00D30937">
        <w:rPr>
          <w:rFonts w:ascii="Times New Roman" w:hAnsi="Times New Roman" w:cs="Times New Roman"/>
          <w:sz w:val="24"/>
          <w:szCs w:val="24"/>
          <w:shd w:val="clear" w:color="auto" w:fill="FFFFFF"/>
        </w:rPr>
        <w:t>kohaldata pensioniregistri pidajale.</w:t>
      </w:r>
      <w:r w:rsidR="00837884">
        <w:rPr>
          <w:rFonts w:ascii="Times New Roman" w:hAnsi="Times New Roman" w:cs="Times New Roman"/>
          <w:sz w:val="24"/>
          <w:szCs w:val="24"/>
          <w:shd w:val="clear" w:color="auto" w:fill="FFFFFF"/>
        </w:rPr>
        <w:t>“;</w:t>
      </w:r>
    </w:p>
    <w:p w14:paraId="17CC4338" w14:textId="77777777" w:rsidR="002A4DB8" w:rsidRDefault="002A4DB8" w:rsidP="00224A6D">
      <w:pPr>
        <w:jc w:val="both"/>
        <w:rPr>
          <w:rFonts w:ascii="Times New Roman" w:hAnsi="Times New Roman" w:cs="Times New Roman"/>
          <w:sz w:val="24"/>
          <w:szCs w:val="24"/>
          <w:shd w:val="clear" w:color="auto" w:fill="FFFFFF"/>
        </w:rPr>
      </w:pPr>
    </w:p>
    <w:p w14:paraId="1EF07DA8" w14:textId="2B15130C" w:rsidR="0085426B" w:rsidRPr="00993DFD" w:rsidRDefault="004C3617" w:rsidP="00224A6D">
      <w:pPr>
        <w:jc w:val="both"/>
        <w:rPr>
          <w:rFonts w:ascii="Times New Roman" w:hAnsi="Times New Roman" w:cs="Times New Roman"/>
          <w:sz w:val="24"/>
          <w:szCs w:val="24"/>
        </w:rPr>
      </w:pPr>
      <w:bookmarkStart w:id="218" w:name="_Hlk135910730"/>
      <w:r>
        <w:rPr>
          <w:rFonts w:ascii="Times New Roman" w:hAnsi="Times New Roman" w:cs="Times New Roman"/>
          <w:b/>
          <w:bCs/>
          <w:sz w:val="24"/>
          <w:szCs w:val="24"/>
        </w:rPr>
        <w:t>4</w:t>
      </w:r>
      <w:r w:rsidR="0085426B" w:rsidRPr="00993DFD">
        <w:rPr>
          <w:rFonts w:ascii="Times New Roman" w:hAnsi="Times New Roman" w:cs="Times New Roman"/>
          <w:b/>
          <w:bCs/>
          <w:sz w:val="24"/>
          <w:szCs w:val="24"/>
        </w:rPr>
        <w:t>)</w:t>
      </w:r>
      <w:r w:rsidR="0085426B" w:rsidRPr="00993DFD">
        <w:rPr>
          <w:rFonts w:ascii="Times New Roman" w:hAnsi="Times New Roman" w:cs="Times New Roman"/>
          <w:sz w:val="24"/>
          <w:szCs w:val="24"/>
        </w:rPr>
        <w:t xml:space="preserve"> paragrahvi 38 täiendatakse lõikega 1</w:t>
      </w:r>
      <w:r w:rsidR="0085426B" w:rsidRPr="00993DFD">
        <w:rPr>
          <w:rFonts w:ascii="Times New Roman" w:hAnsi="Times New Roman" w:cs="Times New Roman"/>
          <w:sz w:val="24"/>
          <w:szCs w:val="24"/>
          <w:vertAlign w:val="superscript"/>
        </w:rPr>
        <w:t xml:space="preserve">3 </w:t>
      </w:r>
      <w:r w:rsidR="0085426B" w:rsidRPr="00993DFD">
        <w:rPr>
          <w:rFonts w:ascii="Times New Roman" w:hAnsi="Times New Roman" w:cs="Times New Roman"/>
          <w:sz w:val="24"/>
          <w:szCs w:val="24"/>
        </w:rPr>
        <w:t>järgmises sõnastuses:</w:t>
      </w:r>
    </w:p>
    <w:p w14:paraId="32EC350C" w14:textId="78074691" w:rsidR="0085426B" w:rsidRPr="00993DFD" w:rsidRDefault="0085426B" w:rsidP="00224A6D">
      <w:pPr>
        <w:jc w:val="both"/>
        <w:rPr>
          <w:rFonts w:ascii="Times New Roman" w:hAnsi="Times New Roman" w:cs="Times New Roman"/>
          <w:sz w:val="24"/>
          <w:szCs w:val="24"/>
        </w:rPr>
      </w:pPr>
      <w:r w:rsidRPr="00993DFD">
        <w:rPr>
          <w:rFonts w:ascii="Times New Roman" w:hAnsi="Times New Roman" w:cs="Times New Roman"/>
          <w:sz w:val="24"/>
          <w:szCs w:val="24"/>
        </w:rPr>
        <w:t>„(1</w:t>
      </w:r>
      <w:r w:rsidRPr="00993DFD">
        <w:rPr>
          <w:rFonts w:ascii="Times New Roman" w:hAnsi="Times New Roman" w:cs="Times New Roman"/>
          <w:sz w:val="24"/>
          <w:szCs w:val="24"/>
          <w:vertAlign w:val="superscript"/>
        </w:rPr>
        <w:t>3</w:t>
      </w:r>
      <w:r w:rsidRPr="00993DFD">
        <w:rPr>
          <w:rFonts w:ascii="Times New Roman" w:hAnsi="Times New Roman" w:cs="Times New Roman"/>
          <w:sz w:val="24"/>
          <w:szCs w:val="24"/>
        </w:rPr>
        <w:t xml:space="preserve">) Finantsinspektsioon teostab </w:t>
      </w:r>
      <w:r w:rsidR="00D82523" w:rsidRPr="00EA648E">
        <w:rPr>
          <w:rFonts w:ascii="Times New Roman" w:hAnsi="Times New Roman" w:cs="Times New Roman"/>
          <w:sz w:val="24"/>
          <w:szCs w:val="24"/>
        </w:rPr>
        <w:t>lisaks käesoleva paragrahvi lõikes 1</w:t>
      </w:r>
      <w:r w:rsidR="00D82523" w:rsidRPr="00EA648E">
        <w:rPr>
          <w:rFonts w:ascii="Times New Roman" w:hAnsi="Times New Roman" w:cs="Times New Roman"/>
          <w:sz w:val="24"/>
          <w:szCs w:val="24"/>
          <w:vertAlign w:val="superscript"/>
        </w:rPr>
        <w:t xml:space="preserve">2 </w:t>
      </w:r>
      <w:r w:rsidR="00D82523" w:rsidRPr="00EA648E">
        <w:rPr>
          <w:rFonts w:ascii="Times New Roman" w:hAnsi="Times New Roman" w:cs="Times New Roman"/>
          <w:sz w:val="24"/>
          <w:szCs w:val="24"/>
        </w:rPr>
        <w:t>sätestatule</w:t>
      </w:r>
      <w:r w:rsidR="00D82523">
        <w:rPr>
          <w:rFonts w:ascii="Times New Roman" w:hAnsi="Times New Roman" w:cs="Times New Roman"/>
          <w:sz w:val="24"/>
          <w:szCs w:val="24"/>
        </w:rPr>
        <w:t xml:space="preserve"> </w:t>
      </w:r>
      <w:r w:rsidRPr="00993DFD">
        <w:rPr>
          <w:rFonts w:ascii="Times New Roman" w:hAnsi="Times New Roman" w:cs="Times New Roman"/>
          <w:sz w:val="24"/>
          <w:szCs w:val="24"/>
        </w:rPr>
        <w:t xml:space="preserve">järelevalvet </w:t>
      </w:r>
      <w:r w:rsidRPr="00993DFD">
        <w:rPr>
          <w:rFonts w:ascii="Times New Roman" w:hAnsi="Times New Roman" w:cs="Times New Roman"/>
          <w:sz w:val="24"/>
          <w:szCs w:val="24"/>
          <w:shd w:val="clear" w:color="auto" w:fill="FFFFFF"/>
        </w:rPr>
        <w:t>Euroopa Parlamendi ja nõukogu määruses (EL) 2022/2554 sätestatu täitmise üle</w:t>
      </w:r>
      <w:r w:rsidR="00D82523">
        <w:rPr>
          <w:rFonts w:ascii="Times New Roman" w:hAnsi="Times New Roman" w:cs="Times New Roman"/>
          <w:sz w:val="24"/>
          <w:szCs w:val="24"/>
          <w:shd w:val="clear" w:color="auto" w:fill="FFFFFF"/>
        </w:rPr>
        <w:t>.</w:t>
      </w:r>
      <w:r w:rsidR="00837884">
        <w:rPr>
          <w:rFonts w:ascii="Times New Roman" w:hAnsi="Times New Roman" w:cs="Times New Roman"/>
          <w:sz w:val="24"/>
          <w:szCs w:val="24"/>
          <w:shd w:val="clear" w:color="auto" w:fill="FFFFFF"/>
        </w:rPr>
        <w:t>“;</w:t>
      </w:r>
    </w:p>
    <w:p w14:paraId="0BDDE13E" w14:textId="77777777" w:rsidR="00B24D7E" w:rsidRPr="00993DFD" w:rsidRDefault="00B24D7E" w:rsidP="00224A6D">
      <w:pPr>
        <w:jc w:val="both"/>
        <w:rPr>
          <w:rFonts w:ascii="Times New Roman" w:hAnsi="Times New Roman" w:cs="Times New Roman"/>
          <w:sz w:val="24"/>
          <w:szCs w:val="24"/>
        </w:rPr>
      </w:pPr>
    </w:p>
    <w:p w14:paraId="07DB1A78" w14:textId="3052285D" w:rsidR="004D3390" w:rsidRPr="00EA648E" w:rsidRDefault="004C3617" w:rsidP="00224A6D">
      <w:pPr>
        <w:jc w:val="both"/>
        <w:rPr>
          <w:rFonts w:ascii="Times New Roman" w:hAnsi="Times New Roman" w:cs="Times New Roman"/>
          <w:color w:val="202020"/>
          <w:sz w:val="24"/>
          <w:szCs w:val="24"/>
          <w:shd w:val="clear" w:color="auto" w:fill="FFFFFF"/>
        </w:rPr>
      </w:pPr>
      <w:r>
        <w:rPr>
          <w:rFonts w:ascii="Times New Roman" w:hAnsi="Times New Roman" w:cs="Times New Roman"/>
          <w:b/>
          <w:bCs/>
          <w:sz w:val="24"/>
          <w:szCs w:val="24"/>
        </w:rPr>
        <w:t>5</w:t>
      </w:r>
      <w:r w:rsidR="00B24D7E" w:rsidRPr="00993DFD">
        <w:rPr>
          <w:rFonts w:ascii="Times New Roman" w:hAnsi="Times New Roman" w:cs="Times New Roman"/>
          <w:b/>
          <w:bCs/>
          <w:sz w:val="24"/>
          <w:szCs w:val="24"/>
        </w:rPr>
        <w:t>)</w:t>
      </w:r>
      <w:r w:rsidR="00B24D7E" w:rsidRPr="00993DFD">
        <w:rPr>
          <w:rFonts w:ascii="Times New Roman" w:hAnsi="Times New Roman" w:cs="Times New Roman"/>
          <w:sz w:val="24"/>
          <w:szCs w:val="24"/>
        </w:rPr>
        <w:t xml:space="preserve"> paragrahvi 39 </w:t>
      </w:r>
      <w:r w:rsidR="004D3390" w:rsidRPr="00EA648E">
        <w:rPr>
          <w:rFonts w:ascii="Times New Roman" w:hAnsi="Times New Roman" w:cs="Times New Roman"/>
          <w:sz w:val="24"/>
          <w:szCs w:val="24"/>
        </w:rPr>
        <w:t xml:space="preserve">täiendatakse </w:t>
      </w:r>
      <w:r w:rsidR="00B24D7E" w:rsidRPr="00EA648E">
        <w:rPr>
          <w:rFonts w:ascii="Times New Roman" w:hAnsi="Times New Roman" w:cs="Times New Roman"/>
          <w:sz w:val="24"/>
          <w:szCs w:val="24"/>
        </w:rPr>
        <w:t>lõike</w:t>
      </w:r>
      <w:r w:rsidR="004D3390" w:rsidRPr="00EA648E">
        <w:rPr>
          <w:rFonts w:ascii="Times New Roman" w:hAnsi="Times New Roman" w:cs="Times New Roman"/>
          <w:sz w:val="24"/>
          <w:szCs w:val="24"/>
        </w:rPr>
        <w:t>ga</w:t>
      </w:r>
      <w:r w:rsidR="00B24D7E" w:rsidRPr="00EA648E">
        <w:rPr>
          <w:rFonts w:ascii="Times New Roman" w:hAnsi="Times New Roman" w:cs="Times New Roman"/>
          <w:sz w:val="24"/>
          <w:szCs w:val="24"/>
        </w:rPr>
        <w:t xml:space="preserve"> 1</w:t>
      </w:r>
      <w:r w:rsidR="004D3390" w:rsidRPr="00EA648E">
        <w:rPr>
          <w:rFonts w:ascii="Times New Roman" w:hAnsi="Times New Roman" w:cs="Times New Roman"/>
          <w:sz w:val="24"/>
          <w:szCs w:val="24"/>
          <w:vertAlign w:val="superscript"/>
        </w:rPr>
        <w:t>1</w:t>
      </w:r>
      <w:r w:rsidR="004D3390" w:rsidRPr="00EA648E">
        <w:rPr>
          <w:rFonts w:ascii="Times New Roman" w:hAnsi="Times New Roman" w:cs="Times New Roman"/>
          <w:sz w:val="24"/>
          <w:szCs w:val="24"/>
        </w:rPr>
        <w:t xml:space="preserve"> järgmises sõnastuses:</w:t>
      </w:r>
      <w:del w:id="219" w:author="Aili Sandre" w:date="2024-03-18T09:11:00Z">
        <w:r w:rsidR="00B24D7E" w:rsidRPr="00EA648E" w:rsidDel="004F044C">
          <w:rPr>
            <w:rFonts w:ascii="Times New Roman" w:hAnsi="Times New Roman" w:cs="Times New Roman"/>
            <w:sz w:val="24"/>
            <w:szCs w:val="24"/>
          </w:rPr>
          <w:delText xml:space="preserve"> </w:delText>
        </w:r>
      </w:del>
    </w:p>
    <w:p w14:paraId="61546443" w14:textId="7E8D1C2A" w:rsidR="004D3390" w:rsidRPr="00EA648E" w:rsidRDefault="004D3390" w:rsidP="00224A6D">
      <w:pPr>
        <w:jc w:val="both"/>
        <w:rPr>
          <w:rFonts w:ascii="Times New Roman" w:hAnsi="Times New Roman" w:cs="Times New Roman"/>
          <w:sz w:val="24"/>
          <w:szCs w:val="24"/>
        </w:rPr>
      </w:pPr>
      <w:r w:rsidRPr="00EA648E">
        <w:rPr>
          <w:rFonts w:ascii="Times New Roman" w:hAnsi="Times New Roman" w:cs="Times New Roman"/>
          <w:sz w:val="24"/>
          <w:szCs w:val="24"/>
        </w:rPr>
        <w:lastRenderedPageBreak/>
        <w:t>„(1</w:t>
      </w:r>
      <w:r w:rsidRPr="00EA648E">
        <w:rPr>
          <w:rFonts w:ascii="Times New Roman" w:hAnsi="Times New Roman" w:cs="Times New Roman"/>
          <w:sz w:val="24"/>
          <w:szCs w:val="24"/>
          <w:vertAlign w:val="superscript"/>
        </w:rPr>
        <w:t>1</w:t>
      </w:r>
      <w:r w:rsidRPr="00EA648E">
        <w:rPr>
          <w:rFonts w:ascii="Times New Roman" w:hAnsi="Times New Roman" w:cs="Times New Roman"/>
          <w:sz w:val="24"/>
          <w:szCs w:val="24"/>
        </w:rPr>
        <w:t xml:space="preserve">) Finantsinspektsioonil on </w:t>
      </w:r>
      <w:r w:rsidRPr="00EA648E">
        <w:rPr>
          <w:rFonts w:ascii="Times New Roman" w:hAnsi="Times New Roman" w:cs="Times New Roman"/>
          <w:sz w:val="24"/>
          <w:szCs w:val="24"/>
          <w:shd w:val="clear" w:color="auto" w:fill="FFFFFF"/>
        </w:rPr>
        <w:t>Euroopa Parlamendi ja nõukogu määruse (EL) 2022/2554 nõuete kohase täitmise üle järelevalve teostamisel kõik nimetatud määruses, käesolevas</w:t>
      </w:r>
      <w:r w:rsidRPr="00EA648E">
        <w:rPr>
          <w:rFonts w:ascii="Times New Roman" w:hAnsi="Times New Roman" w:cs="Times New Roman"/>
          <w:sz w:val="24"/>
          <w:szCs w:val="24"/>
        </w:rPr>
        <w:t xml:space="preserve"> seaduses ja Finantsinspektsiooni seaduses sätestatud õigused.“;</w:t>
      </w:r>
    </w:p>
    <w:p w14:paraId="488050A0" w14:textId="77777777" w:rsidR="00B24D7E" w:rsidRPr="00993DFD" w:rsidRDefault="00B24D7E" w:rsidP="00224A6D">
      <w:pPr>
        <w:jc w:val="both"/>
        <w:rPr>
          <w:rFonts w:ascii="Times New Roman" w:hAnsi="Times New Roman" w:cs="Times New Roman"/>
          <w:sz w:val="24"/>
          <w:szCs w:val="24"/>
        </w:rPr>
      </w:pPr>
    </w:p>
    <w:p w14:paraId="390FE64E" w14:textId="4133ACC0" w:rsidR="00B24D7E" w:rsidRPr="00993DFD" w:rsidRDefault="004C3617" w:rsidP="00224A6D">
      <w:pPr>
        <w:jc w:val="both"/>
        <w:rPr>
          <w:rFonts w:ascii="Times New Roman" w:hAnsi="Times New Roman" w:cs="Times New Roman"/>
          <w:sz w:val="24"/>
          <w:szCs w:val="24"/>
        </w:rPr>
      </w:pPr>
      <w:r>
        <w:rPr>
          <w:rFonts w:ascii="Times New Roman" w:hAnsi="Times New Roman" w:cs="Times New Roman"/>
          <w:b/>
          <w:bCs/>
          <w:sz w:val="24"/>
          <w:szCs w:val="24"/>
        </w:rPr>
        <w:t>6</w:t>
      </w:r>
      <w:r w:rsidR="00B24D7E" w:rsidRPr="00993DFD">
        <w:rPr>
          <w:rFonts w:ascii="Times New Roman" w:hAnsi="Times New Roman" w:cs="Times New Roman"/>
          <w:b/>
          <w:bCs/>
          <w:sz w:val="24"/>
          <w:szCs w:val="24"/>
        </w:rPr>
        <w:t>)</w:t>
      </w:r>
      <w:r w:rsidR="00B24D7E" w:rsidRPr="00993DFD">
        <w:rPr>
          <w:rFonts w:ascii="Times New Roman" w:hAnsi="Times New Roman" w:cs="Times New Roman"/>
          <w:sz w:val="24"/>
          <w:szCs w:val="24"/>
        </w:rPr>
        <w:t xml:space="preserve"> paragrahvi 39 täiendatakse lõikega 4</w:t>
      </w:r>
      <w:r w:rsidR="00B24D7E" w:rsidRPr="00993DFD">
        <w:rPr>
          <w:rFonts w:ascii="Times New Roman" w:hAnsi="Times New Roman" w:cs="Times New Roman"/>
          <w:sz w:val="24"/>
          <w:szCs w:val="24"/>
          <w:vertAlign w:val="superscript"/>
        </w:rPr>
        <w:t>1</w:t>
      </w:r>
      <w:r w:rsidR="00B24D7E" w:rsidRPr="00993DFD">
        <w:rPr>
          <w:rFonts w:ascii="Times New Roman" w:hAnsi="Times New Roman" w:cs="Times New Roman"/>
          <w:sz w:val="24"/>
          <w:szCs w:val="24"/>
        </w:rPr>
        <w:t xml:space="preserve"> järgmises sõnastuses:</w:t>
      </w:r>
    </w:p>
    <w:p w14:paraId="66463DDE" w14:textId="4214532B" w:rsidR="00B24D7E" w:rsidRPr="00B24D7E" w:rsidRDefault="00B24D7E" w:rsidP="00224A6D">
      <w:pPr>
        <w:jc w:val="both"/>
        <w:rPr>
          <w:rFonts w:ascii="Times New Roman" w:hAnsi="Times New Roman" w:cs="Times New Roman"/>
          <w:sz w:val="24"/>
          <w:szCs w:val="24"/>
          <w:shd w:val="clear" w:color="auto" w:fill="FFFFFF"/>
        </w:rPr>
      </w:pPr>
      <w:r w:rsidRPr="00993DFD">
        <w:rPr>
          <w:rFonts w:ascii="Times New Roman" w:hAnsi="Times New Roman" w:cs="Times New Roman"/>
          <w:sz w:val="24"/>
          <w:szCs w:val="24"/>
        </w:rPr>
        <w:t>„(4</w:t>
      </w:r>
      <w:r w:rsidRPr="00993DFD">
        <w:rPr>
          <w:rFonts w:ascii="Times New Roman" w:hAnsi="Times New Roman" w:cs="Times New Roman"/>
          <w:sz w:val="24"/>
          <w:szCs w:val="24"/>
          <w:vertAlign w:val="superscript"/>
        </w:rPr>
        <w:t>1</w:t>
      </w:r>
      <w:r w:rsidRPr="00993DFD">
        <w:rPr>
          <w:rFonts w:ascii="Times New Roman" w:hAnsi="Times New Roman" w:cs="Times New Roman"/>
          <w:sz w:val="24"/>
          <w:szCs w:val="24"/>
        </w:rPr>
        <w:t xml:space="preserve">) </w:t>
      </w:r>
      <w:r w:rsidR="00DD466C" w:rsidRPr="001077CB">
        <w:rPr>
          <w:rFonts w:ascii="Times New Roman" w:hAnsi="Times New Roman" w:cs="Times New Roman"/>
          <w:sz w:val="24"/>
          <w:szCs w:val="24"/>
        </w:rPr>
        <w:t xml:space="preserve">Finantsinspektsioon avalikustab </w:t>
      </w:r>
      <w:r w:rsidR="00DD466C" w:rsidRPr="001077CB">
        <w:rPr>
          <w:rFonts w:ascii="Times New Roman" w:hAnsi="Times New Roman" w:cs="Times New Roman"/>
          <w:color w:val="202020"/>
          <w:sz w:val="24"/>
          <w:szCs w:val="24"/>
          <w:shd w:val="clear" w:color="auto" w:fill="FFFFFF"/>
        </w:rPr>
        <w:t xml:space="preserve">oma veebilehel </w:t>
      </w:r>
      <w:r w:rsidR="00DD466C" w:rsidRPr="001077CB">
        <w:rPr>
          <w:rFonts w:ascii="Times New Roman" w:hAnsi="Times New Roman" w:cs="Times New Roman"/>
          <w:sz w:val="24"/>
          <w:szCs w:val="24"/>
          <w:shd w:val="clear" w:color="auto" w:fill="FFFFFF"/>
        </w:rPr>
        <w:t>Euroopa Parlamendi ja nõukogu määruses (EL) 2022/2554 sätestatud</w:t>
      </w:r>
      <w:r w:rsidR="00DD466C" w:rsidRPr="001077CB">
        <w:rPr>
          <w:rFonts w:ascii="Times New Roman" w:hAnsi="Times New Roman" w:cs="Times New Roman"/>
          <w:color w:val="202020"/>
          <w:sz w:val="24"/>
          <w:szCs w:val="24"/>
          <w:shd w:val="clear" w:color="auto" w:fill="FFFFFF"/>
        </w:rPr>
        <w:t xml:space="preserve"> kohustuse rikkumise</w:t>
      </w:r>
      <w:ins w:id="220" w:author="Aili Sandre" w:date="2024-03-18T11:44:00Z">
        <w:r w:rsidR="005C3095">
          <w:rPr>
            <w:rFonts w:ascii="Times New Roman" w:hAnsi="Times New Roman" w:cs="Times New Roman"/>
            <w:color w:val="202020"/>
            <w:sz w:val="24"/>
            <w:szCs w:val="24"/>
            <w:shd w:val="clear" w:color="auto" w:fill="FFFFFF"/>
          </w:rPr>
          <w:t xml:space="preserve"> eest</w:t>
        </w:r>
      </w:ins>
      <w:del w:id="221" w:author="Aili Sandre" w:date="2024-03-18T11:44:00Z">
        <w:r w:rsidR="00DD466C" w:rsidRPr="001077CB" w:rsidDel="005C3095">
          <w:rPr>
            <w:rFonts w:ascii="Times New Roman" w:hAnsi="Times New Roman" w:cs="Times New Roman"/>
            <w:color w:val="202020"/>
            <w:sz w:val="24"/>
            <w:szCs w:val="24"/>
            <w:shd w:val="clear" w:color="auto" w:fill="FFFFFF"/>
          </w:rPr>
          <w:delText>ga seoses</w:delText>
        </w:r>
      </w:del>
      <w:r w:rsidR="00DD466C" w:rsidRPr="001077CB">
        <w:rPr>
          <w:rFonts w:ascii="Times New Roman" w:hAnsi="Times New Roman" w:cs="Times New Roman"/>
          <w:color w:val="202020"/>
          <w:sz w:val="24"/>
          <w:szCs w:val="24"/>
          <w:shd w:val="clear" w:color="auto" w:fill="FFFFFF"/>
        </w:rPr>
        <w:t xml:space="preserve"> väärteoasjas tehtud lahendi </w:t>
      </w:r>
      <w:del w:id="222" w:author="Aili Sandre" w:date="2024-03-18T09:12:00Z">
        <w:r w:rsidR="00DD466C" w:rsidRPr="001077CB" w:rsidDel="004F044C">
          <w:rPr>
            <w:rFonts w:ascii="Times New Roman" w:hAnsi="Times New Roman" w:cs="Times New Roman"/>
            <w:color w:val="202020"/>
            <w:sz w:val="24"/>
            <w:szCs w:val="24"/>
            <w:shd w:val="clear" w:color="auto" w:fill="FFFFFF"/>
          </w:rPr>
          <w:delText xml:space="preserve"> vastavalt </w:delText>
        </w:r>
      </w:del>
      <w:r w:rsidR="00DD466C" w:rsidRPr="001077CB">
        <w:rPr>
          <w:rFonts w:ascii="Times New Roman" w:hAnsi="Times New Roman" w:cs="Times New Roman"/>
          <w:color w:val="202020"/>
          <w:sz w:val="24"/>
          <w:szCs w:val="24"/>
          <w:shd w:val="clear" w:color="auto" w:fill="FFFFFF"/>
        </w:rPr>
        <w:t>nimetatud määruse artiklis 54 sätestatu</w:t>
      </w:r>
      <w:ins w:id="223" w:author="Aili Sandre" w:date="2024-03-18T09:12:00Z">
        <w:r w:rsidR="004F044C">
          <w:rPr>
            <w:rFonts w:ascii="Times New Roman" w:hAnsi="Times New Roman" w:cs="Times New Roman"/>
            <w:color w:val="202020"/>
            <w:sz w:val="24"/>
            <w:szCs w:val="24"/>
            <w:shd w:val="clear" w:color="auto" w:fill="FFFFFF"/>
          </w:rPr>
          <w:t xml:space="preserve"> kohaselt</w:t>
        </w:r>
      </w:ins>
      <w:del w:id="224" w:author="Aili Sandre" w:date="2024-03-18T09:12:00Z">
        <w:r w:rsidR="00DD466C" w:rsidRPr="001077CB" w:rsidDel="004F044C">
          <w:rPr>
            <w:rFonts w:ascii="Times New Roman" w:hAnsi="Times New Roman" w:cs="Times New Roman"/>
            <w:color w:val="202020"/>
            <w:sz w:val="24"/>
            <w:szCs w:val="24"/>
            <w:shd w:val="clear" w:color="auto" w:fill="FFFFFF"/>
          </w:rPr>
          <w:delText>le</w:delText>
        </w:r>
      </w:del>
      <w:r w:rsidR="00DD466C" w:rsidRPr="001077CB">
        <w:rPr>
          <w:rFonts w:ascii="Times New Roman" w:hAnsi="Times New Roman" w:cs="Times New Roman"/>
          <w:color w:val="202020"/>
          <w:sz w:val="24"/>
          <w:szCs w:val="24"/>
          <w:shd w:val="clear" w:color="auto" w:fill="FFFFFF"/>
        </w:rPr>
        <w:t>.</w:t>
      </w:r>
      <w:r w:rsidR="00EA648E" w:rsidRPr="001077CB">
        <w:rPr>
          <w:rFonts w:ascii="Times New Roman" w:hAnsi="Times New Roman" w:cs="Times New Roman"/>
          <w:color w:val="202020"/>
          <w:sz w:val="24"/>
          <w:szCs w:val="24"/>
          <w:shd w:val="clear" w:color="auto" w:fill="FFFFFF"/>
        </w:rPr>
        <w:t>“</w:t>
      </w:r>
      <w:r w:rsidR="001077CB">
        <w:rPr>
          <w:rFonts w:ascii="Times New Roman" w:hAnsi="Times New Roman" w:cs="Times New Roman"/>
          <w:color w:val="202020"/>
          <w:sz w:val="24"/>
          <w:szCs w:val="24"/>
          <w:shd w:val="clear" w:color="auto" w:fill="FFFFFF"/>
        </w:rPr>
        <w:t>.</w:t>
      </w:r>
    </w:p>
    <w:bookmarkEnd w:id="218"/>
    <w:p w14:paraId="01F4F778" w14:textId="5A7E5129" w:rsidR="00EE3BAC" w:rsidRPr="00494F3C" w:rsidRDefault="00EE3BAC" w:rsidP="00224A6D">
      <w:pPr>
        <w:jc w:val="both"/>
        <w:rPr>
          <w:rFonts w:ascii="Times New Roman" w:eastAsia="Times New Roman" w:hAnsi="Times New Roman" w:cs="Times New Roman"/>
          <w:b/>
          <w:bCs/>
          <w:sz w:val="24"/>
          <w:szCs w:val="24"/>
        </w:rPr>
      </w:pPr>
    </w:p>
    <w:p w14:paraId="3C151CD0" w14:textId="1F677680" w:rsidR="00970C31" w:rsidRPr="00065D23" w:rsidRDefault="00970C31" w:rsidP="00224A6D">
      <w:pPr>
        <w:jc w:val="both"/>
        <w:rPr>
          <w:rFonts w:ascii="Times New Roman" w:eastAsia="Times New Roman" w:hAnsi="Times New Roman" w:cs="Times New Roman"/>
          <w:b/>
          <w:bCs/>
          <w:sz w:val="24"/>
          <w:szCs w:val="24"/>
        </w:rPr>
      </w:pPr>
      <w:r w:rsidRPr="00065D23">
        <w:rPr>
          <w:rFonts w:ascii="Times New Roman" w:eastAsia="Times New Roman" w:hAnsi="Times New Roman" w:cs="Times New Roman"/>
          <w:b/>
          <w:bCs/>
          <w:sz w:val="24"/>
          <w:szCs w:val="24"/>
        </w:rPr>
        <w:t xml:space="preserve">§ </w:t>
      </w:r>
      <w:r w:rsidR="002C0C23" w:rsidRPr="00065D23">
        <w:rPr>
          <w:rFonts w:ascii="Times New Roman" w:eastAsia="Times New Roman" w:hAnsi="Times New Roman" w:cs="Times New Roman"/>
          <w:b/>
          <w:bCs/>
          <w:sz w:val="24"/>
          <w:szCs w:val="24"/>
        </w:rPr>
        <w:t>1</w:t>
      </w:r>
      <w:r w:rsidR="00921013" w:rsidRPr="00065D23">
        <w:rPr>
          <w:rFonts w:ascii="Times New Roman" w:eastAsia="Times New Roman" w:hAnsi="Times New Roman" w:cs="Times New Roman"/>
          <w:b/>
          <w:bCs/>
          <w:sz w:val="24"/>
          <w:szCs w:val="24"/>
        </w:rPr>
        <w:t>0</w:t>
      </w:r>
      <w:r w:rsidRPr="00065D23">
        <w:rPr>
          <w:rFonts w:ascii="Times New Roman" w:eastAsia="Times New Roman" w:hAnsi="Times New Roman" w:cs="Times New Roman"/>
          <w:b/>
          <w:bCs/>
          <w:sz w:val="24"/>
          <w:szCs w:val="24"/>
        </w:rPr>
        <w:t xml:space="preserve">. </w:t>
      </w:r>
      <w:bookmarkStart w:id="225" w:name="_Hlk119592354"/>
      <w:r w:rsidRPr="00065D23">
        <w:rPr>
          <w:rFonts w:ascii="Times New Roman" w:eastAsia="Times New Roman" w:hAnsi="Times New Roman" w:cs="Times New Roman"/>
          <w:b/>
          <w:bCs/>
          <w:sz w:val="24"/>
          <w:szCs w:val="24"/>
        </w:rPr>
        <w:t xml:space="preserve">Väärtpaberituru seaduse </w:t>
      </w:r>
      <w:bookmarkEnd w:id="225"/>
      <w:r w:rsidRPr="00065D23">
        <w:rPr>
          <w:rFonts w:ascii="Times New Roman" w:eastAsia="Times New Roman" w:hAnsi="Times New Roman" w:cs="Times New Roman"/>
          <w:b/>
          <w:bCs/>
          <w:sz w:val="24"/>
          <w:szCs w:val="24"/>
        </w:rPr>
        <w:t>muutmine</w:t>
      </w:r>
    </w:p>
    <w:p w14:paraId="0D2A7251" w14:textId="6B420374" w:rsidR="00970C31" w:rsidRPr="00065D23" w:rsidRDefault="00970C31" w:rsidP="00224A6D">
      <w:pPr>
        <w:jc w:val="both"/>
        <w:rPr>
          <w:rFonts w:ascii="Times New Roman" w:eastAsia="Times New Roman" w:hAnsi="Times New Roman" w:cs="Times New Roman"/>
          <w:b/>
          <w:bCs/>
          <w:sz w:val="24"/>
          <w:szCs w:val="24"/>
        </w:rPr>
      </w:pPr>
    </w:p>
    <w:p w14:paraId="5E8B57A0" w14:textId="3DBE7463" w:rsidR="00970C31" w:rsidRPr="00065D23" w:rsidRDefault="00970C31" w:rsidP="00224A6D">
      <w:pPr>
        <w:jc w:val="both"/>
        <w:rPr>
          <w:rFonts w:ascii="Times New Roman" w:eastAsia="Times New Roman" w:hAnsi="Times New Roman" w:cs="Times New Roman"/>
          <w:sz w:val="24"/>
          <w:szCs w:val="24"/>
        </w:rPr>
      </w:pPr>
      <w:r w:rsidRPr="00065D23">
        <w:rPr>
          <w:rFonts w:ascii="Times New Roman" w:eastAsia="Times New Roman" w:hAnsi="Times New Roman" w:cs="Times New Roman"/>
          <w:sz w:val="24"/>
          <w:szCs w:val="24"/>
        </w:rPr>
        <w:t>Väärtpaberituru seaduses tehakse järgmised muudatused:</w:t>
      </w:r>
    </w:p>
    <w:p w14:paraId="4E83CB56" w14:textId="77777777" w:rsidR="00196A74" w:rsidRPr="00065D23" w:rsidRDefault="00196A74" w:rsidP="00224A6D">
      <w:pPr>
        <w:jc w:val="both"/>
        <w:rPr>
          <w:rFonts w:ascii="Times New Roman" w:eastAsia="Times New Roman" w:hAnsi="Times New Roman" w:cs="Times New Roman"/>
          <w:sz w:val="24"/>
          <w:szCs w:val="24"/>
        </w:rPr>
      </w:pPr>
    </w:p>
    <w:p w14:paraId="32F4A2EC" w14:textId="077F0EBF" w:rsidR="00985FB3" w:rsidRPr="00A934CF" w:rsidRDefault="00985FB3" w:rsidP="00224A6D">
      <w:pPr>
        <w:jc w:val="both"/>
        <w:rPr>
          <w:rFonts w:ascii="Times New Roman" w:eastAsia="Times New Roman" w:hAnsi="Times New Roman" w:cs="Times New Roman"/>
          <w:sz w:val="24"/>
          <w:szCs w:val="24"/>
        </w:rPr>
      </w:pPr>
      <w:r w:rsidRPr="00A934CF">
        <w:rPr>
          <w:rFonts w:ascii="Times New Roman" w:eastAsia="Times New Roman" w:hAnsi="Times New Roman" w:cs="Times New Roman"/>
          <w:b/>
          <w:bCs/>
          <w:sz w:val="24"/>
          <w:szCs w:val="24"/>
        </w:rPr>
        <w:t>1)</w:t>
      </w:r>
      <w:r>
        <w:rPr>
          <w:rFonts w:ascii="Times New Roman" w:eastAsia="Times New Roman" w:hAnsi="Times New Roman" w:cs="Times New Roman"/>
          <w:sz w:val="24"/>
          <w:szCs w:val="24"/>
        </w:rPr>
        <w:t xml:space="preserve"> </w:t>
      </w:r>
      <w:r w:rsidRPr="00A934CF">
        <w:rPr>
          <w:rFonts w:ascii="Times New Roman" w:eastAsia="Times New Roman" w:hAnsi="Times New Roman" w:cs="Times New Roman"/>
          <w:sz w:val="24"/>
          <w:szCs w:val="24"/>
        </w:rPr>
        <w:t xml:space="preserve">paragrahvi 1 </w:t>
      </w:r>
      <w:r w:rsidR="00A934CF" w:rsidRPr="00A934CF">
        <w:rPr>
          <w:rFonts w:ascii="Times New Roman" w:eastAsia="Times New Roman" w:hAnsi="Times New Roman" w:cs="Times New Roman"/>
          <w:sz w:val="24"/>
          <w:szCs w:val="24"/>
        </w:rPr>
        <w:t>lõikes 2 asendatakse tekstiosa „</w:t>
      </w:r>
      <w:r w:rsidR="00A934CF" w:rsidRPr="00A934CF">
        <w:rPr>
          <w:rFonts w:ascii="Times New Roman" w:hAnsi="Times New Roman" w:cs="Times New Roman"/>
          <w:color w:val="202020"/>
          <w:sz w:val="24"/>
          <w:szCs w:val="24"/>
          <w:shd w:val="clear" w:color="auto" w:fill="FFFFFF"/>
        </w:rPr>
        <w:t>ja §-s 237</w:t>
      </w:r>
      <w:r w:rsidR="00A934CF" w:rsidRPr="00A934CF">
        <w:rPr>
          <w:rFonts w:ascii="Times New Roman" w:hAnsi="Times New Roman" w:cs="Times New Roman"/>
          <w:color w:val="202020"/>
          <w:sz w:val="24"/>
          <w:szCs w:val="24"/>
          <w:bdr w:val="none" w:sz="0" w:space="0" w:color="auto" w:frame="1"/>
          <w:shd w:val="clear" w:color="auto" w:fill="FFFFFF"/>
          <w:vertAlign w:val="superscript"/>
        </w:rPr>
        <w:t>84</w:t>
      </w:r>
      <w:r w:rsidR="00A934CF" w:rsidRPr="00A934CF">
        <w:rPr>
          <w:rFonts w:ascii="Times New Roman" w:hAnsi="Times New Roman" w:cs="Times New Roman"/>
          <w:color w:val="202020"/>
          <w:sz w:val="24"/>
          <w:szCs w:val="24"/>
          <w:bdr w:val="none" w:sz="0" w:space="0" w:color="auto" w:frame="1"/>
          <w:shd w:val="clear" w:color="auto" w:fill="FFFFFF"/>
        </w:rPr>
        <w:t xml:space="preserve">“ tekstiosaga „ning </w:t>
      </w:r>
      <w:r w:rsidR="00A934CF" w:rsidRPr="00A934CF">
        <w:rPr>
          <w:rFonts w:ascii="Times New Roman" w:hAnsi="Times New Roman" w:cs="Times New Roman"/>
          <w:color w:val="202020"/>
          <w:sz w:val="24"/>
          <w:szCs w:val="24"/>
          <w:shd w:val="clear" w:color="auto" w:fill="FFFFFF"/>
        </w:rPr>
        <w:t>§-des 237</w:t>
      </w:r>
      <w:r w:rsidR="00A934CF" w:rsidRPr="00A934CF">
        <w:rPr>
          <w:rFonts w:ascii="Times New Roman" w:hAnsi="Times New Roman" w:cs="Times New Roman"/>
          <w:color w:val="202020"/>
          <w:sz w:val="24"/>
          <w:szCs w:val="24"/>
          <w:bdr w:val="none" w:sz="0" w:space="0" w:color="auto" w:frame="1"/>
          <w:shd w:val="clear" w:color="auto" w:fill="FFFFFF"/>
          <w:vertAlign w:val="superscript"/>
        </w:rPr>
        <w:t>84</w:t>
      </w:r>
      <w:r w:rsidR="00A934CF" w:rsidRPr="00A934CF">
        <w:rPr>
          <w:rFonts w:ascii="Times New Roman" w:hAnsi="Times New Roman" w:cs="Times New Roman"/>
          <w:color w:val="202020"/>
          <w:sz w:val="24"/>
          <w:szCs w:val="24"/>
          <w:bdr w:val="none" w:sz="0" w:space="0" w:color="auto" w:frame="1"/>
          <w:shd w:val="clear" w:color="auto" w:fill="FFFFFF"/>
        </w:rPr>
        <w:t xml:space="preserve"> ja 237</w:t>
      </w:r>
      <w:r w:rsidR="00A934CF" w:rsidRPr="00A934CF">
        <w:rPr>
          <w:rFonts w:ascii="Times New Roman" w:hAnsi="Times New Roman" w:cs="Times New Roman"/>
          <w:color w:val="202020"/>
          <w:sz w:val="24"/>
          <w:szCs w:val="24"/>
          <w:bdr w:val="none" w:sz="0" w:space="0" w:color="auto" w:frame="1"/>
          <w:shd w:val="clear" w:color="auto" w:fill="FFFFFF"/>
          <w:vertAlign w:val="superscript"/>
        </w:rPr>
        <w:t>90</w:t>
      </w:r>
      <w:r w:rsidR="00A934CF" w:rsidRPr="00A934CF">
        <w:rPr>
          <w:rFonts w:ascii="Times New Roman" w:hAnsi="Times New Roman" w:cs="Times New Roman"/>
          <w:color w:val="202020"/>
          <w:sz w:val="24"/>
          <w:szCs w:val="24"/>
          <w:bdr w:val="none" w:sz="0" w:space="0" w:color="auto" w:frame="1"/>
          <w:shd w:val="clear" w:color="auto" w:fill="FFFFFF"/>
        </w:rPr>
        <w:t>“;</w:t>
      </w:r>
    </w:p>
    <w:p w14:paraId="62DBE90B" w14:textId="77777777" w:rsidR="00985FB3" w:rsidRPr="00985FB3" w:rsidRDefault="00985FB3" w:rsidP="00224A6D">
      <w:pPr>
        <w:jc w:val="both"/>
        <w:rPr>
          <w:rFonts w:ascii="Times New Roman" w:eastAsia="Times New Roman" w:hAnsi="Times New Roman" w:cs="Times New Roman"/>
          <w:sz w:val="24"/>
          <w:szCs w:val="24"/>
        </w:rPr>
      </w:pPr>
    </w:p>
    <w:p w14:paraId="17988608" w14:textId="18EC0639" w:rsidR="00156244" w:rsidRPr="00156244" w:rsidRDefault="001666F9" w:rsidP="00224A6D">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w:t>
      </w:r>
      <w:r w:rsidR="00156244" w:rsidRPr="00156244">
        <w:rPr>
          <w:rFonts w:ascii="Times New Roman" w:eastAsia="Times New Roman" w:hAnsi="Times New Roman" w:cs="Times New Roman"/>
          <w:b/>
          <w:bCs/>
          <w:sz w:val="24"/>
          <w:szCs w:val="24"/>
        </w:rPr>
        <w:t xml:space="preserve">) </w:t>
      </w:r>
      <w:r w:rsidR="00156244" w:rsidRPr="00156244">
        <w:rPr>
          <w:rFonts w:ascii="Times New Roman" w:eastAsia="Times New Roman" w:hAnsi="Times New Roman" w:cs="Times New Roman"/>
          <w:sz w:val="24"/>
          <w:szCs w:val="24"/>
        </w:rPr>
        <w:t>paragrahvis 10</w:t>
      </w:r>
      <w:r w:rsidR="00156244" w:rsidRPr="00156244">
        <w:rPr>
          <w:rFonts w:ascii="Times New Roman" w:eastAsia="Times New Roman" w:hAnsi="Times New Roman" w:cs="Times New Roman"/>
          <w:sz w:val="24"/>
          <w:szCs w:val="24"/>
          <w:vertAlign w:val="superscript"/>
        </w:rPr>
        <w:t>1</w:t>
      </w:r>
      <w:r w:rsidR="00156244" w:rsidRPr="00156244">
        <w:rPr>
          <w:rFonts w:ascii="Times New Roman" w:eastAsia="Times New Roman" w:hAnsi="Times New Roman" w:cs="Times New Roman"/>
          <w:sz w:val="24"/>
          <w:szCs w:val="24"/>
        </w:rPr>
        <w:t xml:space="preserve"> asendatakse tekstiosa „</w:t>
      </w:r>
      <w:r w:rsidR="00156244" w:rsidRPr="00156244">
        <w:rPr>
          <w:rFonts w:ascii="Times New Roman" w:hAnsi="Times New Roman" w:cs="Times New Roman"/>
          <w:color w:val="202020"/>
          <w:sz w:val="24"/>
          <w:szCs w:val="24"/>
          <w:shd w:val="clear" w:color="auto" w:fill="FFFFFF"/>
        </w:rPr>
        <w:t>Euroopa Parlamendi ja nõukogu määruse (EL) nr 575/2013 krediidiasutuste ja investeerimisühingute suhtes kohaldatavate usaldatavusnõuete kohta ja määruse (EL) nr 648/2012 muutmise kohta (ELT L 176, 27.06.2013, lk 1–337)“ tekstiosaga „</w:t>
      </w:r>
      <w:r w:rsidR="00156244" w:rsidRPr="00156244">
        <w:rPr>
          <w:rFonts w:ascii="Times New Roman" w:hAnsi="Times New Roman" w:cs="Times New Roman"/>
          <w:bCs/>
          <w:color w:val="333333"/>
          <w:sz w:val="24"/>
          <w:szCs w:val="24"/>
          <w:shd w:val="clear" w:color="auto" w:fill="FFFFFF"/>
        </w:rPr>
        <w:t xml:space="preserve">Euroopa Parlamendi ja nõukogu määruse (EL) nr 575/2013, mis käsitleb krediidiasutuste suhtes kohaldatavaid usaldatavusnõudeid ja millega muudetakse määrust (EL) nr 648/2012 </w:t>
      </w:r>
      <w:r w:rsidR="00156244" w:rsidRPr="00156244">
        <w:rPr>
          <w:rFonts w:ascii="Times New Roman" w:eastAsia="Arial Unicode MS" w:hAnsi="Times New Roman" w:cs="Times New Roman"/>
          <w:bCs/>
          <w:color w:val="333333"/>
          <w:sz w:val="24"/>
          <w:szCs w:val="24"/>
          <w:shd w:val="clear" w:color="auto" w:fill="FFFFFF"/>
        </w:rPr>
        <w:t>(ELT L 176 27.</w:t>
      </w:r>
      <w:r w:rsidR="004324FE">
        <w:rPr>
          <w:rFonts w:ascii="Times New Roman" w:eastAsia="Arial Unicode MS" w:hAnsi="Times New Roman" w:cs="Times New Roman"/>
          <w:bCs/>
          <w:color w:val="333333"/>
          <w:sz w:val="24"/>
          <w:szCs w:val="24"/>
          <w:shd w:val="clear" w:color="auto" w:fill="FFFFFF"/>
        </w:rPr>
        <w:t>0</w:t>
      </w:r>
      <w:r w:rsidR="00156244" w:rsidRPr="00156244">
        <w:rPr>
          <w:rFonts w:ascii="Times New Roman" w:eastAsia="Arial Unicode MS" w:hAnsi="Times New Roman" w:cs="Times New Roman"/>
          <w:bCs/>
          <w:color w:val="333333"/>
          <w:sz w:val="24"/>
          <w:szCs w:val="24"/>
          <w:shd w:val="clear" w:color="auto" w:fill="FFFFFF"/>
        </w:rPr>
        <w:t>6.2013, lk 1)</w:t>
      </w:r>
      <w:r w:rsidR="001F7681">
        <w:rPr>
          <w:rFonts w:ascii="Times New Roman" w:eastAsia="Arial Unicode MS" w:hAnsi="Times New Roman" w:cs="Times New Roman"/>
          <w:bCs/>
          <w:color w:val="333333"/>
          <w:sz w:val="24"/>
          <w:szCs w:val="24"/>
          <w:shd w:val="clear" w:color="auto" w:fill="FFFFFF"/>
        </w:rPr>
        <w:t>,</w:t>
      </w:r>
      <w:r w:rsidR="00156244" w:rsidRPr="00156244">
        <w:rPr>
          <w:rFonts w:ascii="Times New Roman" w:eastAsia="Arial Unicode MS" w:hAnsi="Times New Roman" w:cs="Times New Roman"/>
          <w:bCs/>
          <w:color w:val="333333"/>
          <w:sz w:val="24"/>
          <w:szCs w:val="24"/>
          <w:shd w:val="clear" w:color="auto" w:fill="FFFFFF"/>
        </w:rPr>
        <w:t>“;</w:t>
      </w:r>
      <w:del w:id="226" w:author="Aili Sandre" w:date="2024-03-18T09:13:00Z">
        <w:r w:rsidR="00156244" w:rsidRPr="00156244" w:rsidDel="004F044C">
          <w:rPr>
            <w:rFonts w:ascii="Times New Roman" w:hAnsi="Times New Roman" w:cs="Times New Roman"/>
            <w:color w:val="202020"/>
            <w:sz w:val="24"/>
            <w:szCs w:val="24"/>
            <w:shd w:val="clear" w:color="auto" w:fill="FFFFFF"/>
          </w:rPr>
          <w:delText xml:space="preserve"> </w:delText>
        </w:r>
      </w:del>
    </w:p>
    <w:p w14:paraId="318A357B" w14:textId="77777777" w:rsidR="00156244" w:rsidRDefault="00156244" w:rsidP="00224A6D">
      <w:pPr>
        <w:jc w:val="both"/>
        <w:rPr>
          <w:rFonts w:ascii="Times New Roman" w:eastAsia="Times New Roman" w:hAnsi="Times New Roman" w:cs="Times New Roman"/>
          <w:b/>
          <w:bCs/>
          <w:sz w:val="24"/>
          <w:szCs w:val="24"/>
        </w:rPr>
      </w:pPr>
    </w:p>
    <w:p w14:paraId="5C6E3176" w14:textId="34571127" w:rsidR="00E57FFA" w:rsidRPr="00065D23" w:rsidRDefault="001666F9" w:rsidP="00224A6D">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w:t>
      </w:r>
      <w:r w:rsidR="00E57FFA" w:rsidRPr="00065D23">
        <w:rPr>
          <w:rFonts w:ascii="Times New Roman" w:eastAsia="Times New Roman" w:hAnsi="Times New Roman" w:cs="Times New Roman"/>
          <w:b/>
          <w:bCs/>
          <w:sz w:val="24"/>
          <w:szCs w:val="24"/>
        </w:rPr>
        <w:t xml:space="preserve">) </w:t>
      </w:r>
      <w:r w:rsidR="00E57FFA" w:rsidRPr="00065D23">
        <w:rPr>
          <w:rFonts w:ascii="Times New Roman" w:eastAsia="Times New Roman" w:hAnsi="Times New Roman" w:cs="Times New Roman"/>
          <w:sz w:val="24"/>
          <w:szCs w:val="24"/>
        </w:rPr>
        <w:t>paragrahvi 66 lõike 2 punkt 5 muudetakse ja sõnastatakse järgmiselt:</w:t>
      </w:r>
    </w:p>
    <w:p w14:paraId="70E8A528" w14:textId="0132F2B3" w:rsidR="00E57FFA" w:rsidRPr="00065D23" w:rsidRDefault="00E57FFA" w:rsidP="00224A6D">
      <w:pPr>
        <w:jc w:val="both"/>
        <w:rPr>
          <w:rFonts w:ascii="Times New Roman" w:hAnsi="Times New Roman" w:cs="Times New Roman"/>
          <w:sz w:val="24"/>
          <w:szCs w:val="24"/>
          <w:shd w:val="clear" w:color="auto" w:fill="FFFFFF"/>
        </w:rPr>
      </w:pPr>
      <w:r w:rsidRPr="00065D23">
        <w:rPr>
          <w:rFonts w:ascii="Times New Roman" w:eastAsia="Times New Roman" w:hAnsi="Times New Roman" w:cs="Times New Roman"/>
          <w:sz w:val="24"/>
          <w:szCs w:val="24"/>
        </w:rPr>
        <w:t xml:space="preserve">„5) </w:t>
      </w:r>
      <w:r w:rsidRPr="00065D23">
        <w:rPr>
          <w:rFonts w:ascii="Times New Roman" w:hAnsi="Times New Roman" w:cs="Times New Roman"/>
          <w:sz w:val="24"/>
          <w:szCs w:val="24"/>
          <w:shd w:val="clear" w:color="auto" w:fill="FFFFFF"/>
        </w:rPr>
        <w:t>andmed vastavalt äriseadustiku § 386 lõike 2 punktides 1, 3 ja 5 sätestatule;“;</w:t>
      </w:r>
    </w:p>
    <w:p w14:paraId="710CCA60" w14:textId="0B61675E" w:rsidR="00B63ADF" w:rsidRPr="00065D23" w:rsidRDefault="00B63ADF" w:rsidP="00224A6D">
      <w:pPr>
        <w:jc w:val="both"/>
        <w:rPr>
          <w:rFonts w:ascii="Times New Roman" w:hAnsi="Times New Roman" w:cs="Times New Roman"/>
          <w:sz w:val="24"/>
          <w:szCs w:val="24"/>
          <w:shd w:val="clear" w:color="auto" w:fill="FFFFFF"/>
        </w:rPr>
      </w:pPr>
    </w:p>
    <w:p w14:paraId="63345F05" w14:textId="46E7F8FE" w:rsidR="00B63ADF" w:rsidRPr="00065D23" w:rsidRDefault="001666F9" w:rsidP="00224A6D">
      <w:pPr>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4</w:t>
      </w:r>
      <w:r w:rsidR="00B63ADF" w:rsidRPr="00065D23">
        <w:rPr>
          <w:rFonts w:ascii="Times New Roman" w:hAnsi="Times New Roman" w:cs="Times New Roman"/>
          <w:b/>
          <w:bCs/>
          <w:sz w:val="24"/>
          <w:szCs w:val="24"/>
          <w:shd w:val="clear" w:color="auto" w:fill="FFFFFF"/>
        </w:rPr>
        <w:t>)</w:t>
      </w:r>
      <w:r w:rsidR="00B63ADF" w:rsidRPr="00065D23">
        <w:rPr>
          <w:rFonts w:ascii="Times New Roman" w:hAnsi="Times New Roman" w:cs="Times New Roman"/>
          <w:sz w:val="24"/>
          <w:szCs w:val="24"/>
          <w:shd w:val="clear" w:color="auto" w:fill="FFFFFF"/>
        </w:rPr>
        <w:t xml:space="preserve"> paragrahvi 66 lõiget 2 täiendatakse punktiga </w:t>
      </w:r>
      <w:r w:rsidR="00624862" w:rsidRPr="00065D23">
        <w:rPr>
          <w:rFonts w:ascii="Times New Roman" w:hAnsi="Times New Roman" w:cs="Times New Roman"/>
          <w:sz w:val="24"/>
          <w:szCs w:val="24"/>
          <w:shd w:val="clear" w:color="auto" w:fill="FFFFFF"/>
        </w:rPr>
        <w:t>5</w:t>
      </w:r>
      <w:r w:rsidR="00B63ADF" w:rsidRPr="00065D23">
        <w:rPr>
          <w:rFonts w:ascii="Times New Roman" w:hAnsi="Times New Roman" w:cs="Times New Roman"/>
          <w:sz w:val="24"/>
          <w:szCs w:val="24"/>
          <w:shd w:val="clear" w:color="auto" w:fill="FFFFFF"/>
          <w:vertAlign w:val="superscript"/>
        </w:rPr>
        <w:t>1</w:t>
      </w:r>
      <w:r w:rsidR="00B63ADF" w:rsidRPr="00065D23">
        <w:rPr>
          <w:rFonts w:ascii="Times New Roman" w:hAnsi="Times New Roman" w:cs="Times New Roman"/>
          <w:sz w:val="24"/>
          <w:szCs w:val="24"/>
          <w:shd w:val="clear" w:color="auto" w:fill="FFFFFF"/>
        </w:rPr>
        <w:t xml:space="preserve"> järgmises sõnastuses:</w:t>
      </w:r>
    </w:p>
    <w:p w14:paraId="6B2E1EE7" w14:textId="4FDAC810" w:rsidR="00B63ADF" w:rsidRPr="00065D23" w:rsidRDefault="00B63ADF" w:rsidP="00224A6D">
      <w:pPr>
        <w:jc w:val="both"/>
        <w:rPr>
          <w:rFonts w:ascii="Times New Roman" w:hAnsi="Times New Roman" w:cs="Times New Roman"/>
          <w:sz w:val="24"/>
          <w:szCs w:val="24"/>
        </w:rPr>
      </w:pPr>
      <w:r w:rsidRPr="00065D23">
        <w:rPr>
          <w:rFonts w:ascii="Times New Roman" w:hAnsi="Times New Roman" w:cs="Times New Roman"/>
          <w:sz w:val="24"/>
          <w:szCs w:val="24"/>
          <w:shd w:val="clear" w:color="auto" w:fill="FFFFFF"/>
        </w:rPr>
        <w:t>„</w:t>
      </w:r>
      <w:r w:rsidR="00624862" w:rsidRPr="00065D23">
        <w:rPr>
          <w:rFonts w:ascii="Times New Roman" w:hAnsi="Times New Roman" w:cs="Times New Roman"/>
          <w:sz w:val="24"/>
          <w:szCs w:val="24"/>
          <w:shd w:val="clear" w:color="auto" w:fill="FFFFFF"/>
        </w:rPr>
        <w:t>5</w:t>
      </w:r>
      <w:r w:rsidRPr="00065D23">
        <w:rPr>
          <w:rFonts w:ascii="Times New Roman" w:hAnsi="Times New Roman" w:cs="Times New Roman"/>
          <w:sz w:val="24"/>
          <w:szCs w:val="24"/>
          <w:shd w:val="clear" w:color="auto" w:fill="FFFFFF"/>
          <w:vertAlign w:val="superscript"/>
        </w:rPr>
        <w:t>1</w:t>
      </w:r>
      <w:r w:rsidRPr="00065D23">
        <w:rPr>
          <w:rFonts w:ascii="Times New Roman" w:hAnsi="Times New Roman" w:cs="Times New Roman"/>
          <w:sz w:val="24"/>
          <w:szCs w:val="24"/>
          <w:shd w:val="clear" w:color="auto" w:fill="FFFFFF"/>
        </w:rPr>
        <w:t xml:space="preserve">) äriühingu põhikirja või ühingulepingu </w:t>
      </w:r>
      <w:r w:rsidR="001F7681" w:rsidRPr="00065D23">
        <w:rPr>
          <w:rFonts w:ascii="Times New Roman" w:hAnsi="Times New Roman" w:cs="Times New Roman"/>
          <w:sz w:val="24"/>
          <w:szCs w:val="24"/>
          <w:shd w:val="clear" w:color="auto" w:fill="FFFFFF"/>
        </w:rPr>
        <w:t>asukoha</w:t>
      </w:r>
      <w:r w:rsidR="001F7681" w:rsidRPr="001077CB">
        <w:rPr>
          <w:rFonts w:ascii="Times New Roman" w:hAnsi="Times New Roman" w:cs="Times New Roman"/>
          <w:sz w:val="24"/>
          <w:szCs w:val="24"/>
          <w:shd w:val="clear" w:color="auto" w:fill="FFFFFF"/>
        </w:rPr>
        <w:t>riigi</w:t>
      </w:r>
      <w:r w:rsidR="001F7681" w:rsidRPr="00065D23">
        <w:rPr>
          <w:rFonts w:ascii="Times New Roman" w:hAnsi="Times New Roman" w:cs="Times New Roman"/>
          <w:sz w:val="24"/>
          <w:szCs w:val="24"/>
          <w:shd w:val="clear" w:color="auto" w:fill="FFFFFF"/>
        </w:rPr>
        <w:t xml:space="preserve"> </w:t>
      </w:r>
      <w:r w:rsidRPr="00065D23">
        <w:rPr>
          <w:rFonts w:ascii="Times New Roman" w:hAnsi="Times New Roman" w:cs="Times New Roman"/>
          <w:sz w:val="24"/>
          <w:szCs w:val="24"/>
          <w:shd w:val="clear" w:color="auto" w:fill="FFFFFF"/>
        </w:rPr>
        <w:t xml:space="preserve">seaduste kohaselt tõestatud ärakiri, kui põhikirja või ühingulepingu registrile esitamine on nõutav </w:t>
      </w:r>
      <w:commentRangeStart w:id="227"/>
      <w:r w:rsidRPr="00065D23">
        <w:rPr>
          <w:rFonts w:ascii="Times New Roman" w:hAnsi="Times New Roman" w:cs="Times New Roman"/>
          <w:sz w:val="24"/>
          <w:szCs w:val="24"/>
          <w:shd w:val="clear" w:color="auto" w:fill="FFFFFF"/>
        </w:rPr>
        <w:t>ka</w:t>
      </w:r>
      <w:commentRangeEnd w:id="227"/>
      <w:r w:rsidR="004F044C">
        <w:rPr>
          <w:rStyle w:val="Kommentaariviide"/>
        </w:rPr>
        <w:commentReference w:id="227"/>
      </w:r>
      <w:r w:rsidRPr="00065D23">
        <w:rPr>
          <w:rFonts w:ascii="Times New Roman" w:hAnsi="Times New Roman" w:cs="Times New Roman"/>
          <w:sz w:val="24"/>
          <w:szCs w:val="24"/>
          <w:shd w:val="clear" w:color="auto" w:fill="FFFFFF"/>
        </w:rPr>
        <w:t xml:space="preserve"> ühingu </w:t>
      </w:r>
      <w:r w:rsidR="001F7681" w:rsidRPr="00065D23">
        <w:rPr>
          <w:rFonts w:ascii="Times New Roman" w:hAnsi="Times New Roman" w:cs="Times New Roman"/>
          <w:sz w:val="24"/>
          <w:szCs w:val="24"/>
          <w:shd w:val="clear" w:color="auto" w:fill="FFFFFF"/>
        </w:rPr>
        <w:t>asukoha</w:t>
      </w:r>
      <w:r w:rsidR="001F7681" w:rsidRPr="001077CB">
        <w:rPr>
          <w:rFonts w:ascii="Times New Roman" w:hAnsi="Times New Roman" w:cs="Times New Roman"/>
          <w:sz w:val="24"/>
          <w:szCs w:val="24"/>
          <w:shd w:val="clear" w:color="auto" w:fill="FFFFFF"/>
        </w:rPr>
        <w:t>riigis</w:t>
      </w:r>
      <w:r w:rsidRPr="001077CB">
        <w:rPr>
          <w:rFonts w:ascii="Times New Roman" w:hAnsi="Times New Roman" w:cs="Times New Roman"/>
          <w:sz w:val="24"/>
          <w:szCs w:val="24"/>
          <w:shd w:val="clear" w:color="auto" w:fill="FFFFFF"/>
        </w:rPr>
        <w:t>;“;</w:t>
      </w:r>
    </w:p>
    <w:p w14:paraId="2F572541" w14:textId="6EBBC08B" w:rsidR="00E57FFA" w:rsidRPr="00065D23" w:rsidRDefault="00E57FFA" w:rsidP="00224A6D">
      <w:pPr>
        <w:jc w:val="both"/>
        <w:rPr>
          <w:rFonts w:ascii="Times New Roman" w:hAnsi="Times New Roman" w:cs="Times New Roman"/>
          <w:sz w:val="24"/>
          <w:szCs w:val="24"/>
          <w:shd w:val="clear" w:color="auto" w:fill="FFFFFF"/>
        </w:rPr>
      </w:pPr>
    </w:p>
    <w:p w14:paraId="33D67561" w14:textId="018E83D3" w:rsidR="00E57FFA" w:rsidRPr="00065D23" w:rsidRDefault="001666F9" w:rsidP="00224A6D">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5</w:t>
      </w:r>
      <w:r w:rsidR="00E57FFA" w:rsidRPr="00065D23">
        <w:rPr>
          <w:rFonts w:ascii="Times New Roman" w:eastAsia="Times New Roman" w:hAnsi="Times New Roman" w:cs="Times New Roman"/>
          <w:b/>
          <w:bCs/>
          <w:sz w:val="24"/>
          <w:szCs w:val="24"/>
        </w:rPr>
        <w:t>)</w:t>
      </w:r>
      <w:r w:rsidR="00E57FFA" w:rsidRPr="00065D23">
        <w:rPr>
          <w:rFonts w:ascii="Times New Roman" w:eastAsia="Times New Roman" w:hAnsi="Times New Roman" w:cs="Times New Roman"/>
          <w:sz w:val="24"/>
          <w:szCs w:val="24"/>
        </w:rPr>
        <w:t xml:space="preserve"> paragrahvi 70</w:t>
      </w:r>
      <w:r w:rsidR="00E57FFA" w:rsidRPr="00065D23">
        <w:rPr>
          <w:rFonts w:ascii="Times New Roman" w:eastAsia="Times New Roman" w:hAnsi="Times New Roman" w:cs="Times New Roman"/>
          <w:sz w:val="24"/>
          <w:szCs w:val="24"/>
          <w:vertAlign w:val="superscript"/>
        </w:rPr>
        <w:t>1</w:t>
      </w:r>
      <w:r w:rsidR="00E57FFA" w:rsidRPr="00065D23">
        <w:rPr>
          <w:rFonts w:ascii="Times New Roman" w:eastAsia="Times New Roman" w:hAnsi="Times New Roman" w:cs="Times New Roman"/>
          <w:sz w:val="24"/>
          <w:szCs w:val="24"/>
        </w:rPr>
        <w:t xml:space="preserve"> lõike 3 punkt 5 muudetakse ja sõnastatakse järgmiselt:</w:t>
      </w:r>
    </w:p>
    <w:p w14:paraId="03D96BDA" w14:textId="1DE22A7C" w:rsidR="00E57FFA" w:rsidRPr="00065D23" w:rsidRDefault="00E57FFA" w:rsidP="00224A6D">
      <w:pPr>
        <w:jc w:val="both"/>
        <w:rPr>
          <w:rFonts w:ascii="Times New Roman" w:eastAsia="Times New Roman" w:hAnsi="Times New Roman" w:cs="Times New Roman"/>
          <w:sz w:val="24"/>
          <w:szCs w:val="24"/>
        </w:rPr>
      </w:pPr>
      <w:r w:rsidRPr="00065D23">
        <w:rPr>
          <w:rFonts w:ascii="Times New Roman" w:eastAsia="Times New Roman" w:hAnsi="Times New Roman" w:cs="Times New Roman"/>
          <w:sz w:val="24"/>
          <w:szCs w:val="24"/>
        </w:rPr>
        <w:t>„</w:t>
      </w:r>
      <w:r w:rsidRPr="00065D23">
        <w:rPr>
          <w:rFonts w:ascii="Times New Roman" w:hAnsi="Times New Roman" w:cs="Times New Roman"/>
          <w:sz w:val="24"/>
          <w:szCs w:val="24"/>
          <w:shd w:val="clear" w:color="auto" w:fill="FFFFFF"/>
        </w:rPr>
        <w:t>5)</w:t>
      </w:r>
      <w:r w:rsidRPr="00065D23">
        <w:rPr>
          <w:rStyle w:val="tyhik"/>
          <w:rFonts w:ascii="Times New Roman" w:hAnsi="Times New Roman" w:cs="Times New Roman"/>
          <w:sz w:val="24"/>
          <w:szCs w:val="24"/>
          <w:bdr w:val="none" w:sz="0" w:space="0" w:color="auto" w:frame="1"/>
          <w:shd w:val="clear" w:color="auto" w:fill="FFFFFF"/>
        </w:rPr>
        <w:t> </w:t>
      </w:r>
      <w:r w:rsidRPr="00065D23">
        <w:rPr>
          <w:rFonts w:ascii="Times New Roman" w:hAnsi="Times New Roman" w:cs="Times New Roman"/>
          <w:sz w:val="24"/>
          <w:szCs w:val="24"/>
          <w:shd w:val="clear" w:color="auto" w:fill="FFFFFF"/>
        </w:rPr>
        <w:t>andmed vastavalt äriseadustiku § 386 lõike 2 punktides 1, 3 ja 5 sätestatule;“;</w:t>
      </w:r>
    </w:p>
    <w:p w14:paraId="7BB034F0" w14:textId="39A008F8" w:rsidR="00E57FFA" w:rsidRPr="00065D23" w:rsidRDefault="00E57FFA" w:rsidP="00224A6D">
      <w:pPr>
        <w:jc w:val="both"/>
        <w:rPr>
          <w:rFonts w:ascii="Times New Roman" w:eastAsia="Times New Roman" w:hAnsi="Times New Roman" w:cs="Times New Roman"/>
          <w:b/>
          <w:bCs/>
          <w:sz w:val="24"/>
          <w:szCs w:val="24"/>
        </w:rPr>
      </w:pPr>
    </w:p>
    <w:p w14:paraId="5B990232" w14:textId="3907DEC7" w:rsidR="00B63ADF" w:rsidRPr="00065D23" w:rsidRDefault="001666F9" w:rsidP="00224A6D">
      <w:pPr>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6</w:t>
      </w:r>
      <w:r w:rsidR="00B63ADF" w:rsidRPr="00065D23">
        <w:rPr>
          <w:rFonts w:ascii="Times New Roman" w:hAnsi="Times New Roman" w:cs="Times New Roman"/>
          <w:sz w:val="24"/>
          <w:szCs w:val="24"/>
          <w:shd w:val="clear" w:color="auto" w:fill="FFFFFF"/>
        </w:rPr>
        <w:t>) paragrahvi 70</w:t>
      </w:r>
      <w:r w:rsidR="00B63ADF" w:rsidRPr="00065D23">
        <w:rPr>
          <w:rFonts w:ascii="Times New Roman" w:hAnsi="Times New Roman" w:cs="Times New Roman"/>
          <w:sz w:val="24"/>
          <w:szCs w:val="24"/>
          <w:shd w:val="clear" w:color="auto" w:fill="FFFFFF"/>
          <w:vertAlign w:val="superscript"/>
        </w:rPr>
        <w:t>1</w:t>
      </w:r>
      <w:r w:rsidR="00B63ADF" w:rsidRPr="00065D23">
        <w:rPr>
          <w:rFonts w:ascii="Times New Roman" w:hAnsi="Times New Roman" w:cs="Times New Roman"/>
          <w:sz w:val="24"/>
          <w:szCs w:val="24"/>
          <w:shd w:val="clear" w:color="auto" w:fill="FFFFFF"/>
        </w:rPr>
        <w:t xml:space="preserve"> lõiget 3 täiendatakse punktiga 5</w:t>
      </w:r>
      <w:r w:rsidR="00B63ADF" w:rsidRPr="00065D23">
        <w:rPr>
          <w:rFonts w:ascii="Times New Roman" w:hAnsi="Times New Roman" w:cs="Times New Roman"/>
          <w:sz w:val="24"/>
          <w:szCs w:val="24"/>
          <w:shd w:val="clear" w:color="auto" w:fill="FFFFFF"/>
          <w:vertAlign w:val="superscript"/>
        </w:rPr>
        <w:t>1</w:t>
      </w:r>
      <w:r w:rsidR="00B63ADF" w:rsidRPr="00065D23">
        <w:rPr>
          <w:rFonts w:ascii="Times New Roman" w:hAnsi="Times New Roman" w:cs="Times New Roman"/>
          <w:sz w:val="24"/>
          <w:szCs w:val="24"/>
          <w:shd w:val="clear" w:color="auto" w:fill="FFFFFF"/>
        </w:rPr>
        <w:t xml:space="preserve"> järgmises sõnastuses:</w:t>
      </w:r>
    </w:p>
    <w:p w14:paraId="17F62EEE" w14:textId="119BE140" w:rsidR="00B63ADF" w:rsidRPr="00065D23" w:rsidRDefault="00B63ADF" w:rsidP="00224A6D">
      <w:pPr>
        <w:jc w:val="both"/>
        <w:rPr>
          <w:rFonts w:ascii="Times New Roman" w:hAnsi="Times New Roman" w:cs="Times New Roman"/>
          <w:sz w:val="24"/>
          <w:szCs w:val="24"/>
        </w:rPr>
      </w:pPr>
      <w:r w:rsidRPr="00065D23">
        <w:rPr>
          <w:rFonts w:ascii="Times New Roman" w:hAnsi="Times New Roman" w:cs="Times New Roman"/>
          <w:sz w:val="24"/>
          <w:szCs w:val="24"/>
          <w:shd w:val="clear" w:color="auto" w:fill="FFFFFF"/>
        </w:rPr>
        <w:t>„5</w:t>
      </w:r>
      <w:r w:rsidRPr="00065D23">
        <w:rPr>
          <w:rFonts w:ascii="Times New Roman" w:hAnsi="Times New Roman" w:cs="Times New Roman"/>
          <w:sz w:val="24"/>
          <w:szCs w:val="24"/>
          <w:shd w:val="clear" w:color="auto" w:fill="FFFFFF"/>
          <w:vertAlign w:val="superscript"/>
        </w:rPr>
        <w:t>1</w:t>
      </w:r>
      <w:r w:rsidRPr="00065D23">
        <w:rPr>
          <w:rFonts w:ascii="Times New Roman" w:hAnsi="Times New Roman" w:cs="Times New Roman"/>
          <w:sz w:val="24"/>
          <w:szCs w:val="24"/>
          <w:shd w:val="clear" w:color="auto" w:fill="FFFFFF"/>
        </w:rPr>
        <w:t xml:space="preserve">) äriühingu põhikirja või ühingulepingu </w:t>
      </w:r>
      <w:r w:rsidR="001F7681" w:rsidRPr="00065D23">
        <w:rPr>
          <w:rFonts w:ascii="Times New Roman" w:hAnsi="Times New Roman" w:cs="Times New Roman"/>
          <w:sz w:val="24"/>
          <w:szCs w:val="24"/>
          <w:shd w:val="clear" w:color="auto" w:fill="FFFFFF"/>
        </w:rPr>
        <w:t>asukoha</w:t>
      </w:r>
      <w:r w:rsidR="001F7681" w:rsidRPr="001077CB">
        <w:rPr>
          <w:rFonts w:ascii="Times New Roman" w:hAnsi="Times New Roman" w:cs="Times New Roman"/>
          <w:sz w:val="24"/>
          <w:szCs w:val="24"/>
          <w:shd w:val="clear" w:color="auto" w:fill="FFFFFF"/>
        </w:rPr>
        <w:t>riigi</w:t>
      </w:r>
      <w:r w:rsidR="001F7681" w:rsidRPr="00065D23">
        <w:rPr>
          <w:rFonts w:ascii="Times New Roman" w:hAnsi="Times New Roman" w:cs="Times New Roman"/>
          <w:sz w:val="24"/>
          <w:szCs w:val="24"/>
          <w:shd w:val="clear" w:color="auto" w:fill="FFFFFF"/>
        </w:rPr>
        <w:t xml:space="preserve"> </w:t>
      </w:r>
      <w:r w:rsidRPr="00065D23">
        <w:rPr>
          <w:rFonts w:ascii="Times New Roman" w:hAnsi="Times New Roman" w:cs="Times New Roman"/>
          <w:sz w:val="24"/>
          <w:szCs w:val="24"/>
          <w:shd w:val="clear" w:color="auto" w:fill="FFFFFF"/>
        </w:rPr>
        <w:t xml:space="preserve">seaduste kohaselt tõestatud ärakiri, kui põhikirja või ühingulepingu registrile esitamine on nõutav ka ühingu </w:t>
      </w:r>
      <w:commentRangeStart w:id="228"/>
      <w:r w:rsidR="001F7681" w:rsidRPr="00065D23">
        <w:rPr>
          <w:rFonts w:ascii="Times New Roman" w:hAnsi="Times New Roman" w:cs="Times New Roman"/>
          <w:sz w:val="24"/>
          <w:szCs w:val="24"/>
          <w:shd w:val="clear" w:color="auto" w:fill="FFFFFF"/>
        </w:rPr>
        <w:t>asukoha</w:t>
      </w:r>
      <w:r w:rsidR="001F7681" w:rsidRPr="001077CB">
        <w:rPr>
          <w:rFonts w:ascii="Times New Roman" w:hAnsi="Times New Roman" w:cs="Times New Roman"/>
          <w:sz w:val="24"/>
          <w:szCs w:val="24"/>
          <w:shd w:val="clear" w:color="auto" w:fill="FFFFFF"/>
        </w:rPr>
        <w:t>riigis</w:t>
      </w:r>
      <w:commentRangeEnd w:id="228"/>
      <w:r w:rsidR="006B5956">
        <w:rPr>
          <w:rStyle w:val="Kommentaariviide"/>
        </w:rPr>
        <w:commentReference w:id="228"/>
      </w:r>
      <w:r w:rsidRPr="001077CB">
        <w:rPr>
          <w:rFonts w:ascii="Times New Roman" w:hAnsi="Times New Roman" w:cs="Times New Roman"/>
          <w:sz w:val="24"/>
          <w:szCs w:val="24"/>
          <w:shd w:val="clear" w:color="auto" w:fill="FFFFFF"/>
        </w:rPr>
        <w:t>;“;</w:t>
      </w:r>
    </w:p>
    <w:p w14:paraId="440C52DC" w14:textId="77777777" w:rsidR="00B63ADF" w:rsidRPr="00065D23" w:rsidRDefault="00B63ADF" w:rsidP="00224A6D">
      <w:pPr>
        <w:jc w:val="both"/>
        <w:rPr>
          <w:rFonts w:ascii="Times New Roman" w:eastAsia="Times New Roman" w:hAnsi="Times New Roman" w:cs="Times New Roman"/>
          <w:b/>
          <w:bCs/>
          <w:sz w:val="24"/>
          <w:szCs w:val="24"/>
        </w:rPr>
      </w:pPr>
    </w:p>
    <w:p w14:paraId="726C8F54" w14:textId="0533CACA" w:rsidR="00CD6FD5" w:rsidRPr="00065D23" w:rsidRDefault="001666F9" w:rsidP="00224A6D">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7</w:t>
      </w:r>
      <w:r w:rsidR="00970C31" w:rsidRPr="00065D23">
        <w:rPr>
          <w:rFonts w:ascii="Times New Roman" w:eastAsia="Times New Roman" w:hAnsi="Times New Roman" w:cs="Times New Roman"/>
          <w:b/>
          <w:bCs/>
          <w:sz w:val="24"/>
          <w:szCs w:val="24"/>
        </w:rPr>
        <w:t>)</w:t>
      </w:r>
      <w:r w:rsidR="00CD6FD5" w:rsidRPr="00065D23">
        <w:rPr>
          <w:rFonts w:ascii="Times New Roman" w:eastAsia="Times New Roman" w:hAnsi="Times New Roman" w:cs="Times New Roman"/>
          <w:b/>
          <w:bCs/>
          <w:sz w:val="24"/>
          <w:szCs w:val="24"/>
        </w:rPr>
        <w:t xml:space="preserve"> </w:t>
      </w:r>
      <w:r w:rsidR="00CD6FD5" w:rsidRPr="00065D23">
        <w:rPr>
          <w:rFonts w:ascii="Times New Roman" w:eastAsia="Times New Roman" w:hAnsi="Times New Roman" w:cs="Times New Roman"/>
          <w:sz w:val="24"/>
          <w:szCs w:val="24"/>
        </w:rPr>
        <w:t>paragrahvi 81</w:t>
      </w:r>
      <w:r w:rsidR="00CD6FD5" w:rsidRPr="00065D23">
        <w:rPr>
          <w:rFonts w:ascii="Times New Roman" w:eastAsia="Times New Roman" w:hAnsi="Times New Roman" w:cs="Times New Roman"/>
          <w:sz w:val="24"/>
          <w:szCs w:val="24"/>
          <w:vertAlign w:val="superscript"/>
        </w:rPr>
        <w:t>1</w:t>
      </w:r>
      <w:r w:rsidR="00CD6FD5" w:rsidRPr="00065D23">
        <w:rPr>
          <w:rFonts w:ascii="Times New Roman" w:eastAsia="Times New Roman" w:hAnsi="Times New Roman" w:cs="Times New Roman"/>
          <w:sz w:val="24"/>
          <w:szCs w:val="24"/>
        </w:rPr>
        <w:t xml:space="preserve"> täiendatakse lõikega 4</w:t>
      </w:r>
      <w:r w:rsidR="00CD6FD5" w:rsidRPr="00065D23">
        <w:rPr>
          <w:rFonts w:ascii="Times New Roman" w:eastAsia="Times New Roman" w:hAnsi="Times New Roman" w:cs="Times New Roman"/>
          <w:sz w:val="24"/>
          <w:szCs w:val="24"/>
          <w:vertAlign w:val="superscript"/>
        </w:rPr>
        <w:t>1</w:t>
      </w:r>
      <w:r w:rsidR="00CD6FD5" w:rsidRPr="00065D23">
        <w:rPr>
          <w:rFonts w:ascii="Times New Roman" w:eastAsia="Times New Roman" w:hAnsi="Times New Roman" w:cs="Times New Roman"/>
          <w:sz w:val="24"/>
          <w:szCs w:val="24"/>
        </w:rPr>
        <w:t xml:space="preserve"> järgmises sõnastuses:</w:t>
      </w:r>
    </w:p>
    <w:p w14:paraId="489BFFE4" w14:textId="2F7A262A" w:rsidR="00CD6FD5" w:rsidRPr="00065D23" w:rsidRDefault="00CD6FD5"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„(4</w:t>
      </w:r>
      <w:r w:rsidRPr="00065D23">
        <w:rPr>
          <w:rFonts w:ascii="Times New Roman" w:hAnsi="Times New Roman" w:cs="Times New Roman"/>
          <w:sz w:val="24"/>
          <w:szCs w:val="24"/>
          <w:shd w:val="clear" w:color="auto" w:fill="FFFFFF"/>
          <w:vertAlign w:val="superscript"/>
        </w:rPr>
        <w:t>1</w:t>
      </w:r>
      <w:r w:rsidRPr="00065D23">
        <w:rPr>
          <w:rFonts w:ascii="Times New Roman" w:hAnsi="Times New Roman" w:cs="Times New Roman"/>
          <w:sz w:val="24"/>
          <w:szCs w:val="24"/>
          <w:shd w:val="clear" w:color="auto" w:fill="FFFFFF"/>
        </w:rPr>
        <w:t xml:space="preserve">) Investeerimisühing </w:t>
      </w:r>
      <w:r w:rsidR="009F7419" w:rsidRPr="00065D23">
        <w:rPr>
          <w:rFonts w:ascii="Times New Roman" w:hAnsi="Times New Roman" w:cs="Times New Roman"/>
          <w:sz w:val="24"/>
          <w:szCs w:val="24"/>
          <w:shd w:val="clear" w:color="auto" w:fill="FFFFFF"/>
        </w:rPr>
        <w:t>järgib</w:t>
      </w:r>
      <w:r w:rsidRPr="00065D23">
        <w:rPr>
          <w:rFonts w:ascii="Times New Roman" w:hAnsi="Times New Roman" w:cs="Times New Roman"/>
          <w:sz w:val="24"/>
          <w:szCs w:val="24"/>
          <w:shd w:val="clear" w:color="auto" w:fill="FFFFFF"/>
        </w:rPr>
        <w:t xml:space="preserve"> </w:t>
      </w:r>
      <w:r w:rsidR="00A016DF" w:rsidRPr="00065D23">
        <w:rPr>
          <w:rFonts w:ascii="Times New Roman" w:hAnsi="Times New Roman" w:cs="Times New Roman"/>
          <w:sz w:val="24"/>
          <w:szCs w:val="24"/>
          <w:shd w:val="clear" w:color="auto" w:fill="FFFFFF"/>
        </w:rPr>
        <w:t>Euroopa Parlamendi ja nõukogu määruses (EL) 2022/2554, mis käsitleb finantssektori digitaalset tegevuskerksust ning millega muudetakse määrusi (EÜ) nr 1060/2009, (EL) nr 648/2012, (EL) nr 600/2014, (EL) nr 909/2014 ja (EL) 2016/1011</w:t>
      </w:r>
      <w:r w:rsidR="00F52859" w:rsidRPr="00065D23">
        <w:rPr>
          <w:rFonts w:ascii="Times New Roman" w:hAnsi="Times New Roman" w:cs="Times New Roman"/>
          <w:sz w:val="24"/>
          <w:szCs w:val="24"/>
          <w:shd w:val="clear" w:color="auto" w:fill="FFFFFF"/>
        </w:rPr>
        <w:t xml:space="preserve"> (</w:t>
      </w:r>
      <w:r w:rsidR="00F52859" w:rsidRPr="00065D23">
        <w:rPr>
          <w:rFonts w:ascii="Times New Roman" w:hAnsi="Times New Roman" w:cs="Times New Roman"/>
          <w:sz w:val="24"/>
          <w:szCs w:val="24"/>
        </w:rPr>
        <w:t>ELT L 333, 27.12.2022, lk 1</w:t>
      </w:r>
      <w:r w:rsidR="00D7571B" w:rsidRPr="00065D23">
        <w:rPr>
          <w:rFonts w:ascii="Times New Roman" w:hAnsi="Times New Roman" w:cs="Times New Roman"/>
          <w:sz w:val="24"/>
          <w:szCs w:val="24"/>
        </w:rPr>
        <w:t>–</w:t>
      </w:r>
      <w:r w:rsidR="00F52859" w:rsidRPr="00065D23">
        <w:rPr>
          <w:rFonts w:ascii="Times New Roman" w:hAnsi="Times New Roman" w:cs="Times New Roman"/>
          <w:sz w:val="24"/>
          <w:szCs w:val="24"/>
        </w:rPr>
        <w:t>79)</w:t>
      </w:r>
      <w:r w:rsidR="005066EB" w:rsidRPr="00065D23">
        <w:rPr>
          <w:rFonts w:ascii="Times New Roman" w:hAnsi="Times New Roman" w:cs="Times New Roman"/>
          <w:sz w:val="24"/>
          <w:szCs w:val="24"/>
          <w:shd w:val="clear" w:color="auto" w:fill="FFFFFF"/>
        </w:rPr>
        <w:t xml:space="preserve">, </w:t>
      </w:r>
      <w:r w:rsidR="009F7419" w:rsidRPr="00065D23">
        <w:rPr>
          <w:rFonts w:ascii="Times New Roman" w:hAnsi="Times New Roman" w:cs="Times New Roman"/>
          <w:sz w:val="24"/>
          <w:szCs w:val="24"/>
          <w:shd w:val="clear" w:color="auto" w:fill="FFFFFF"/>
        </w:rPr>
        <w:t xml:space="preserve">sätestatud nõudeid, </w:t>
      </w:r>
      <w:r w:rsidRPr="00065D23">
        <w:rPr>
          <w:rFonts w:ascii="Times New Roman" w:hAnsi="Times New Roman" w:cs="Times New Roman"/>
          <w:sz w:val="24"/>
          <w:szCs w:val="24"/>
          <w:shd w:val="clear" w:color="auto" w:fill="FFFFFF"/>
        </w:rPr>
        <w:t xml:space="preserve">sealhulgas </w:t>
      </w:r>
      <w:r w:rsidR="005974DD" w:rsidRPr="00065D23">
        <w:rPr>
          <w:rFonts w:ascii="Times New Roman" w:hAnsi="Times New Roman" w:cs="Times New Roman"/>
          <w:sz w:val="24"/>
          <w:szCs w:val="24"/>
          <w:shd w:val="clear" w:color="auto" w:fill="FFFFFF"/>
        </w:rPr>
        <w:t>on tal</w:t>
      </w:r>
      <w:r w:rsidRPr="00065D23">
        <w:rPr>
          <w:rFonts w:ascii="Times New Roman" w:hAnsi="Times New Roman" w:cs="Times New Roman"/>
          <w:sz w:val="24"/>
          <w:szCs w:val="24"/>
          <w:shd w:val="clear" w:color="auto" w:fill="FFFFFF"/>
        </w:rPr>
        <w:t xml:space="preserve"> asjakohased ja proportsionaalsed info- ja kommunikatsiooni</w:t>
      </w:r>
      <w:r w:rsidR="00F611F0" w:rsidRPr="00065D23">
        <w:rPr>
          <w:rFonts w:ascii="Times New Roman" w:hAnsi="Times New Roman" w:cs="Times New Roman"/>
          <w:sz w:val="24"/>
          <w:szCs w:val="24"/>
          <w:shd w:val="clear" w:color="auto" w:fill="FFFFFF"/>
        </w:rPr>
        <w:t>tehnoloogia</w:t>
      </w:r>
      <w:r w:rsidRPr="00065D23">
        <w:rPr>
          <w:rFonts w:ascii="Times New Roman" w:hAnsi="Times New Roman" w:cs="Times New Roman"/>
          <w:sz w:val="24"/>
          <w:szCs w:val="24"/>
          <w:shd w:val="clear" w:color="auto" w:fill="FFFFFF"/>
        </w:rPr>
        <w:t xml:space="preserve"> süsteem</w:t>
      </w:r>
      <w:r w:rsidR="005974DD" w:rsidRPr="00065D23">
        <w:rPr>
          <w:rFonts w:ascii="Times New Roman" w:hAnsi="Times New Roman" w:cs="Times New Roman"/>
          <w:sz w:val="24"/>
          <w:szCs w:val="24"/>
          <w:shd w:val="clear" w:color="auto" w:fill="FFFFFF"/>
        </w:rPr>
        <w:t>id</w:t>
      </w:r>
      <w:r w:rsidR="001D210D" w:rsidRPr="00065D23">
        <w:rPr>
          <w:rFonts w:ascii="Times New Roman" w:hAnsi="Times New Roman" w:cs="Times New Roman"/>
          <w:sz w:val="24"/>
          <w:szCs w:val="24"/>
          <w:shd w:val="clear" w:color="auto" w:fill="FFFFFF"/>
        </w:rPr>
        <w:t xml:space="preserve"> </w:t>
      </w:r>
      <w:r w:rsidRPr="00065D23">
        <w:rPr>
          <w:rFonts w:ascii="Times New Roman" w:hAnsi="Times New Roman" w:cs="Times New Roman"/>
          <w:sz w:val="24"/>
          <w:szCs w:val="24"/>
          <w:shd w:val="clear" w:color="auto" w:fill="FFFFFF"/>
        </w:rPr>
        <w:t xml:space="preserve">ning </w:t>
      </w:r>
      <w:r w:rsidR="005974DD" w:rsidRPr="00065D23">
        <w:rPr>
          <w:rFonts w:ascii="Times New Roman" w:hAnsi="Times New Roman" w:cs="Times New Roman"/>
          <w:sz w:val="24"/>
          <w:szCs w:val="24"/>
          <w:shd w:val="clear" w:color="auto" w:fill="FFFFFF"/>
        </w:rPr>
        <w:t xml:space="preserve">ta </w:t>
      </w:r>
      <w:r w:rsidRPr="00065D23">
        <w:rPr>
          <w:rFonts w:ascii="Times New Roman" w:hAnsi="Times New Roman" w:cs="Times New Roman"/>
          <w:sz w:val="24"/>
          <w:szCs w:val="24"/>
          <w:shd w:val="clear" w:color="auto" w:fill="FFFFFF"/>
        </w:rPr>
        <w:t>haldab neid määruse</w:t>
      </w:r>
      <w:r w:rsidR="001D210D" w:rsidRPr="00065D23">
        <w:rPr>
          <w:rFonts w:ascii="Times New Roman" w:hAnsi="Times New Roman" w:cs="Times New Roman"/>
          <w:sz w:val="24"/>
          <w:szCs w:val="24"/>
          <w:shd w:val="clear" w:color="auto" w:fill="FFFFFF"/>
        </w:rPr>
        <w:t xml:space="preserve"> artiklis 7</w:t>
      </w:r>
      <w:r w:rsidRPr="00065D23">
        <w:rPr>
          <w:rFonts w:ascii="Times New Roman" w:hAnsi="Times New Roman" w:cs="Times New Roman"/>
          <w:sz w:val="24"/>
          <w:szCs w:val="24"/>
          <w:shd w:val="clear" w:color="auto" w:fill="FFFFFF"/>
        </w:rPr>
        <w:t xml:space="preserve"> </w:t>
      </w:r>
      <w:r w:rsidR="005066EB" w:rsidRPr="00065D23">
        <w:rPr>
          <w:rFonts w:ascii="Times New Roman" w:hAnsi="Times New Roman" w:cs="Times New Roman"/>
          <w:sz w:val="24"/>
          <w:szCs w:val="24"/>
          <w:shd w:val="clear" w:color="auto" w:fill="FFFFFF"/>
        </w:rPr>
        <w:t>sätestatu</w:t>
      </w:r>
      <w:r w:rsidR="00CC4567" w:rsidRPr="00065D23">
        <w:rPr>
          <w:rFonts w:ascii="Times New Roman" w:hAnsi="Times New Roman" w:cs="Times New Roman"/>
          <w:sz w:val="24"/>
          <w:szCs w:val="24"/>
          <w:shd w:val="clear" w:color="auto" w:fill="FFFFFF"/>
        </w:rPr>
        <w:t xml:space="preserve"> kohaselt</w:t>
      </w:r>
      <w:r w:rsidRPr="00065D23">
        <w:rPr>
          <w:rFonts w:ascii="Times New Roman" w:hAnsi="Times New Roman" w:cs="Times New Roman"/>
          <w:sz w:val="24"/>
          <w:szCs w:val="24"/>
          <w:shd w:val="clear" w:color="auto" w:fill="FFFFFF"/>
        </w:rPr>
        <w:t>.“;</w:t>
      </w:r>
    </w:p>
    <w:p w14:paraId="341A8469" w14:textId="095B1DE6" w:rsidR="00CD6FD5" w:rsidRPr="00065D23" w:rsidRDefault="00CD6FD5" w:rsidP="00224A6D">
      <w:pPr>
        <w:jc w:val="both"/>
        <w:rPr>
          <w:rFonts w:ascii="Times New Roman" w:eastAsia="Times New Roman" w:hAnsi="Times New Roman" w:cs="Times New Roman"/>
          <w:sz w:val="24"/>
          <w:szCs w:val="24"/>
          <w:lang w:eastAsia="et-EE"/>
        </w:rPr>
      </w:pPr>
    </w:p>
    <w:p w14:paraId="2441E033" w14:textId="61D00251" w:rsidR="00DC6253" w:rsidRPr="00065D23" w:rsidRDefault="001666F9" w:rsidP="00224A6D">
      <w:pPr>
        <w:jc w:val="both"/>
        <w:rPr>
          <w:rFonts w:ascii="Times New Roman" w:hAnsi="Times New Roman" w:cs="Times New Roman"/>
          <w:sz w:val="24"/>
          <w:szCs w:val="24"/>
          <w:shd w:val="clear" w:color="auto" w:fill="FFFFFF"/>
        </w:rPr>
      </w:pPr>
      <w:bookmarkStart w:id="229" w:name="_Hlk117674090"/>
      <w:r w:rsidRPr="003A215A">
        <w:rPr>
          <w:rFonts w:ascii="Times New Roman" w:hAnsi="Times New Roman" w:cs="Times New Roman"/>
          <w:b/>
          <w:bCs/>
          <w:sz w:val="24"/>
          <w:szCs w:val="24"/>
          <w:shd w:val="clear" w:color="auto" w:fill="FFFFFF"/>
        </w:rPr>
        <w:t>8</w:t>
      </w:r>
      <w:r w:rsidR="00DC6253" w:rsidRPr="003A215A">
        <w:rPr>
          <w:rFonts w:ascii="Times New Roman" w:hAnsi="Times New Roman" w:cs="Times New Roman"/>
          <w:b/>
          <w:bCs/>
          <w:sz w:val="24"/>
          <w:szCs w:val="24"/>
          <w:shd w:val="clear" w:color="auto" w:fill="FFFFFF"/>
        </w:rPr>
        <w:t>)</w:t>
      </w:r>
      <w:r w:rsidR="00DC6253" w:rsidRPr="00065D23">
        <w:rPr>
          <w:rFonts w:ascii="Times New Roman" w:hAnsi="Times New Roman" w:cs="Times New Roman"/>
          <w:sz w:val="24"/>
          <w:szCs w:val="24"/>
          <w:shd w:val="clear" w:color="auto" w:fill="FFFFFF"/>
        </w:rPr>
        <w:t xml:space="preserve"> paragrahvi 82</w:t>
      </w:r>
      <w:r w:rsidR="00DC6253" w:rsidRPr="00065D23">
        <w:rPr>
          <w:rFonts w:ascii="Times New Roman" w:hAnsi="Times New Roman" w:cs="Times New Roman"/>
          <w:sz w:val="24"/>
          <w:szCs w:val="24"/>
          <w:shd w:val="clear" w:color="auto" w:fill="FFFFFF"/>
          <w:vertAlign w:val="superscript"/>
        </w:rPr>
        <w:t>6</w:t>
      </w:r>
      <w:r w:rsidR="00DC6253" w:rsidRPr="00065D23">
        <w:rPr>
          <w:rFonts w:ascii="Times New Roman" w:hAnsi="Times New Roman" w:cs="Times New Roman"/>
          <w:sz w:val="24"/>
          <w:szCs w:val="24"/>
          <w:shd w:val="clear" w:color="auto" w:fill="FFFFFF"/>
        </w:rPr>
        <w:t xml:space="preserve"> lõige 4 muudetakse ja sõnastatakse järgmiselt:</w:t>
      </w:r>
    </w:p>
    <w:p w14:paraId="61FC1908" w14:textId="5F88B204" w:rsidR="00DC6253" w:rsidRPr="00065D23" w:rsidRDefault="00DC6253" w:rsidP="00224A6D">
      <w:pPr>
        <w:pStyle w:val="Normaallaadveeb"/>
        <w:shd w:val="clear" w:color="auto" w:fill="FFFFFF"/>
        <w:spacing w:before="0" w:after="0" w:afterAutospacing="0"/>
        <w:jc w:val="both"/>
      </w:pPr>
      <w:r w:rsidRPr="00065D23">
        <w:rPr>
          <w:shd w:val="clear" w:color="auto" w:fill="FFFFFF"/>
        </w:rPr>
        <w:t xml:space="preserve">„(4) </w:t>
      </w:r>
      <w:r w:rsidRPr="00065D23">
        <w:t xml:space="preserve">Edasiandmisel peavad olema täidetud komisjoni delegeeritud määruses (EL) nr 2017/565 </w:t>
      </w:r>
      <w:r w:rsidR="005D1BEC" w:rsidRPr="00065D23">
        <w:t>ja</w:t>
      </w:r>
      <w:r w:rsidRPr="00065D23">
        <w:t xml:space="preserve"> </w:t>
      </w:r>
      <w:bookmarkStart w:id="230" w:name="_Hlk117681779"/>
      <w:r w:rsidR="008E5FDF" w:rsidRPr="00065D23">
        <w:t xml:space="preserve">info- ja kommunikatsioonitehnoloogia teenuse edasiandmisel </w:t>
      </w:r>
      <w:bookmarkEnd w:id="230"/>
      <w:r w:rsidR="00093240" w:rsidRPr="00065D23">
        <w:t xml:space="preserve">lisaks </w:t>
      </w:r>
      <w:r w:rsidRPr="00065D23">
        <w:t xml:space="preserve">Euroopa Parlamendi ja nõukogu määruses </w:t>
      </w:r>
      <w:r w:rsidR="002A482F" w:rsidRPr="00065D23">
        <w:rPr>
          <w:shd w:val="clear" w:color="auto" w:fill="FFFFFF"/>
        </w:rPr>
        <w:t xml:space="preserve">(EL) 2022/2554 </w:t>
      </w:r>
      <w:r w:rsidRPr="00065D23">
        <w:t xml:space="preserve">sätestatud ning käesolevast seadusest ja </w:t>
      </w:r>
      <w:commentRangeStart w:id="231"/>
      <w:r w:rsidRPr="00065D23">
        <w:t xml:space="preserve">teistest õigusaktidest </w:t>
      </w:r>
      <w:commentRangeEnd w:id="231"/>
      <w:r w:rsidR="003A215A">
        <w:rPr>
          <w:rStyle w:val="Kommentaariviide"/>
          <w:rFonts w:asciiTheme="minorHAnsi" w:eastAsiaTheme="minorHAnsi" w:hAnsiTheme="minorHAnsi" w:cstheme="minorBidi"/>
          <w:lang w:eastAsia="en-US"/>
        </w:rPr>
        <w:commentReference w:id="231"/>
      </w:r>
      <w:r w:rsidRPr="00065D23">
        <w:t xml:space="preserve">tulenevad muud nõuded, sealhulgas rakendab investeerimisühing usaldusväärseid turvasüsteeme, et tagada teabeedastusviiside ohutus ja autentimine, vähendada andmete </w:t>
      </w:r>
      <w:r w:rsidRPr="00065D23">
        <w:lastRenderedPageBreak/>
        <w:t>rikkumise ja loata juurdepääsu riski ning hoida ära teabelekked, säilitades igal ajal andmete konfidentsiaalsuse.“;</w:t>
      </w:r>
    </w:p>
    <w:bookmarkEnd w:id="229"/>
    <w:p w14:paraId="2C0ACA72" w14:textId="1F5937ED" w:rsidR="00DC6253" w:rsidRPr="00065D23" w:rsidRDefault="00DC6253" w:rsidP="00224A6D">
      <w:pPr>
        <w:jc w:val="both"/>
        <w:rPr>
          <w:rFonts w:ascii="Times New Roman" w:hAnsi="Times New Roman" w:cs="Times New Roman"/>
          <w:sz w:val="24"/>
          <w:szCs w:val="24"/>
          <w:shd w:val="clear" w:color="auto" w:fill="FFFFFF"/>
        </w:rPr>
      </w:pPr>
    </w:p>
    <w:p w14:paraId="3856C88C" w14:textId="07D1975B" w:rsidR="0090057F" w:rsidRPr="00065D23" w:rsidRDefault="001666F9" w:rsidP="00224A6D">
      <w:pPr>
        <w:jc w:val="both"/>
        <w:rPr>
          <w:rFonts w:ascii="Times New Roman" w:hAnsi="Times New Roman" w:cs="Times New Roman"/>
          <w:b/>
          <w:bCs/>
          <w:sz w:val="24"/>
          <w:szCs w:val="24"/>
          <w:shd w:val="clear" w:color="auto" w:fill="FFFFFF"/>
        </w:rPr>
      </w:pPr>
      <w:bookmarkStart w:id="232" w:name="_Hlk117682864"/>
      <w:r>
        <w:rPr>
          <w:rFonts w:ascii="Times New Roman" w:hAnsi="Times New Roman" w:cs="Times New Roman"/>
          <w:b/>
          <w:bCs/>
          <w:sz w:val="24"/>
          <w:szCs w:val="24"/>
          <w:shd w:val="clear" w:color="auto" w:fill="FFFFFF"/>
        </w:rPr>
        <w:t>9</w:t>
      </w:r>
      <w:r w:rsidR="0090057F" w:rsidRPr="00065D23">
        <w:rPr>
          <w:rFonts w:ascii="Times New Roman" w:hAnsi="Times New Roman" w:cs="Times New Roman"/>
          <w:b/>
          <w:bCs/>
          <w:sz w:val="24"/>
          <w:szCs w:val="24"/>
          <w:shd w:val="clear" w:color="auto" w:fill="FFFFFF"/>
        </w:rPr>
        <w:t xml:space="preserve">) </w:t>
      </w:r>
      <w:r w:rsidR="0090057F" w:rsidRPr="00065D23">
        <w:rPr>
          <w:rFonts w:ascii="Times New Roman" w:hAnsi="Times New Roman" w:cs="Times New Roman"/>
          <w:sz w:val="24"/>
          <w:szCs w:val="24"/>
          <w:shd w:val="clear" w:color="auto" w:fill="FFFFFF"/>
        </w:rPr>
        <w:t>paragrahvi 8</w:t>
      </w:r>
      <w:r w:rsidR="00DF388B" w:rsidRPr="00065D23">
        <w:rPr>
          <w:rFonts w:ascii="Times New Roman" w:hAnsi="Times New Roman" w:cs="Times New Roman"/>
          <w:sz w:val="24"/>
          <w:szCs w:val="24"/>
          <w:shd w:val="clear" w:color="auto" w:fill="FFFFFF"/>
        </w:rPr>
        <w:t>2</w:t>
      </w:r>
      <w:r w:rsidR="0090057F" w:rsidRPr="00065D23">
        <w:rPr>
          <w:rFonts w:ascii="Times New Roman" w:hAnsi="Times New Roman" w:cs="Times New Roman"/>
          <w:sz w:val="24"/>
          <w:szCs w:val="24"/>
          <w:shd w:val="clear" w:color="auto" w:fill="FFFFFF"/>
          <w:vertAlign w:val="superscript"/>
        </w:rPr>
        <w:t>15</w:t>
      </w:r>
      <w:r w:rsidR="0090057F" w:rsidRPr="00065D23">
        <w:rPr>
          <w:rFonts w:ascii="Times New Roman" w:hAnsi="Times New Roman" w:cs="Times New Roman"/>
          <w:sz w:val="24"/>
          <w:szCs w:val="24"/>
          <w:shd w:val="clear" w:color="auto" w:fill="FFFFFF"/>
        </w:rPr>
        <w:t xml:space="preserve"> lõi</w:t>
      </w:r>
      <w:r w:rsidR="003F1152" w:rsidRPr="00065D23">
        <w:rPr>
          <w:rFonts w:ascii="Times New Roman" w:hAnsi="Times New Roman" w:cs="Times New Roman"/>
          <w:sz w:val="24"/>
          <w:szCs w:val="24"/>
          <w:shd w:val="clear" w:color="auto" w:fill="FFFFFF"/>
        </w:rPr>
        <w:t xml:space="preserve">ke </w:t>
      </w:r>
      <w:r w:rsidR="0090057F" w:rsidRPr="00065D23">
        <w:rPr>
          <w:rFonts w:ascii="Times New Roman" w:hAnsi="Times New Roman" w:cs="Times New Roman"/>
          <w:sz w:val="24"/>
          <w:szCs w:val="24"/>
          <w:shd w:val="clear" w:color="auto" w:fill="FFFFFF"/>
        </w:rPr>
        <w:t xml:space="preserve">1 </w:t>
      </w:r>
      <w:r w:rsidR="003F1152" w:rsidRPr="00065D23">
        <w:rPr>
          <w:rFonts w:ascii="Times New Roman" w:hAnsi="Times New Roman" w:cs="Times New Roman"/>
          <w:sz w:val="24"/>
          <w:szCs w:val="24"/>
          <w:shd w:val="clear" w:color="auto" w:fill="FFFFFF"/>
        </w:rPr>
        <w:t xml:space="preserve">teine lause </w:t>
      </w:r>
      <w:r w:rsidR="0090057F" w:rsidRPr="00065D23">
        <w:rPr>
          <w:rFonts w:ascii="Times New Roman" w:hAnsi="Times New Roman" w:cs="Times New Roman"/>
          <w:sz w:val="24"/>
          <w:szCs w:val="24"/>
          <w:shd w:val="clear" w:color="auto" w:fill="FFFFFF"/>
        </w:rPr>
        <w:t>muudetakse ja sõnastatakse järgmiselt:</w:t>
      </w:r>
    </w:p>
    <w:p w14:paraId="74588516" w14:textId="5A242D74" w:rsidR="0090057F" w:rsidRPr="00065D23" w:rsidRDefault="0090057F" w:rsidP="00224A6D">
      <w:pPr>
        <w:pStyle w:val="Normaallaadveeb"/>
        <w:shd w:val="clear" w:color="auto" w:fill="FFFFFF"/>
        <w:spacing w:before="0" w:after="0" w:afterAutospacing="0"/>
        <w:jc w:val="both"/>
      </w:pPr>
      <w:r w:rsidRPr="00065D23">
        <w:rPr>
          <w:shd w:val="clear" w:color="auto" w:fill="FFFFFF"/>
        </w:rPr>
        <w:t xml:space="preserve">„Investeerimisühing järgib käesolevas lõikes nimetatud meetmete rakendamisel muu hulgas komisjoni </w:t>
      </w:r>
      <w:bookmarkStart w:id="233" w:name="_Hlk117684698"/>
      <w:r w:rsidRPr="00065D23">
        <w:rPr>
          <w:shd w:val="clear" w:color="auto" w:fill="FFFFFF"/>
        </w:rPr>
        <w:t>delegeeritud määruses (EL) nr 2017/589</w:t>
      </w:r>
      <w:bookmarkEnd w:id="233"/>
      <w:r w:rsidRPr="00065D23">
        <w:rPr>
          <w:shd w:val="clear" w:color="auto" w:fill="FFFFFF"/>
        </w:rPr>
        <w:t xml:space="preserve">, millega täiendatakse Euroopa Parlamendi ja nõukogu direktiivi 2014/65/EL seoses regulatiivsete tehniliste standarditega, milles määratakse kindlaks algoritmkauplemisega tegelevate investeerimisühingute organisatsioonilised nõuded (ELT L 87, 31.03.2017, lk 417–448), </w:t>
      </w:r>
      <w:r w:rsidR="00145802" w:rsidRPr="00065D23">
        <w:rPr>
          <w:shd w:val="clear" w:color="auto" w:fill="FFFFFF"/>
        </w:rPr>
        <w:t xml:space="preserve">ning Euroopa Parlamendi ja nõukogu määruses </w:t>
      </w:r>
      <w:r w:rsidR="002A482F" w:rsidRPr="00065D23">
        <w:rPr>
          <w:shd w:val="clear" w:color="auto" w:fill="FFFFFF"/>
        </w:rPr>
        <w:t xml:space="preserve">(EL) 2022/2554 </w:t>
      </w:r>
      <w:r w:rsidRPr="00065D23">
        <w:rPr>
          <w:shd w:val="clear" w:color="auto" w:fill="FFFFFF"/>
        </w:rPr>
        <w:t>sätestatut.“;</w:t>
      </w:r>
    </w:p>
    <w:bookmarkEnd w:id="232"/>
    <w:p w14:paraId="4C9D1823" w14:textId="77777777" w:rsidR="00D05B86" w:rsidRPr="00065D23" w:rsidRDefault="00D05B86" w:rsidP="00224A6D">
      <w:pPr>
        <w:jc w:val="both"/>
        <w:rPr>
          <w:rFonts w:ascii="Times New Roman" w:hAnsi="Times New Roman" w:cs="Times New Roman"/>
          <w:b/>
          <w:bCs/>
          <w:sz w:val="24"/>
          <w:szCs w:val="24"/>
          <w:shd w:val="clear" w:color="auto" w:fill="FFFFFF"/>
        </w:rPr>
      </w:pPr>
    </w:p>
    <w:p w14:paraId="4AF55B96" w14:textId="3FE29FB3" w:rsidR="00D05B86" w:rsidRPr="00065D23" w:rsidRDefault="001666F9" w:rsidP="00224A6D">
      <w:pPr>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10</w:t>
      </w:r>
      <w:r w:rsidR="00D05B86" w:rsidRPr="00065D23">
        <w:rPr>
          <w:rFonts w:ascii="Times New Roman" w:hAnsi="Times New Roman" w:cs="Times New Roman"/>
          <w:b/>
          <w:bCs/>
          <w:sz w:val="24"/>
          <w:szCs w:val="24"/>
          <w:shd w:val="clear" w:color="auto" w:fill="FFFFFF"/>
        </w:rPr>
        <w:t xml:space="preserve">) </w:t>
      </w:r>
      <w:r w:rsidR="00D05B86" w:rsidRPr="00065D23">
        <w:rPr>
          <w:rFonts w:ascii="Times New Roman" w:hAnsi="Times New Roman" w:cs="Times New Roman"/>
          <w:sz w:val="24"/>
          <w:szCs w:val="24"/>
          <w:shd w:val="clear" w:color="auto" w:fill="FFFFFF"/>
        </w:rPr>
        <w:t>paragrahvi 8</w:t>
      </w:r>
      <w:r w:rsidR="00DF388B" w:rsidRPr="00065D23">
        <w:rPr>
          <w:rFonts w:ascii="Times New Roman" w:hAnsi="Times New Roman" w:cs="Times New Roman"/>
          <w:sz w:val="24"/>
          <w:szCs w:val="24"/>
          <w:shd w:val="clear" w:color="auto" w:fill="FFFFFF"/>
        </w:rPr>
        <w:t>2</w:t>
      </w:r>
      <w:r w:rsidR="00D05B86" w:rsidRPr="00065D23">
        <w:rPr>
          <w:rFonts w:ascii="Times New Roman" w:hAnsi="Times New Roman" w:cs="Times New Roman"/>
          <w:sz w:val="24"/>
          <w:szCs w:val="24"/>
          <w:shd w:val="clear" w:color="auto" w:fill="FFFFFF"/>
          <w:vertAlign w:val="superscript"/>
        </w:rPr>
        <w:t>15</w:t>
      </w:r>
      <w:r w:rsidR="00D05B86" w:rsidRPr="00065D23">
        <w:rPr>
          <w:rFonts w:ascii="Times New Roman" w:hAnsi="Times New Roman" w:cs="Times New Roman"/>
          <w:sz w:val="24"/>
          <w:szCs w:val="24"/>
          <w:shd w:val="clear" w:color="auto" w:fill="FFFFFF"/>
        </w:rPr>
        <w:t xml:space="preserve"> lõige 5 muudetakse ja sõnastatakse järgmiselt:</w:t>
      </w:r>
    </w:p>
    <w:p w14:paraId="4DC2907E" w14:textId="7C16ECA6" w:rsidR="00D05B86" w:rsidRPr="00065D23" w:rsidRDefault="00D05B86" w:rsidP="00224A6D">
      <w:pPr>
        <w:pStyle w:val="Normaallaadveeb"/>
        <w:shd w:val="clear" w:color="auto" w:fill="FFFFFF"/>
        <w:spacing w:before="0" w:after="0" w:afterAutospacing="0"/>
        <w:jc w:val="both"/>
        <w:rPr>
          <w:shd w:val="clear" w:color="auto" w:fill="FFFFFF"/>
        </w:rPr>
      </w:pPr>
      <w:r w:rsidRPr="00065D23">
        <w:rPr>
          <w:shd w:val="clear" w:color="auto" w:fill="FFFFFF"/>
        </w:rPr>
        <w:t>„(5) Investeerimisühingul peab olema tõhus talitluspidevus</w:t>
      </w:r>
      <w:r w:rsidR="007510CC" w:rsidRPr="00065D23">
        <w:rPr>
          <w:shd w:val="clear" w:color="auto" w:fill="FFFFFF"/>
        </w:rPr>
        <w:t>e kord</w:t>
      </w:r>
      <w:r w:rsidRPr="00065D23">
        <w:rPr>
          <w:shd w:val="clear" w:color="auto" w:fill="FFFFFF"/>
        </w:rPr>
        <w:t>,</w:t>
      </w:r>
      <w:r w:rsidR="00840430" w:rsidRPr="00065D23">
        <w:rPr>
          <w:shd w:val="clear" w:color="auto" w:fill="FFFFFF"/>
        </w:rPr>
        <w:t xml:space="preserve"> mis sisaldab muu hulgas</w:t>
      </w:r>
      <w:r w:rsidRPr="00065D23">
        <w:rPr>
          <w:shd w:val="clear" w:color="auto" w:fill="FFFFFF"/>
        </w:rPr>
        <w:t xml:space="preserve"> info- ja </w:t>
      </w:r>
      <w:r w:rsidR="00840430" w:rsidRPr="00065D23">
        <w:rPr>
          <w:shd w:val="clear" w:color="auto" w:fill="FFFFFF"/>
        </w:rPr>
        <w:t>kommunikatsiooni</w:t>
      </w:r>
      <w:r w:rsidRPr="00065D23">
        <w:rPr>
          <w:shd w:val="clear" w:color="auto" w:fill="FFFFFF"/>
        </w:rPr>
        <w:t>tehnoloogia talitluspidevus</w:t>
      </w:r>
      <w:r w:rsidR="00025874" w:rsidRPr="00065D23">
        <w:rPr>
          <w:shd w:val="clear" w:color="auto" w:fill="FFFFFF"/>
        </w:rPr>
        <w:t xml:space="preserve">e </w:t>
      </w:r>
      <w:r w:rsidR="007510CC" w:rsidRPr="00065D23">
        <w:rPr>
          <w:shd w:val="clear" w:color="auto" w:fill="FFFFFF"/>
        </w:rPr>
        <w:t>põhimõtteid</w:t>
      </w:r>
      <w:r w:rsidR="00840430" w:rsidRPr="00065D23">
        <w:rPr>
          <w:shd w:val="clear" w:color="auto" w:fill="FFFFFF"/>
        </w:rPr>
        <w:t xml:space="preserve"> ja plaane</w:t>
      </w:r>
      <w:r w:rsidRPr="00065D23">
        <w:rPr>
          <w:shd w:val="clear" w:color="auto" w:fill="FFFFFF"/>
        </w:rPr>
        <w:t xml:space="preserve"> ning </w:t>
      </w:r>
      <w:r w:rsidR="00A75C69" w:rsidRPr="00065D23">
        <w:rPr>
          <w:shd w:val="clear" w:color="auto" w:fill="FFFFFF"/>
        </w:rPr>
        <w:t xml:space="preserve">info- ja </w:t>
      </w:r>
      <w:r w:rsidR="00F611F0" w:rsidRPr="00065D23">
        <w:rPr>
          <w:shd w:val="clear" w:color="auto" w:fill="FFFFFF"/>
        </w:rPr>
        <w:t>kommunikatsiooni</w:t>
      </w:r>
      <w:r w:rsidR="00A75C69" w:rsidRPr="00065D23">
        <w:rPr>
          <w:shd w:val="clear" w:color="auto" w:fill="FFFFFF"/>
        </w:rPr>
        <w:t xml:space="preserve">tehnoloogia </w:t>
      </w:r>
      <w:r w:rsidRPr="00065D23">
        <w:rPr>
          <w:shd w:val="clear" w:color="auto" w:fill="FFFFFF"/>
        </w:rPr>
        <w:t>reageerimis- ja taast</w:t>
      </w:r>
      <w:r w:rsidR="00840430" w:rsidRPr="00065D23">
        <w:rPr>
          <w:shd w:val="clear" w:color="auto" w:fill="FFFFFF"/>
        </w:rPr>
        <w:t>eplaane</w:t>
      </w:r>
      <w:r w:rsidRPr="00065D23">
        <w:rPr>
          <w:shd w:val="clear" w:color="auto" w:fill="FFFFFF"/>
        </w:rPr>
        <w:t xml:space="preserve"> Euroopa Parlamendi ja nõukogu määruse </w:t>
      </w:r>
      <w:r w:rsidR="002A482F" w:rsidRPr="00065D23">
        <w:rPr>
          <w:shd w:val="clear" w:color="auto" w:fill="FFFFFF"/>
        </w:rPr>
        <w:t xml:space="preserve">(EL) 2022/2554 </w:t>
      </w:r>
      <w:r w:rsidRPr="00065D23">
        <w:rPr>
          <w:shd w:val="clear" w:color="auto" w:fill="FFFFFF"/>
        </w:rPr>
        <w:t>artikli 11</w:t>
      </w:r>
      <w:r w:rsidR="00CC4567" w:rsidRPr="00065D23">
        <w:rPr>
          <w:shd w:val="clear" w:color="auto" w:fill="FFFFFF"/>
        </w:rPr>
        <w:t xml:space="preserve"> kohaselt</w:t>
      </w:r>
      <w:r w:rsidRPr="00065D23">
        <w:rPr>
          <w:shd w:val="clear" w:color="auto" w:fill="FFFFFF"/>
        </w:rPr>
        <w:t>, et toime tulla kauplemissüsteemi tõrgetega</w:t>
      </w:r>
      <w:r w:rsidR="002E372D" w:rsidRPr="00065D23">
        <w:rPr>
          <w:shd w:val="clear" w:color="auto" w:fill="FFFFFF"/>
        </w:rPr>
        <w:t>.</w:t>
      </w:r>
      <w:r w:rsidRPr="00065D23">
        <w:rPr>
          <w:shd w:val="clear" w:color="auto" w:fill="FFFFFF"/>
        </w:rPr>
        <w:t xml:space="preserve"> Investeerimisühing tagab käesoleva paragrahvi lõikes 1 nimetatud süsteemide igakülgse testimise ja nende vastavuse käesolevas paragrahvis</w:t>
      </w:r>
      <w:r w:rsidR="003F1152" w:rsidRPr="00065D23">
        <w:rPr>
          <w:shd w:val="clear" w:color="auto" w:fill="FFFFFF"/>
        </w:rPr>
        <w:t xml:space="preserve">, sealhulgas </w:t>
      </w:r>
      <w:r w:rsidRPr="00065D23">
        <w:rPr>
          <w:shd w:val="clear" w:color="auto" w:fill="FFFFFF"/>
        </w:rPr>
        <w:t xml:space="preserve">määruse </w:t>
      </w:r>
      <w:r w:rsidR="00007428">
        <w:rPr>
          <w:shd w:val="clear" w:color="auto" w:fill="FFFFFF"/>
        </w:rPr>
        <w:t>II</w:t>
      </w:r>
      <w:r w:rsidRPr="00065D23">
        <w:rPr>
          <w:shd w:val="clear" w:color="auto" w:fill="FFFFFF"/>
        </w:rPr>
        <w:t xml:space="preserve"> ja </w:t>
      </w:r>
      <w:r w:rsidR="00007428">
        <w:rPr>
          <w:shd w:val="clear" w:color="auto" w:fill="FFFFFF"/>
        </w:rPr>
        <w:t>IV</w:t>
      </w:r>
      <w:r w:rsidR="002970FC" w:rsidRPr="00065D23">
        <w:rPr>
          <w:shd w:val="clear" w:color="auto" w:fill="FFFFFF"/>
        </w:rPr>
        <w:t xml:space="preserve"> peatükis</w:t>
      </w:r>
      <w:r w:rsidRPr="00065D23">
        <w:rPr>
          <w:shd w:val="clear" w:color="auto" w:fill="FFFFFF"/>
        </w:rPr>
        <w:t xml:space="preserve"> sätestatud nõuetele.</w:t>
      </w:r>
      <w:r w:rsidR="00EA6862" w:rsidRPr="00065D23">
        <w:rPr>
          <w:shd w:val="clear" w:color="auto" w:fill="FFFFFF"/>
        </w:rPr>
        <w:t>“;</w:t>
      </w:r>
    </w:p>
    <w:p w14:paraId="3A314AD5" w14:textId="1010B1B6" w:rsidR="00102F29" w:rsidRPr="00065D23" w:rsidRDefault="00102F29" w:rsidP="00224A6D">
      <w:pPr>
        <w:pStyle w:val="Normaallaadveeb"/>
        <w:shd w:val="clear" w:color="auto" w:fill="FFFFFF"/>
        <w:spacing w:before="0" w:after="0" w:afterAutospacing="0"/>
        <w:jc w:val="both"/>
        <w:rPr>
          <w:shd w:val="clear" w:color="auto" w:fill="FFFFFF"/>
        </w:rPr>
      </w:pPr>
    </w:p>
    <w:p w14:paraId="6B7E4EE8" w14:textId="73E1DB4B" w:rsidR="00102F29" w:rsidRPr="00065D23" w:rsidRDefault="00156244" w:rsidP="00224A6D">
      <w:pPr>
        <w:pStyle w:val="Normaallaadveeb"/>
        <w:shd w:val="clear" w:color="auto" w:fill="FFFFFF"/>
        <w:spacing w:before="0" w:after="0" w:afterAutospacing="0"/>
        <w:jc w:val="both"/>
        <w:rPr>
          <w:shd w:val="clear" w:color="auto" w:fill="FFFFFF"/>
        </w:rPr>
      </w:pPr>
      <w:r>
        <w:rPr>
          <w:b/>
          <w:bCs/>
          <w:shd w:val="clear" w:color="auto" w:fill="FFFFFF"/>
        </w:rPr>
        <w:t>1</w:t>
      </w:r>
      <w:r w:rsidR="001666F9">
        <w:rPr>
          <w:b/>
          <w:bCs/>
          <w:shd w:val="clear" w:color="auto" w:fill="FFFFFF"/>
        </w:rPr>
        <w:t>1</w:t>
      </w:r>
      <w:r w:rsidR="00102F29" w:rsidRPr="00065D23">
        <w:rPr>
          <w:b/>
          <w:bCs/>
          <w:shd w:val="clear" w:color="auto" w:fill="FFFFFF"/>
        </w:rPr>
        <w:t>)</w:t>
      </w:r>
      <w:r w:rsidR="00102F29" w:rsidRPr="00065D23">
        <w:rPr>
          <w:shd w:val="clear" w:color="auto" w:fill="FFFFFF"/>
        </w:rPr>
        <w:t xml:space="preserve"> seadust täiendatakse §-ga 82</w:t>
      </w:r>
      <w:r w:rsidR="00102F29" w:rsidRPr="00065D23">
        <w:rPr>
          <w:shd w:val="clear" w:color="auto" w:fill="FFFFFF"/>
          <w:vertAlign w:val="superscript"/>
        </w:rPr>
        <w:t>1</w:t>
      </w:r>
      <w:r w:rsidR="009454E9">
        <w:rPr>
          <w:shd w:val="clear" w:color="auto" w:fill="FFFFFF"/>
          <w:vertAlign w:val="superscript"/>
        </w:rPr>
        <w:t>8</w:t>
      </w:r>
      <w:r w:rsidR="00102F29" w:rsidRPr="00065D23">
        <w:rPr>
          <w:shd w:val="clear" w:color="auto" w:fill="FFFFFF"/>
        </w:rPr>
        <w:t xml:space="preserve"> järgmises sõnastuses:</w:t>
      </w:r>
    </w:p>
    <w:p w14:paraId="312E5A6B" w14:textId="0AC856B6" w:rsidR="00102F29" w:rsidRPr="00065D23" w:rsidRDefault="00102F29" w:rsidP="00224A6D">
      <w:pPr>
        <w:jc w:val="both"/>
        <w:rPr>
          <w:rFonts w:ascii="Times New Roman" w:hAnsi="Times New Roman" w:cs="Times New Roman"/>
          <w:b/>
          <w:bCs/>
          <w:sz w:val="24"/>
          <w:szCs w:val="24"/>
        </w:rPr>
      </w:pPr>
      <w:r w:rsidRPr="00065D23">
        <w:rPr>
          <w:rFonts w:ascii="Times New Roman" w:hAnsi="Times New Roman" w:cs="Times New Roman"/>
          <w:sz w:val="24"/>
          <w:szCs w:val="24"/>
          <w:shd w:val="clear" w:color="auto" w:fill="FFFFFF"/>
        </w:rPr>
        <w:t>„</w:t>
      </w:r>
      <w:r w:rsidRPr="00065D23">
        <w:rPr>
          <w:rFonts w:ascii="Times New Roman" w:hAnsi="Times New Roman" w:cs="Times New Roman"/>
          <w:b/>
          <w:bCs/>
          <w:sz w:val="24"/>
          <w:szCs w:val="24"/>
        </w:rPr>
        <w:t>§ 82</w:t>
      </w:r>
      <w:r w:rsidRPr="00065D23">
        <w:rPr>
          <w:rFonts w:ascii="Times New Roman" w:hAnsi="Times New Roman" w:cs="Times New Roman"/>
          <w:b/>
          <w:bCs/>
          <w:sz w:val="24"/>
          <w:szCs w:val="24"/>
          <w:vertAlign w:val="superscript"/>
        </w:rPr>
        <w:t>1</w:t>
      </w:r>
      <w:r w:rsidR="009454E9">
        <w:rPr>
          <w:rFonts w:ascii="Times New Roman" w:hAnsi="Times New Roman" w:cs="Times New Roman"/>
          <w:b/>
          <w:bCs/>
          <w:sz w:val="24"/>
          <w:szCs w:val="24"/>
          <w:vertAlign w:val="superscript"/>
        </w:rPr>
        <w:t>8</w:t>
      </w:r>
      <w:r w:rsidRPr="00065D23">
        <w:rPr>
          <w:rFonts w:ascii="Times New Roman" w:hAnsi="Times New Roman" w:cs="Times New Roman"/>
          <w:b/>
          <w:bCs/>
          <w:sz w:val="24"/>
          <w:szCs w:val="24"/>
        </w:rPr>
        <w:t xml:space="preserve">. </w:t>
      </w:r>
      <w:r w:rsidR="00D42BF9" w:rsidRPr="00065D23">
        <w:rPr>
          <w:rFonts w:ascii="Times New Roman" w:hAnsi="Times New Roman" w:cs="Times New Roman"/>
          <w:b/>
          <w:bCs/>
          <w:sz w:val="24"/>
          <w:szCs w:val="24"/>
        </w:rPr>
        <w:t>Intsiden</w:t>
      </w:r>
      <w:r w:rsidR="00D42BF9">
        <w:rPr>
          <w:rFonts w:ascii="Times New Roman" w:hAnsi="Times New Roman" w:cs="Times New Roman"/>
          <w:b/>
          <w:bCs/>
          <w:sz w:val="24"/>
          <w:szCs w:val="24"/>
        </w:rPr>
        <w:t>dist</w:t>
      </w:r>
      <w:r w:rsidR="00D42BF9" w:rsidRPr="00065D23">
        <w:rPr>
          <w:rFonts w:ascii="Times New Roman" w:hAnsi="Times New Roman" w:cs="Times New Roman"/>
          <w:b/>
          <w:bCs/>
          <w:sz w:val="24"/>
          <w:szCs w:val="24"/>
        </w:rPr>
        <w:t xml:space="preserve"> </w:t>
      </w:r>
      <w:r w:rsidR="000361DA" w:rsidRPr="00065D23">
        <w:rPr>
          <w:rFonts w:ascii="Times New Roman" w:hAnsi="Times New Roman" w:cs="Times New Roman"/>
          <w:b/>
          <w:bCs/>
          <w:sz w:val="24"/>
          <w:szCs w:val="24"/>
        </w:rPr>
        <w:t xml:space="preserve">ja </w:t>
      </w:r>
      <w:r w:rsidR="00D42BF9" w:rsidRPr="00065D23">
        <w:rPr>
          <w:rFonts w:ascii="Times New Roman" w:hAnsi="Times New Roman" w:cs="Times New Roman"/>
          <w:b/>
          <w:bCs/>
          <w:sz w:val="24"/>
          <w:szCs w:val="24"/>
        </w:rPr>
        <w:t>küberoh</w:t>
      </w:r>
      <w:r w:rsidR="00D42BF9">
        <w:rPr>
          <w:rFonts w:ascii="Times New Roman" w:hAnsi="Times New Roman" w:cs="Times New Roman"/>
          <w:b/>
          <w:bCs/>
          <w:sz w:val="24"/>
          <w:szCs w:val="24"/>
        </w:rPr>
        <w:t>ust</w:t>
      </w:r>
      <w:r w:rsidR="00D42BF9" w:rsidRPr="00065D23">
        <w:rPr>
          <w:rFonts w:ascii="Times New Roman" w:hAnsi="Times New Roman" w:cs="Times New Roman"/>
          <w:b/>
          <w:bCs/>
          <w:sz w:val="24"/>
          <w:szCs w:val="24"/>
        </w:rPr>
        <w:t xml:space="preserve"> </w:t>
      </w:r>
      <w:r w:rsidRPr="00065D23">
        <w:rPr>
          <w:rFonts w:ascii="Times New Roman" w:hAnsi="Times New Roman" w:cs="Times New Roman"/>
          <w:b/>
          <w:bCs/>
          <w:sz w:val="24"/>
          <w:szCs w:val="24"/>
        </w:rPr>
        <w:t>teavitamine</w:t>
      </w:r>
    </w:p>
    <w:p w14:paraId="5A4F9B61" w14:textId="77777777" w:rsidR="00102F29" w:rsidRPr="00065D23" w:rsidRDefault="00102F29" w:rsidP="00224A6D">
      <w:pPr>
        <w:jc w:val="both"/>
        <w:rPr>
          <w:rFonts w:ascii="Times New Roman" w:hAnsi="Times New Roman" w:cs="Times New Roman"/>
          <w:b/>
          <w:bCs/>
          <w:sz w:val="24"/>
          <w:szCs w:val="24"/>
        </w:rPr>
      </w:pPr>
    </w:p>
    <w:p w14:paraId="027D0BFF" w14:textId="276A906E" w:rsidR="00A12A3E" w:rsidRPr="00065D23" w:rsidRDefault="00A12A3E" w:rsidP="00224A6D">
      <w:pPr>
        <w:jc w:val="both"/>
        <w:rPr>
          <w:rFonts w:ascii="Times New Roman" w:hAnsi="Times New Roman" w:cs="Times New Roman"/>
          <w:sz w:val="24"/>
          <w:szCs w:val="24"/>
        </w:rPr>
      </w:pPr>
      <w:r w:rsidRPr="00065D23">
        <w:rPr>
          <w:rFonts w:ascii="Times New Roman" w:hAnsi="Times New Roman" w:cs="Times New Roman"/>
          <w:sz w:val="24"/>
          <w:szCs w:val="24"/>
        </w:rPr>
        <w:t xml:space="preserve">(1) </w:t>
      </w:r>
      <w:r w:rsidR="00102F29" w:rsidRPr="00065D23">
        <w:rPr>
          <w:rFonts w:ascii="Times New Roman" w:hAnsi="Times New Roman" w:cs="Times New Roman"/>
          <w:sz w:val="24"/>
          <w:szCs w:val="24"/>
        </w:rPr>
        <w:t>Investeerimisühing teavitab tõsis</w:t>
      </w:r>
      <w:r w:rsidRPr="00065D23">
        <w:rPr>
          <w:rFonts w:ascii="Times New Roman" w:hAnsi="Times New Roman" w:cs="Times New Roman"/>
          <w:sz w:val="24"/>
          <w:szCs w:val="24"/>
        </w:rPr>
        <w:t>est</w:t>
      </w:r>
      <w:r w:rsidR="00102F29" w:rsidRPr="00065D23">
        <w:rPr>
          <w:rFonts w:ascii="Times New Roman" w:hAnsi="Times New Roman" w:cs="Times New Roman"/>
          <w:sz w:val="24"/>
          <w:szCs w:val="24"/>
        </w:rPr>
        <w:t xml:space="preserve"> info- ja kommunikatsioonitehnoloogiaga seotud intsidend</w:t>
      </w:r>
      <w:r w:rsidRPr="00065D23">
        <w:rPr>
          <w:rFonts w:ascii="Times New Roman" w:hAnsi="Times New Roman" w:cs="Times New Roman"/>
          <w:sz w:val="24"/>
          <w:szCs w:val="24"/>
        </w:rPr>
        <w:t>ist</w:t>
      </w:r>
      <w:r w:rsidR="00102F29" w:rsidRPr="00065D23">
        <w:rPr>
          <w:rFonts w:ascii="Times New Roman" w:hAnsi="Times New Roman" w:cs="Times New Roman"/>
          <w:sz w:val="24"/>
          <w:szCs w:val="24"/>
        </w:rPr>
        <w:t xml:space="preserve"> </w:t>
      </w:r>
      <w:commentRangeStart w:id="234"/>
      <w:del w:id="235" w:author="Aili Sandre" w:date="2024-03-18T10:33:00Z">
        <w:r w:rsidR="00102F29" w:rsidRPr="00065D23" w:rsidDel="007C0E45">
          <w:rPr>
            <w:rFonts w:ascii="Times New Roman" w:hAnsi="Times New Roman" w:cs="Times New Roman"/>
            <w:sz w:val="24"/>
            <w:szCs w:val="24"/>
          </w:rPr>
          <w:delText>Finants</w:delText>
        </w:r>
      </w:del>
      <w:r w:rsidR="00102F29" w:rsidRPr="00065D23">
        <w:rPr>
          <w:rFonts w:ascii="Times New Roman" w:hAnsi="Times New Roman" w:cs="Times New Roman"/>
          <w:sz w:val="24"/>
          <w:szCs w:val="24"/>
        </w:rPr>
        <w:t>inspektsiooni</w:t>
      </w:r>
      <w:commentRangeEnd w:id="234"/>
      <w:r w:rsidR="007C0E45">
        <w:rPr>
          <w:rStyle w:val="Kommentaariviide"/>
        </w:rPr>
        <w:commentReference w:id="234"/>
      </w:r>
      <w:r w:rsidR="00102F29" w:rsidRPr="00065D23">
        <w:rPr>
          <w:rFonts w:ascii="Times New Roman" w:hAnsi="Times New Roman" w:cs="Times New Roman"/>
          <w:sz w:val="24"/>
          <w:szCs w:val="24"/>
        </w:rPr>
        <w:t xml:space="preserve"> </w:t>
      </w:r>
      <w:r w:rsidR="00D7571B" w:rsidRPr="00065D23">
        <w:rPr>
          <w:rFonts w:ascii="Times New Roman" w:hAnsi="Times New Roman" w:cs="Times New Roman"/>
          <w:sz w:val="24"/>
          <w:szCs w:val="24"/>
        </w:rPr>
        <w:t>ning</w:t>
      </w:r>
      <w:r w:rsidR="00102F29" w:rsidRPr="00065D23">
        <w:rPr>
          <w:rFonts w:ascii="Times New Roman" w:hAnsi="Times New Roman" w:cs="Times New Roman"/>
          <w:sz w:val="24"/>
          <w:szCs w:val="24"/>
        </w:rPr>
        <w:t xml:space="preserve"> Riigi Infosüsteemi Ametit Euroopa Parlamendi ja nõukogu määruse </w:t>
      </w:r>
      <w:r w:rsidR="00102F29" w:rsidRPr="00065D23">
        <w:rPr>
          <w:rFonts w:ascii="Times New Roman" w:hAnsi="Times New Roman" w:cs="Times New Roman"/>
          <w:sz w:val="24"/>
          <w:szCs w:val="24"/>
          <w:shd w:val="clear" w:color="auto" w:fill="FFFFFF"/>
        </w:rPr>
        <w:t xml:space="preserve">(EL) 2022/2554 </w:t>
      </w:r>
      <w:r w:rsidR="00102F29" w:rsidRPr="00065D23">
        <w:rPr>
          <w:rFonts w:ascii="Times New Roman" w:hAnsi="Times New Roman" w:cs="Times New Roman"/>
          <w:sz w:val="24"/>
          <w:szCs w:val="24"/>
        </w:rPr>
        <w:t>artiklis 19 sätestatu</w:t>
      </w:r>
      <w:r w:rsidR="00CC4567" w:rsidRPr="00065D23">
        <w:rPr>
          <w:rFonts w:ascii="Times New Roman" w:hAnsi="Times New Roman" w:cs="Times New Roman"/>
          <w:sz w:val="24"/>
          <w:szCs w:val="24"/>
        </w:rPr>
        <w:t xml:space="preserve"> kohaselt</w:t>
      </w:r>
      <w:r w:rsidR="00331B3C">
        <w:rPr>
          <w:rFonts w:ascii="Times New Roman" w:hAnsi="Times New Roman" w:cs="Times New Roman"/>
          <w:sz w:val="24"/>
          <w:szCs w:val="24"/>
        </w:rPr>
        <w:t>.</w:t>
      </w:r>
      <w:del w:id="236" w:author="Aili Sandre" w:date="2024-03-18T10:13:00Z">
        <w:r w:rsidR="00102F29" w:rsidRPr="00065D23" w:rsidDel="00D515A9">
          <w:rPr>
            <w:rFonts w:ascii="Times New Roman" w:hAnsi="Times New Roman" w:cs="Times New Roman"/>
            <w:sz w:val="24"/>
            <w:szCs w:val="24"/>
          </w:rPr>
          <w:delText xml:space="preserve"> </w:delText>
        </w:r>
      </w:del>
    </w:p>
    <w:p w14:paraId="082DF178" w14:textId="77777777" w:rsidR="00A12A3E" w:rsidRPr="00065D23" w:rsidRDefault="00A12A3E" w:rsidP="00224A6D">
      <w:pPr>
        <w:jc w:val="both"/>
        <w:rPr>
          <w:rFonts w:ascii="Times New Roman" w:hAnsi="Times New Roman" w:cs="Times New Roman"/>
          <w:sz w:val="24"/>
          <w:szCs w:val="24"/>
        </w:rPr>
      </w:pPr>
    </w:p>
    <w:p w14:paraId="316CEE42" w14:textId="28956A55" w:rsidR="000361DA" w:rsidRPr="00065D23" w:rsidRDefault="00A12A3E" w:rsidP="00224A6D">
      <w:pPr>
        <w:jc w:val="both"/>
        <w:rPr>
          <w:rFonts w:ascii="Times New Roman" w:hAnsi="Times New Roman" w:cs="Times New Roman"/>
          <w:sz w:val="24"/>
          <w:szCs w:val="24"/>
        </w:rPr>
      </w:pPr>
      <w:r w:rsidRPr="00065D23">
        <w:rPr>
          <w:rFonts w:ascii="Times New Roman" w:hAnsi="Times New Roman" w:cs="Times New Roman"/>
          <w:sz w:val="24"/>
          <w:szCs w:val="24"/>
        </w:rPr>
        <w:t xml:space="preserve">(2) </w:t>
      </w:r>
      <w:r w:rsidR="00102F29" w:rsidRPr="00065D23">
        <w:rPr>
          <w:rFonts w:ascii="Times New Roman" w:hAnsi="Times New Roman" w:cs="Times New Roman"/>
          <w:sz w:val="24"/>
          <w:szCs w:val="24"/>
        </w:rPr>
        <w:t xml:space="preserve">Investeerimisühing kasutab </w:t>
      </w:r>
      <w:r w:rsidRPr="00065D23">
        <w:rPr>
          <w:rFonts w:ascii="Times New Roman" w:hAnsi="Times New Roman" w:cs="Times New Roman"/>
          <w:sz w:val="24"/>
          <w:szCs w:val="24"/>
        </w:rPr>
        <w:t xml:space="preserve">käesoleva paragrahvi lõikes 1 sätestatud juhul </w:t>
      </w:r>
      <w:r w:rsidR="00102F29" w:rsidRPr="00065D23">
        <w:rPr>
          <w:rFonts w:ascii="Times New Roman" w:hAnsi="Times New Roman" w:cs="Times New Roman"/>
          <w:sz w:val="24"/>
          <w:szCs w:val="24"/>
        </w:rPr>
        <w:t>esialgse teate ja raportite edastamise</w:t>
      </w:r>
      <w:r w:rsidRPr="00065D23">
        <w:rPr>
          <w:rFonts w:ascii="Times New Roman" w:hAnsi="Times New Roman" w:cs="Times New Roman"/>
          <w:sz w:val="24"/>
          <w:szCs w:val="24"/>
        </w:rPr>
        <w:t>l</w:t>
      </w:r>
      <w:r w:rsidR="00102F29" w:rsidRPr="00065D23">
        <w:rPr>
          <w:rFonts w:ascii="Times New Roman" w:hAnsi="Times New Roman" w:cs="Times New Roman"/>
          <w:sz w:val="24"/>
          <w:szCs w:val="24"/>
        </w:rPr>
        <w:t xml:space="preserve"> </w:t>
      </w:r>
      <w:r w:rsidR="00D7571B" w:rsidRPr="00065D23">
        <w:rPr>
          <w:rFonts w:ascii="Times New Roman" w:hAnsi="Times New Roman" w:cs="Times New Roman"/>
          <w:sz w:val="24"/>
          <w:szCs w:val="24"/>
        </w:rPr>
        <w:t xml:space="preserve">Euroopa Parlamendi ja nõukogu määruse </w:t>
      </w:r>
      <w:r w:rsidR="00D7571B" w:rsidRPr="00065D23">
        <w:rPr>
          <w:rFonts w:ascii="Times New Roman" w:hAnsi="Times New Roman" w:cs="Times New Roman"/>
          <w:sz w:val="24"/>
          <w:szCs w:val="24"/>
          <w:shd w:val="clear" w:color="auto" w:fill="FFFFFF"/>
        </w:rPr>
        <w:t xml:space="preserve">(EL) 2022/2554 </w:t>
      </w:r>
      <w:r w:rsidR="00102F29" w:rsidRPr="00065D23">
        <w:rPr>
          <w:rFonts w:ascii="Times New Roman" w:hAnsi="Times New Roman" w:cs="Times New Roman"/>
          <w:sz w:val="24"/>
          <w:szCs w:val="24"/>
        </w:rPr>
        <w:t>artikli 20 alusel kehtestatud teavitusvorme ja lähtub kehtestatud tähtaegadest, välja arvatud</w:t>
      </w:r>
      <w:r w:rsidR="008554B5">
        <w:rPr>
          <w:rFonts w:ascii="Times New Roman" w:hAnsi="Times New Roman" w:cs="Times New Roman"/>
          <w:sz w:val="24"/>
          <w:szCs w:val="24"/>
        </w:rPr>
        <w:t xml:space="preserve"> juhul</w:t>
      </w:r>
      <w:r w:rsidR="00102F29" w:rsidRPr="00065D23">
        <w:rPr>
          <w:rFonts w:ascii="Times New Roman" w:hAnsi="Times New Roman" w:cs="Times New Roman"/>
          <w:sz w:val="24"/>
          <w:szCs w:val="24"/>
        </w:rPr>
        <w:t>, kui tehnilistel põhjustel ei ole võimalik esialgset teadet edastada asjakohast vormi kasutades.</w:t>
      </w:r>
    </w:p>
    <w:p w14:paraId="0B1DCDDE" w14:textId="77777777" w:rsidR="000361DA" w:rsidRPr="00065D23" w:rsidRDefault="000361DA" w:rsidP="00224A6D">
      <w:pPr>
        <w:jc w:val="both"/>
        <w:rPr>
          <w:rFonts w:ascii="Times New Roman" w:hAnsi="Times New Roman" w:cs="Times New Roman"/>
          <w:sz w:val="24"/>
          <w:szCs w:val="24"/>
        </w:rPr>
      </w:pPr>
    </w:p>
    <w:p w14:paraId="3B08B048" w14:textId="317563BA" w:rsidR="00102F29" w:rsidRPr="00065D23" w:rsidRDefault="000361DA" w:rsidP="00224A6D">
      <w:pPr>
        <w:jc w:val="both"/>
        <w:rPr>
          <w:rFonts w:ascii="Times New Roman" w:hAnsi="Times New Roman" w:cs="Times New Roman"/>
          <w:sz w:val="24"/>
          <w:szCs w:val="24"/>
        </w:rPr>
      </w:pPr>
      <w:r w:rsidRPr="00065D23">
        <w:rPr>
          <w:rFonts w:ascii="Times New Roman" w:hAnsi="Times New Roman" w:cs="Times New Roman"/>
          <w:sz w:val="24"/>
          <w:szCs w:val="24"/>
        </w:rPr>
        <w:t xml:space="preserve">(3) Kui investeerimisühing otsustab Euroopa Parlamendi ja nõukogu määruse </w:t>
      </w:r>
      <w:r w:rsidRPr="00065D23">
        <w:rPr>
          <w:rFonts w:ascii="Times New Roman" w:hAnsi="Times New Roman" w:cs="Times New Roman"/>
          <w:sz w:val="24"/>
          <w:szCs w:val="24"/>
          <w:shd w:val="clear" w:color="auto" w:fill="FFFFFF"/>
        </w:rPr>
        <w:t>(EL) 2022/2554 artikli 19 lõike 2 kohaselt teavitada inspektsiooni olulisest küberohust, edastab ta teavituse ühtlasi Riigi Infosüsteemi Ametile</w:t>
      </w:r>
      <w:r w:rsidR="000A195F" w:rsidRPr="001077CB">
        <w:rPr>
          <w:rFonts w:ascii="Times New Roman" w:hAnsi="Times New Roman" w:cs="Times New Roman"/>
          <w:sz w:val="24"/>
          <w:szCs w:val="24"/>
          <w:shd w:val="clear" w:color="auto" w:fill="FFFFFF"/>
        </w:rPr>
        <w:t>.</w:t>
      </w:r>
      <w:r w:rsidR="00102F29" w:rsidRPr="001077CB">
        <w:rPr>
          <w:rFonts w:ascii="Times New Roman" w:hAnsi="Times New Roman" w:cs="Times New Roman"/>
          <w:sz w:val="24"/>
          <w:szCs w:val="24"/>
        </w:rPr>
        <w:t>“;</w:t>
      </w:r>
      <w:del w:id="237" w:author="Aili Sandre" w:date="2024-03-18T10:15:00Z">
        <w:r w:rsidR="00102F29" w:rsidRPr="001077CB" w:rsidDel="00D515A9">
          <w:rPr>
            <w:rFonts w:ascii="Times New Roman" w:hAnsi="Times New Roman" w:cs="Times New Roman"/>
            <w:sz w:val="24"/>
            <w:szCs w:val="24"/>
          </w:rPr>
          <w:delText xml:space="preserve"> </w:delText>
        </w:r>
      </w:del>
    </w:p>
    <w:p w14:paraId="1D8BD3F6" w14:textId="184F3466" w:rsidR="000A195F" w:rsidRDefault="000A195F" w:rsidP="00224A6D">
      <w:pPr>
        <w:jc w:val="both"/>
        <w:rPr>
          <w:rFonts w:ascii="Times New Roman" w:hAnsi="Times New Roman" w:cs="Times New Roman"/>
          <w:sz w:val="24"/>
          <w:szCs w:val="24"/>
        </w:rPr>
      </w:pPr>
    </w:p>
    <w:p w14:paraId="77091B97" w14:textId="521EA517" w:rsidR="00094426" w:rsidRPr="001077CB" w:rsidRDefault="00094426" w:rsidP="00094426">
      <w:pPr>
        <w:rPr>
          <w:rFonts w:ascii="Times New Roman" w:hAnsi="Times New Roman" w:cs="Times New Roman"/>
          <w:sz w:val="24"/>
          <w:szCs w:val="24"/>
        </w:rPr>
      </w:pPr>
      <w:r w:rsidRPr="001077CB">
        <w:rPr>
          <w:rFonts w:ascii="Times New Roman" w:hAnsi="Times New Roman" w:cs="Times New Roman"/>
          <w:b/>
          <w:bCs/>
          <w:sz w:val="24"/>
          <w:szCs w:val="24"/>
        </w:rPr>
        <w:t>12)</w:t>
      </w:r>
      <w:r w:rsidRPr="001077CB">
        <w:rPr>
          <w:rFonts w:ascii="Times New Roman" w:hAnsi="Times New Roman" w:cs="Times New Roman"/>
          <w:sz w:val="24"/>
          <w:szCs w:val="24"/>
        </w:rPr>
        <w:t xml:space="preserve"> seaduse 13. peatüki pealkiri muudetakse ja sõnastatakse järgmiselt:</w:t>
      </w:r>
    </w:p>
    <w:p w14:paraId="7B866788" w14:textId="306C94A3" w:rsidR="00094426" w:rsidRPr="001077CB" w:rsidRDefault="00094426" w:rsidP="00094426">
      <w:pPr>
        <w:jc w:val="center"/>
        <w:rPr>
          <w:rFonts w:ascii="Times New Roman" w:hAnsi="Times New Roman" w:cs="Times New Roman"/>
          <w:b/>
          <w:bCs/>
          <w:sz w:val="24"/>
          <w:szCs w:val="24"/>
        </w:rPr>
      </w:pPr>
      <w:r w:rsidRPr="001077CB">
        <w:rPr>
          <w:rFonts w:ascii="Times New Roman" w:hAnsi="Times New Roman" w:cs="Times New Roman"/>
          <w:sz w:val="24"/>
          <w:szCs w:val="24"/>
        </w:rPr>
        <w:t>„</w:t>
      </w:r>
      <w:r w:rsidRPr="001077CB">
        <w:rPr>
          <w:rFonts w:ascii="Times New Roman" w:hAnsi="Times New Roman" w:cs="Times New Roman"/>
          <w:b/>
          <w:bCs/>
          <w:sz w:val="24"/>
          <w:szCs w:val="24"/>
        </w:rPr>
        <w:t>13. peatükk</w:t>
      </w:r>
    </w:p>
    <w:p w14:paraId="76FB8961" w14:textId="3F3175DA" w:rsidR="00094426" w:rsidRPr="001077CB" w:rsidRDefault="003A215A" w:rsidP="00094426">
      <w:pPr>
        <w:jc w:val="center"/>
        <w:rPr>
          <w:rFonts w:ascii="Times New Roman" w:hAnsi="Times New Roman" w:cs="Times New Roman"/>
          <w:b/>
          <w:bCs/>
          <w:sz w:val="24"/>
          <w:szCs w:val="24"/>
        </w:rPr>
      </w:pPr>
      <w:r w:rsidRPr="001077CB">
        <w:rPr>
          <w:rFonts w:ascii="Times New Roman" w:hAnsi="Times New Roman" w:cs="Times New Roman"/>
          <w:b/>
          <w:bCs/>
          <w:sz w:val="24"/>
          <w:szCs w:val="24"/>
        </w:rPr>
        <w:t>INVESTEERIMISÜHINGU ÜHINEMINE, JAGUNEMINE JA ÜMBERKUJUNDAMINE</w:t>
      </w:r>
      <w:commentRangeStart w:id="238"/>
      <w:commentRangeEnd w:id="238"/>
      <w:r>
        <w:rPr>
          <w:rStyle w:val="Kommentaariviide"/>
        </w:rPr>
        <w:commentReference w:id="238"/>
      </w:r>
      <w:r w:rsidR="00094426" w:rsidRPr="001077CB">
        <w:rPr>
          <w:rFonts w:ascii="Times New Roman" w:hAnsi="Times New Roman" w:cs="Times New Roman"/>
          <w:sz w:val="24"/>
          <w:szCs w:val="24"/>
        </w:rPr>
        <w:t>“;</w:t>
      </w:r>
    </w:p>
    <w:p w14:paraId="0E01B8D0" w14:textId="77777777" w:rsidR="00094426" w:rsidRPr="00065D23" w:rsidRDefault="00094426" w:rsidP="00224A6D">
      <w:pPr>
        <w:jc w:val="both"/>
        <w:rPr>
          <w:rFonts w:ascii="Times New Roman" w:hAnsi="Times New Roman" w:cs="Times New Roman"/>
          <w:sz w:val="24"/>
          <w:szCs w:val="24"/>
        </w:rPr>
      </w:pPr>
    </w:p>
    <w:p w14:paraId="6C4361E5" w14:textId="368A83C2" w:rsidR="000A195F" w:rsidRPr="00065D23" w:rsidRDefault="000A195F" w:rsidP="00224A6D">
      <w:pPr>
        <w:jc w:val="both"/>
        <w:rPr>
          <w:rFonts w:ascii="Times New Roman" w:hAnsi="Times New Roman" w:cs="Times New Roman"/>
          <w:sz w:val="24"/>
          <w:szCs w:val="24"/>
          <w:shd w:val="clear" w:color="auto" w:fill="FFFFFF"/>
        </w:rPr>
      </w:pPr>
      <w:r w:rsidRPr="00065D23">
        <w:rPr>
          <w:rFonts w:ascii="Times New Roman" w:hAnsi="Times New Roman" w:cs="Times New Roman"/>
          <w:b/>
          <w:bCs/>
          <w:sz w:val="24"/>
          <w:szCs w:val="24"/>
          <w:shd w:val="clear" w:color="auto" w:fill="FFFFFF"/>
        </w:rPr>
        <w:t>1</w:t>
      </w:r>
      <w:r w:rsidR="00094426">
        <w:rPr>
          <w:rFonts w:ascii="Times New Roman" w:hAnsi="Times New Roman" w:cs="Times New Roman"/>
          <w:b/>
          <w:bCs/>
          <w:sz w:val="24"/>
          <w:szCs w:val="24"/>
          <w:shd w:val="clear" w:color="auto" w:fill="FFFFFF"/>
        </w:rPr>
        <w:t>3</w:t>
      </w:r>
      <w:r w:rsidRPr="00065D23">
        <w:rPr>
          <w:rFonts w:ascii="Times New Roman" w:hAnsi="Times New Roman" w:cs="Times New Roman"/>
          <w:b/>
          <w:bCs/>
          <w:sz w:val="24"/>
          <w:szCs w:val="24"/>
          <w:shd w:val="clear" w:color="auto" w:fill="FFFFFF"/>
        </w:rPr>
        <w:t>)</w:t>
      </w:r>
      <w:r w:rsidRPr="00065D23">
        <w:rPr>
          <w:rFonts w:ascii="Times New Roman" w:hAnsi="Times New Roman" w:cs="Times New Roman"/>
          <w:sz w:val="24"/>
          <w:szCs w:val="24"/>
          <w:shd w:val="clear" w:color="auto" w:fill="FFFFFF"/>
        </w:rPr>
        <w:t xml:space="preserve"> paragrahv 114 muudetakse ja sõnastatakse järgmiselt:</w:t>
      </w:r>
    </w:p>
    <w:p w14:paraId="56EEDF48" w14:textId="33EDA114" w:rsidR="000A195F" w:rsidRPr="00065D23" w:rsidRDefault="000A195F" w:rsidP="00224A6D">
      <w:pPr>
        <w:jc w:val="both"/>
        <w:rPr>
          <w:rFonts w:ascii="Times New Roman" w:hAnsi="Times New Roman" w:cs="Times New Roman"/>
          <w:sz w:val="24"/>
          <w:szCs w:val="24"/>
          <w:shd w:val="clear" w:color="auto" w:fill="FFFFFF"/>
        </w:rPr>
      </w:pPr>
      <w:r w:rsidRPr="00065D23">
        <w:rPr>
          <w:rFonts w:ascii="Times New Roman" w:hAnsi="Times New Roman" w:cs="Times New Roman"/>
          <w:sz w:val="24"/>
          <w:szCs w:val="24"/>
          <w:shd w:val="clear" w:color="auto" w:fill="FFFFFF"/>
        </w:rPr>
        <w:t>„</w:t>
      </w:r>
      <w:r w:rsidRPr="00065D23">
        <w:rPr>
          <w:rFonts w:ascii="Times New Roman" w:hAnsi="Times New Roman" w:cs="Times New Roman"/>
          <w:b/>
          <w:bCs/>
          <w:sz w:val="24"/>
          <w:szCs w:val="24"/>
          <w:shd w:val="clear" w:color="auto" w:fill="FFFFFF"/>
        </w:rPr>
        <w:t>§ 114.</w:t>
      </w:r>
      <w:r w:rsidR="009D45EF" w:rsidRPr="00065D23">
        <w:rPr>
          <w:rFonts w:ascii="Times New Roman" w:hAnsi="Times New Roman" w:cs="Times New Roman"/>
          <w:sz w:val="24"/>
          <w:szCs w:val="24"/>
          <w:shd w:val="clear" w:color="auto" w:fill="FFFFFF"/>
        </w:rPr>
        <w:t xml:space="preserve"> </w:t>
      </w:r>
      <w:r w:rsidRPr="00065D23">
        <w:rPr>
          <w:rFonts w:ascii="Times New Roman" w:hAnsi="Times New Roman" w:cs="Times New Roman"/>
          <w:b/>
          <w:bCs/>
          <w:sz w:val="24"/>
          <w:szCs w:val="24"/>
          <w:shd w:val="clear" w:color="auto" w:fill="FFFFFF"/>
        </w:rPr>
        <w:t>Jagunemise ja piiriülese ümberkujundamise keeld</w:t>
      </w:r>
    </w:p>
    <w:p w14:paraId="2DDD724F" w14:textId="77777777" w:rsidR="00942617" w:rsidRPr="00065D23" w:rsidRDefault="00942617" w:rsidP="00224A6D">
      <w:pPr>
        <w:pStyle w:val="Normaallaadveeb"/>
        <w:shd w:val="clear" w:color="auto" w:fill="FFFFFF"/>
        <w:spacing w:before="0" w:after="0" w:afterAutospacing="0"/>
        <w:rPr>
          <w:rFonts w:eastAsiaTheme="minorHAnsi"/>
          <w:shd w:val="clear" w:color="auto" w:fill="FFFFFF"/>
          <w:lang w:eastAsia="en-US"/>
        </w:rPr>
      </w:pPr>
    </w:p>
    <w:p w14:paraId="1B2F16D8" w14:textId="3B32FB3F" w:rsidR="000A195F" w:rsidRPr="00065D23" w:rsidRDefault="000A195F" w:rsidP="00224A6D">
      <w:pPr>
        <w:pStyle w:val="Normaallaadveeb"/>
        <w:shd w:val="clear" w:color="auto" w:fill="FFFFFF"/>
        <w:spacing w:before="0" w:after="0" w:afterAutospacing="0"/>
      </w:pPr>
      <w:r w:rsidRPr="00494F3C">
        <w:rPr>
          <w:rFonts w:eastAsiaTheme="minorHAnsi"/>
          <w:shd w:val="clear" w:color="auto" w:fill="FFFFFF"/>
          <w:lang w:eastAsia="en-US"/>
        </w:rPr>
        <w:t>Investeerimisühingu jagunemine ja piiriülene ümberkujundamine ei ole lubatud.“;</w:t>
      </w:r>
    </w:p>
    <w:p w14:paraId="455A744B" w14:textId="39355625" w:rsidR="00102F29" w:rsidRPr="00065D23" w:rsidRDefault="00102F29" w:rsidP="00224A6D">
      <w:pPr>
        <w:pStyle w:val="Normaallaadveeb"/>
        <w:shd w:val="clear" w:color="auto" w:fill="FFFFFF"/>
        <w:spacing w:before="0" w:after="0" w:afterAutospacing="0"/>
        <w:jc w:val="both"/>
      </w:pPr>
    </w:p>
    <w:p w14:paraId="4E369472" w14:textId="590670CB" w:rsidR="00D12A1D" w:rsidRPr="00065D23" w:rsidRDefault="00094426" w:rsidP="00224A6D">
      <w:pPr>
        <w:pStyle w:val="Normaallaadveeb"/>
        <w:shd w:val="clear" w:color="auto" w:fill="FFFFFF"/>
        <w:spacing w:before="0" w:after="0" w:afterAutospacing="0"/>
        <w:jc w:val="both"/>
      </w:pPr>
      <w:r w:rsidRPr="007C0E45">
        <w:rPr>
          <w:b/>
          <w:bCs/>
        </w:rPr>
        <w:t>14</w:t>
      </w:r>
      <w:r w:rsidR="00D12A1D" w:rsidRPr="007C0E45">
        <w:rPr>
          <w:b/>
          <w:bCs/>
        </w:rPr>
        <w:t>)</w:t>
      </w:r>
      <w:r w:rsidR="00D12A1D" w:rsidRPr="00065D23">
        <w:rPr>
          <w:b/>
          <w:bCs/>
        </w:rPr>
        <w:t xml:space="preserve"> </w:t>
      </w:r>
      <w:r w:rsidR="00D12A1D" w:rsidRPr="00065D23">
        <w:t>paragrahvi 119</w:t>
      </w:r>
      <w:r w:rsidR="00D12A1D" w:rsidRPr="00065D23">
        <w:rPr>
          <w:vertAlign w:val="superscript"/>
        </w:rPr>
        <w:t>17</w:t>
      </w:r>
      <w:r w:rsidR="00D12A1D" w:rsidRPr="00065D23">
        <w:t xml:space="preserve"> täiendatakse lõikega 3 järgmises sõnastuses:</w:t>
      </w:r>
    </w:p>
    <w:p w14:paraId="088226B1" w14:textId="575730CD" w:rsidR="00D12A1D" w:rsidRPr="00065D23" w:rsidRDefault="00D12A1D" w:rsidP="00224A6D">
      <w:pPr>
        <w:pStyle w:val="Normaallaadveeb"/>
        <w:shd w:val="clear" w:color="auto" w:fill="FFFFFF"/>
        <w:spacing w:before="0" w:after="0" w:afterAutospacing="0"/>
        <w:jc w:val="both"/>
      </w:pPr>
      <w:r w:rsidRPr="00065D23">
        <w:t>„(3) Erandi alusel tegutsevale aruandlusteenuse</w:t>
      </w:r>
      <w:r w:rsidR="00D30937">
        <w:t xml:space="preserve"> </w:t>
      </w:r>
      <w:r w:rsidRPr="00065D23">
        <w:t>osutajale kohaldatakse käesoleva seaduse §-s 82</w:t>
      </w:r>
      <w:r w:rsidRPr="00065D23">
        <w:rPr>
          <w:vertAlign w:val="superscript"/>
        </w:rPr>
        <w:t>1</w:t>
      </w:r>
      <w:r w:rsidR="009454E9">
        <w:rPr>
          <w:vertAlign w:val="superscript"/>
        </w:rPr>
        <w:t>8</w:t>
      </w:r>
      <w:r w:rsidRPr="00065D23">
        <w:t xml:space="preserve"> investeerimisühingu kohta sätestatut </w:t>
      </w:r>
      <w:del w:id="239" w:author="Aili Sandre" w:date="2024-03-18T10:32:00Z">
        <w:r w:rsidRPr="00065D23" w:rsidDel="007C0E45">
          <w:delText xml:space="preserve">seoses </w:delText>
        </w:r>
      </w:del>
      <w:r w:rsidRPr="00065D23">
        <w:t>info- ja kommunikatsioonitehnoloogiaga seotud intsidentidest ja küberohtudest teavitamise</w:t>
      </w:r>
      <w:ins w:id="240" w:author="Aili Sandre" w:date="2024-03-18T10:32:00Z">
        <w:r w:rsidR="007C0E45">
          <w:t xml:space="preserve"> korral</w:t>
        </w:r>
      </w:ins>
      <w:del w:id="241" w:author="Aili Sandre" w:date="2024-03-18T10:32:00Z">
        <w:r w:rsidRPr="00065D23" w:rsidDel="007C0E45">
          <w:delText>ga</w:delText>
        </w:r>
      </w:del>
      <w:r w:rsidRPr="00065D23">
        <w:t xml:space="preserve">.“; </w:t>
      </w:r>
    </w:p>
    <w:p w14:paraId="3968FDE9" w14:textId="77777777" w:rsidR="00D12A1D" w:rsidRPr="00065D23" w:rsidRDefault="00D12A1D" w:rsidP="00224A6D">
      <w:pPr>
        <w:pStyle w:val="Normaallaadveeb"/>
        <w:shd w:val="clear" w:color="auto" w:fill="FFFFFF"/>
        <w:spacing w:before="0" w:after="0" w:afterAutospacing="0"/>
        <w:jc w:val="both"/>
      </w:pPr>
    </w:p>
    <w:p w14:paraId="1DBBCE71" w14:textId="1DD78B90" w:rsidR="001F7146" w:rsidRPr="00065D23" w:rsidRDefault="00094426" w:rsidP="00224A6D">
      <w:pPr>
        <w:jc w:val="both"/>
        <w:rPr>
          <w:rFonts w:ascii="Times New Roman" w:eastAsia="Times New Roman" w:hAnsi="Times New Roman" w:cs="Times New Roman"/>
          <w:sz w:val="24"/>
          <w:szCs w:val="24"/>
        </w:rPr>
      </w:pPr>
      <w:r w:rsidRPr="00065D23">
        <w:rPr>
          <w:rFonts w:ascii="Times New Roman" w:eastAsia="Times New Roman" w:hAnsi="Times New Roman" w:cs="Times New Roman"/>
          <w:b/>
          <w:bCs/>
          <w:sz w:val="24"/>
          <w:szCs w:val="24"/>
        </w:rPr>
        <w:lastRenderedPageBreak/>
        <w:t>1</w:t>
      </w:r>
      <w:r>
        <w:rPr>
          <w:rFonts w:ascii="Times New Roman" w:eastAsia="Times New Roman" w:hAnsi="Times New Roman" w:cs="Times New Roman"/>
          <w:b/>
          <w:bCs/>
          <w:sz w:val="24"/>
          <w:szCs w:val="24"/>
        </w:rPr>
        <w:t>5</w:t>
      </w:r>
      <w:r w:rsidR="001F7146" w:rsidRPr="00065D23">
        <w:rPr>
          <w:rFonts w:ascii="Times New Roman" w:eastAsia="Times New Roman" w:hAnsi="Times New Roman" w:cs="Times New Roman"/>
          <w:b/>
          <w:bCs/>
          <w:sz w:val="24"/>
          <w:szCs w:val="24"/>
        </w:rPr>
        <w:t>)</w:t>
      </w:r>
      <w:r w:rsidR="001F7146" w:rsidRPr="00065D23">
        <w:rPr>
          <w:rFonts w:ascii="Times New Roman" w:eastAsia="Times New Roman" w:hAnsi="Times New Roman" w:cs="Times New Roman"/>
          <w:sz w:val="24"/>
          <w:szCs w:val="24"/>
        </w:rPr>
        <w:t xml:space="preserve"> paragrahvi 121 lõikes 3 asendatakse </w:t>
      </w:r>
      <w:r w:rsidR="00E64924" w:rsidRPr="00065D23">
        <w:rPr>
          <w:rFonts w:ascii="Times New Roman" w:eastAsia="Times New Roman" w:hAnsi="Times New Roman" w:cs="Times New Roman"/>
          <w:sz w:val="24"/>
          <w:szCs w:val="24"/>
        </w:rPr>
        <w:t>sõna</w:t>
      </w:r>
      <w:r w:rsidR="001F7146" w:rsidRPr="00065D23">
        <w:rPr>
          <w:rFonts w:ascii="Times New Roman" w:eastAsia="Times New Roman" w:hAnsi="Times New Roman" w:cs="Times New Roman"/>
          <w:sz w:val="24"/>
          <w:szCs w:val="24"/>
        </w:rPr>
        <w:t xml:space="preserve"> „</w:t>
      </w:r>
      <w:r w:rsidR="001F7146" w:rsidRPr="00065D23">
        <w:rPr>
          <w:rFonts w:ascii="Times New Roman" w:hAnsi="Times New Roman" w:cs="Times New Roman"/>
          <w:sz w:val="24"/>
          <w:szCs w:val="24"/>
          <w:shd w:val="clear" w:color="auto" w:fill="FFFFFF"/>
        </w:rPr>
        <w:t>infotehnoloogiliste“ </w:t>
      </w:r>
      <w:r w:rsidR="001F7146" w:rsidRPr="00065D23">
        <w:rPr>
          <w:rFonts w:ascii="Times New Roman" w:eastAsia="Times New Roman" w:hAnsi="Times New Roman" w:cs="Times New Roman"/>
          <w:sz w:val="24"/>
          <w:szCs w:val="24"/>
        </w:rPr>
        <w:t>tekstiosaga „</w:t>
      </w:r>
      <w:bookmarkStart w:id="242" w:name="_Hlk117687553"/>
      <w:r w:rsidR="001F7146" w:rsidRPr="00065D23">
        <w:rPr>
          <w:rFonts w:ascii="Times New Roman" w:eastAsia="Times New Roman" w:hAnsi="Times New Roman" w:cs="Times New Roman"/>
          <w:sz w:val="24"/>
          <w:szCs w:val="24"/>
        </w:rPr>
        <w:t>info- ja kommunikatsioonitehnoloogi</w:t>
      </w:r>
      <w:bookmarkEnd w:id="242"/>
      <w:r w:rsidR="00E64924" w:rsidRPr="00065D23">
        <w:rPr>
          <w:rFonts w:ascii="Times New Roman" w:eastAsia="Times New Roman" w:hAnsi="Times New Roman" w:cs="Times New Roman"/>
          <w:sz w:val="24"/>
          <w:szCs w:val="24"/>
        </w:rPr>
        <w:t>a</w:t>
      </w:r>
      <w:r w:rsidR="001F7146" w:rsidRPr="00065D23">
        <w:rPr>
          <w:rFonts w:ascii="Times New Roman" w:eastAsia="Times New Roman" w:hAnsi="Times New Roman" w:cs="Times New Roman"/>
          <w:sz w:val="24"/>
          <w:szCs w:val="24"/>
        </w:rPr>
        <w:t>“;</w:t>
      </w:r>
      <w:del w:id="243" w:author="Aili Sandre" w:date="2024-03-18T10:21:00Z">
        <w:r w:rsidR="001F7146" w:rsidRPr="00065D23" w:rsidDel="00D515A9">
          <w:rPr>
            <w:rFonts w:ascii="Times New Roman" w:eastAsia="Times New Roman" w:hAnsi="Times New Roman" w:cs="Times New Roman"/>
            <w:sz w:val="24"/>
            <w:szCs w:val="24"/>
          </w:rPr>
          <w:delText xml:space="preserve"> </w:delText>
        </w:r>
      </w:del>
    </w:p>
    <w:p w14:paraId="07B442BD" w14:textId="77777777" w:rsidR="001F7146" w:rsidRPr="00065D23" w:rsidRDefault="001F7146" w:rsidP="00224A6D">
      <w:pPr>
        <w:jc w:val="both"/>
        <w:rPr>
          <w:rFonts w:ascii="Times New Roman" w:eastAsia="Times New Roman" w:hAnsi="Times New Roman" w:cs="Times New Roman"/>
          <w:b/>
          <w:bCs/>
          <w:sz w:val="24"/>
          <w:szCs w:val="24"/>
        </w:rPr>
      </w:pPr>
    </w:p>
    <w:p w14:paraId="41B8AD3F" w14:textId="38FFFDD2" w:rsidR="000B761C" w:rsidRPr="00065D23" w:rsidRDefault="00094426" w:rsidP="00224A6D">
      <w:pPr>
        <w:jc w:val="both"/>
        <w:rPr>
          <w:rFonts w:ascii="Times New Roman" w:eastAsia="Times New Roman" w:hAnsi="Times New Roman" w:cs="Times New Roman"/>
          <w:sz w:val="24"/>
          <w:szCs w:val="24"/>
        </w:rPr>
      </w:pPr>
      <w:r w:rsidRPr="00065D23">
        <w:rPr>
          <w:rFonts w:ascii="Times New Roman" w:eastAsia="Times New Roman" w:hAnsi="Times New Roman" w:cs="Times New Roman"/>
          <w:b/>
          <w:bCs/>
          <w:sz w:val="24"/>
          <w:szCs w:val="24"/>
        </w:rPr>
        <w:t>1</w:t>
      </w:r>
      <w:r>
        <w:rPr>
          <w:rFonts w:ascii="Times New Roman" w:eastAsia="Times New Roman" w:hAnsi="Times New Roman" w:cs="Times New Roman"/>
          <w:b/>
          <w:bCs/>
          <w:sz w:val="24"/>
          <w:szCs w:val="24"/>
        </w:rPr>
        <w:t>6</w:t>
      </w:r>
      <w:r w:rsidR="000B761C" w:rsidRPr="00065D23">
        <w:rPr>
          <w:rFonts w:ascii="Times New Roman" w:eastAsia="Times New Roman" w:hAnsi="Times New Roman" w:cs="Times New Roman"/>
          <w:b/>
          <w:bCs/>
          <w:sz w:val="24"/>
          <w:szCs w:val="24"/>
        </w:rPr>
        <w:t xml:space="preserve">) </w:t>
      </w:r>
      <w:r w:rsidR="000B761C" w:rsidRPr="00065D23">
        <w:rPr>
          <w:rFonts w:ascii="Times New Roman" w:eastAsia="Times New Roman" w:hAnsi="Times New Roman" w:cs="Times New Roman"/>
          <w:sz w:val="24"/>
          <w:szCs w:val="24"/>
        </w:rPr>
        <w:t>paragrahvi 124</w:t>
      </w:r>
      <w:r w:rsidR="000B761C" w:rsidRPr="00065D23">
        <w:rPr>
          <w:rFonts w:ascii="Times New Roman" w:eastAsia="Times New Roman" w:hAnsi="Times New Roman" w:cs="Times New Roman"/>
          <w:sz w:val="24"/>
          <w:szCs w:val="24"/>
          <w:vertAlign w:val="superscript"/>
        </w:rPr>
        <w:t>6</w:t>
      </w:r>
      <w:r w:rsidR="000B761C" w:rsidRPr="00065D23">
        <w:rPr>
          <w:rFonts w:ascii="Times New Roman" w:eastAsia="Times New Roman" w:hAnsi="Times New Roman" w:cs="Times New Roman"/>
          <w:sz w:val="24"/>
          <w:szCs w:val="24"/>
        </w:rPr>
        <w:t xml:space="preserve"> lõige 1 muudetakse ja sõnastatakse järgmiselt:</w:t>
      </w:r>
    </w:p>
    <w:p w14:paraId="5D1808E5" w14:textId="7884EDFE" w:rsidR="000B761C" w:rsidRPr="00065D23" w:rsidRDefault="000B761C" w:rsidP="00224A6D">
      <w:pPr>
        <w:pStyle w:val="Normaallaadveeb"/>
        <w:shd w:val="clear" w:color="auto" w:fill="FFFFFF"/>
        <w:spacing w:before="0" w:after="0" w:afterAutospacing="0"/>
        <w:jc w:val="both"/>
      </w:pPr>
      <w:bookmarkStart w:id="244" w:name="_Hlk133246717"/>
      <w:r w:rsidRPr="00065D23">
        <w:t>„(1) Korraldaja kehtestab õiguslikud, tehnilised ja organisatsioonilised meetmed ja rakendab neid, et tuvastada ja maandada turu õigus- ja korrapärase toimimise riskid, sealhulgas info- ja kommunikatsioonitehnoloogia risk</w:t>
      </w:r>
      <w:r w:rsidR="00B36A96" w:rsidRPr="00065D23">
        <w:t>id</w:t>
      </w:r>
      <w:r w:rsidR="00FE2A86" w:rsidRPr="00065D23">
        <w:t xml:space="preserve"> </w:t>
      </w:r>
      <w:r w:rsidRPr="00065D23">
        <w:t xml:space="preserve">Euroopa Parlamendi ja nõukogu määruse </w:t>
      </w:r>
      <w:r w:rsidR="002A482F" w:rsidRPr="00065D23">
        <w:rPr>
          <w:shd w:val="clear" w:color="auto" w:fill="FFFFFF"/>
        </w:rPr>
        <w:t xml:space="preserve">(EL) 2022/2554 </w:t>
      </w:r>
      <w:r w:rsidR="00007428">
        <w:t>II</w:t>
      </w:r>
      <w:r w:rsidR="00942617" w:rsidRPr="00065D23">
        <w:t xml:space="preserve"> peatükis</w:t>
      </w:r>
      <w:r w:rsidR="00B36A96" w:rsidRPr="00065D23">
        <w:t xml:space="preserve"> sätestatu</w:t>
      </w:r>
      <w:r w:rsidR="00CC4567" w:rsidRPr="00065D23">
        <w:t xml:space="preserve"> kohaselt</w:t>
      </w:r>
      <w:r w:rsidRPr="00065D23">
        <w:t>.“;</w:t>
      </w:r>
    </w:p>
    <w:bookmarkEnd w:id="244"/>
    <w:p w14:paraId="73218DC5" w14:textId="77777777" w:rsidR="00820A44" w:rsidRPr="00065D23" w:rsidRDefault="00820A44" w:rsidP="00224A6D">
      <w:pPr>
        <w:pStyle w:val="Normaallaadveeb"/>
        <w:shd w:val="clear" w:color="auto" w:fill="FFFFFF"/>
        <w:spacing w:before="0" w:after="0" w:afterAutospacing="0"/>
        <w:jc w:val="both"/>
        <w:rPr>
          <w:b/>
          <w:bCs/>
          <w:highlight w:val="yellow"/>
        </w:rPr>
      </w:pPr>
    </w:p>
    <w:p w14:paraId="32B5858B" w14:textId="2D74DB2D" w:rsidR="00277B15" w:rsidRPr="00065D23" w:rsidRDefault="00094426" w:rsidP="00224A6D">
      <w:pPr>
        <w:pStyle w:val="Normaallaadveeb"/>
        <w:shd w:val="clear" w:color="auto" w:fill="FFFFFF"/>
        <w:spacing w:before="0" w:after="0" w:afterAutospacing="0"/>
        <w:jc w:val="both"/>
      </w:pPr>
      <w:r w:rsidRPr="00065D23">
        <w:rPr>
          <w:b/>
          <w:bCs/>
        </w:rPr>
        <w:t>1</w:t>
      </w:r>
      <w:r>
        <w:rPr>
          <w:b/>
          <w:bCs/>
        </w:rPr>
        <w:t>7</w:t>
      </w:r>
      <w:r w:rsidR="008B31CD" w:rsidRPr="00065D23">
        <w:t>) paragrahvi 124</w:t>
      </w:r>
      <w:r w:rsidR="008B31CD" w:rsidRPr="00065D23">
        <w:rPr>
          <w:vertAlign w:val="superscript"/>
        </w:rPr>
        <w:t>6</w:t>
      </w:r>
      <w:r w:rsidR="008B31CD" w:rsidRPr="00065D23">
        <w:t xml:space="preserve"> lõi</w:t>
      </w:r>
      <w:r w:rsidR="00820A44" w:rsidRPr="00065D23">
        <w:t>ge</w:t>
      </w:r>
      <w:r w:rsidR="008B31CD" w:rsidRPr="00065D23">
        <w:t xml:space="preserve"> 3 </w:t>
      </w:r>
      <w:r w:rsidR="00820A44" w:rsidRPr="00065D23">
        <w:t>muudetakse ja sõnastatakse järgmiselt:</w:t>
      </w:r>
    </w:p>
    <w:p w14:paraId="16E867F1" w14:textId="1CF5A54B" w:rsidR="00820A44" w:rsidRDefault="00D30937" w:rsidP="00224A6D">
      <w:pPr>
        <w:pStyle w:val="Normaallaadveeb"/>
        <w:shd w:val="clear" w:color="auto" w:fill="FFFFFF"/>
        <w:spacing w:before="0" w:after="0" w:afterAutospacing="0"/>
        <w:jc w:val="both"/>
        <w:rPr>
          <w:shd w:val="clear" w:color="auto" w:fill="FFFFFF"/>
        </w:rPr>
      </w:pPr>
      <w:r w:rsidRPr="00065D23">
        <w:t>„</w:t>
      </w:r>
      <w:r w:rsidR="00820A44" w:rsidRPr="00065D23">
        <w:rPr>
          <w:lang w:val="pt-PT"/>
        </w:rPr>
        <w:t xml:space="preserve">(3) Korraldaja järgib </w:t>
      </w:r>
      <w:r w:rsidR="00820A44" w:rsidRPr="00065D23">
        <w:rPr>
          <w:shd w:val="clear" w:color="auto" w:fill="FFFFFF"/>
        </w:rPr>
        <w:t>Euroopa Parlamendi ja nõukogu määruses (EL) 2022/2554 sätestatud nõudeid, sealhulgas rakendab meetmeid, et usaldusväärselt hallata turu korraldamiseks kasutatava infotehnoloogilise süsteemi või muu tehingute tegemist vahendava ja andmeid salvestava süsteemi (edaspidi </w:t>
      </w:r>
      <w:r w:rsidR="00820A44" w:rsidRPr="00065D23">
        <w:rPr>
          <w:i/>
          <w:iCs/>
          <w:bdr w:val="none" w:sz="0" w:space="0" w:color="auto" w:frame="1"/>
          <w:shd w:val="clear" w:color="auto" w:fill="FFFFFF"/>
        </w:rPr>
        <w:t>kauplemissüsteem</w:t>
      </w:r>
      <w:r w:rsidR="00820A44" w:rsidRPr="00065D23">
        <w:rPr>
          <w:shd w:val="clear" w:color="auto" w:fill="FFFFFF"/>
        </w:rPr>
        <w:t>) tehnilisi toiminguid ning toime tulla süsteemide riketega.“;</w:t>
      </w:r>
    </w:p>
    <w:p w14:paraId="097D91D2" w14:textId="77777777" w:rsidR="007635F7" w:rsidRDefault="007635F7" w:rsidP="00224A6D">
      <w:pPr>
        <w:pStyle w:val="Normaallaadveeb"/>
        <w:shd w:val="clear" w:color="auto" w:fill="FFFFFF"/>
        <w:spacing w:before="0" w:after="0" w:afterAutospacing="0"/>
        <w:jc w:val="both"/>
        <w:rPr>
          <w:shd w:val="clear" w:color="auto" w:fill="FFFFFF"/>
        </w:rPr>
      </w:pPr>
    </w:p>
    <w:p w14:paraId="0E4ECC9B" w14:textId="05093D43" w:rsidR="007635F7" w:rsidRPr="001077CB" w:rsidRDefault="007635F7" w:rsidP="00224A6D">
      <w:pPr>
        <w:pStyle w:val="Normaallaadveeb"/>
        <w:shd w:val="clear" w:color="auto" w:fill="FFFFFF"/>
        <w:spacing w:before="0" w:after="0" w:afterAutospacing="0"/>
        <w:jc w:val="both"/>
        <w:rPr>
          <w:shd w:val="clear" w:color="auto" w:fill="FFFFFF"/>
        </w:rPr>
      </w:pPr>
      <w:r w:rsidRPr="001077CB">
        <w:rPr>
          <w:b/>
          <w:bCs/>
          <w:shd w:val="clear" w:color="auto" w:fill="FFFFFF"/>
        </w:rPr>
        <w:t>1</w:t>
      </w:r>
      <w:r w:rsidR="00094426" w:rsidRPr="001077CB">
        <w:rPr>
          <w:b/>
          <w:bCs/>
          <w:shd w:val="clear" w:color="auto" w:fill="FFFFFF"/>
        </w:rPr>
        <w:t>8</w:t>
      </w:r>
      <w:r w:rsidRPr="001077CB">
        <w:rPr>
          <w:b/>
          <w:bCs/>
          <w:shd w:val="clear" w:color="auto" w:fill="FFFFFF"/>
        </w:rPr>
        <w:t>)</w:t>
      </w:r>
      <w:r w:rsidRPr="001077CB">
        <w:rPr>
          <w:shd w:val="clear" w:color="auto" w:fill="FFFFFF"/>
        </w:rPr>
        <w:t xml:space="preserve"> paragrahvi 124</w:t>
      </w:r>
      <w:r w:rsidRPr="001077CB">
        <w:rPr>
          <w:shd w:val="clear" w:color="auto" w:fill="FFFFFF"/>
          <w:vertAlign w:val="superscript"/>
        </w:rPr>
        <w:t>6</w:t>
      </w:r>
      <w:r w:rsidRPr="001077CB">
        <w:rPr>
          <w:shd w:val="clear" w:color="auto" w:fill="FFFFFF"/>
        </w:rPr>
        <w:t xml:space="preserve"> täiendatakse lõikega 9 järgmises sõnastuses:</w:t>
      </w:r>
    </w:p>
    <w:p w14:paraId="1639AAB2" w14:textId="0187E962" w:rsidR="007635F7" w:rsidRPr="001077CB" w:rsidRDefault="007635F7" w:rsidP="00224A6D">
      <w:pPr>
        <w:pStyle w:val="Normaallaadveeb"/>
        <w:shd w:val="clear" w:color="auto" w:fill="FFFFFF"/>
        <w:spacing w:before="0" w:after="0" w:afterAutospacing="0"/>
        <w:jc w:val="both"/>
        <w:rPr>
          <w:shd w:val="clear" w:color="auto" w:fill="FFFFFF"/>
        </w:rPr>
      </w:pPr>
      <w:r w:rsidRPr="001077CB">
        <w:rPr>
          <w:shd w:val="clear" w:color="auto" w:fill="FFFFFF"/>
        </w:rPr>
        <w:t xml:space="preserve">„(9) Korraldajale </w:t>
      </w:r>
      <w:r w:rsidRPr="001077CB">
        <w:t xml:space="preserve">ei kohaldata </w:t>
      </w:r>
      <w:proofErr w:type="spellStart"/>
      <w:r w:rsidRPr="001077CB">
        <w:t>küberturvalisuse</w:t>
      </w:r>
      <w:proofErr w:type="spellEnd"/>
      <w:r w:rsidRPr="001077CB">
        <w:t xml:space="preserve"> seaduse 2. peatükis sätestatud </w:t>
      </w:r>
      <w:proofErr w:type="spellStart"/>
      <w:r w:rsidRPr="001077CB">
        <w:t>küberturvalisuse</w:t>
      </w:r>
      <w:proofErr w:type="spellEnd"/>
      <w:r w:rsidRPr="001077CB">
        <w:t xml:space="preserve"> tagamise nõudeid.“;</w:t>
      </w:r>
    </w:p>
    <w:p w14:paraId="348A27F4" w14:textId="332B79AF" w:rsidR="008B31CD" w:rsidRPr="00065D23" w:rsidRDefault="008B31CD" w:rsidP="00224A6D">
      <w:pPr>
        <w:pStyle w:val="Normaallaadveeb"/>
        <w:shd w:val="clear" w:color="auto" w:fill="FFFFFF"/>
        <w:spacing w:before="0" w:after="0" w:afterAutospacing="0"/>
        <w:jc w:val="both"/>
      </w:pPr>
    </w:p>
    <w:p w14:paraId="25E7F156" w14:textId="6603881A" w:rsidR="008B31CD" w:rsidRPr="00065D23" w:rsidRDefault="00E57FFA" w:rsidP="00224A6D">
      <w:pPr>
        <w:pStyle w:val="Normaallaadveeb"/>
        <w:shd w:val="clear" w:color="auto" w:fill="FFFFFF"/>
        <w:spacing w:before="0" w:after="0" w:afterAutospacing="0"/>
        <w:jc w:val="both"/>
      </w:pPr>
      <w:bookmarkStart w:id="245" w:name="_Hlk117689639"/>
      <w:r w:rsidRPr="00065D23">
        <w:rPr>
          <w:b/>
          <w:bCs/>
        </w:rPr>
        <w:t>1</w:t>
      </w:r>
      <w:r w:rsidR="00094426">
        <w:rPr>
          <w:b/>
          <w:bCs/>
        </w:rPr>
        <w:t>9</w:t>
      </w:r>
      <w:r w:rsidR="00992A8C" w:rsidRPr="00065D23">
        <w:rPr>
          <w:b/>
          <w:bCs/>
        </w:rPr>
        <w:t>)</w:t>
      </w:r>
      <w:r w:rsidR="00992A8C" w:rsidRPr="00065D23">
        <w:t xml:space="preserve"> </w:t>
      </w:r>
      <w:r w:rsidR="00C57FC3" w:rsidRPr="00065D23">
        <w:t>paragrahvi 125</w:t>
      </w:r>
      <w:r w:rsidR="00C57FC3" w:rsidRPr="00065D23">
        <w:rPr>
          <w:vertAlign w:val="superscript"/>
        </w:rPr>
        <w:t>1</w:t>
      </w:r>
      <w:r w:rsidR="00C57FC3" w:rsidRPr="00065D23">
        <w:t xml:space="preserve"> </w:t>
      </w:r>
      <w:r w:rsidR="00CD1DCE" w:rsidRPr="00065D23">
        <w:t>lõi</w:t>
      </w:r>
      <w:r w:rsidR="005B525C" w:rsidRPr="00065D23">
        <w:t>ke</w:t>
      </w:r>
      <w:r w:rsidR="00CD1DCE" w:rsidRPr="00065D23">
        <w:t xml:space="preserve"> 2 </w:t>
      </w:r>
      <w:r w:rsidR="005B525C" w:rsidRPr="00065D23">
        <w:t xml:space="preserve">teine lause </w:t>
      </w:r>
      <w:r w:rsidR="00CD1DCE" w:rsidRPr="00065D23">
        <w:t>muudetakse ja sõnastatakse järgmiselt</w:t>
      </w:r>
      <w:r w:rsidR="00C57FC3" w:rsidRPr="00065D23">
        <w:t>:</w:t>
      </w:r>
    </w:p>
    <w:p w14:paraId="3875EDB2" w14:textId="7794E11A" w:rsidR="00CD1DCE" w:rsidRPr="00065D23" w:rsidRDefault="00CD1DCE" w:rsidP="00224A6D">
      <w:pPr>
        <w:pStyle w:val="Normaallaadveeb"/>
        <w:shd w:val="clear" w:color="auto" w:fill="FFFFFF"/>
        <w:spacing w:before="0" w:after="0" w:afterAutospacing="0"/>
        <w:jc w:val="both"/>
      </w:pPr>
      <w:bookmarkStart w:id="246" w:name="_Hlk117757495"/>
      <w:r w:rsidRPr="00065D23">
        <w:t>„</w:t>
      </w:r>
      <w:r w:rsidRPr="00065D23">
        <w:rPr>
          <w:shd w:val="clear" w:color="auto" w:fill="FFFFFF"/>
        </w:rPr>
        <w:t>Korraldajal on tõhus talitluspidevus</w:t>
      </w:r>
      <w:r w:rsidR="00E64924" w:rsidRPr="00065D23">
        <w:rPr>
          <w:shd w:val="clear" w:color="auto" w:fill="FFFFFF"/>
        </w:rPr>
        <w:t>e kord</w:t>
      </w:r>
      <w:r w:rsidRPr="00065D23">
        <w:rPr>
          <w:shd w:val="clear" w:color="auto" w:fill="FFFFFF"/>
        </w:rPr>
        <w:t xml:space="preserve"> teenuste osutamise jätkuvuse tagamiseks turu kauplemissüsteemi tõrgete korral, sealhulgas kehtestab korraldaja </w:t>
      </w:r>
      <w:r w:rsidRPr="00065D23">
        <w:t xml:space="preserve">info- ja kommunikatsioonitehnoloogia talitluspidevuse </w:t>
      </w:r>
      <w:r w:rsidR="00E64924" w:rsidRPr="00065D23">
        <w:t>põhimõtted</w:t>
      </w:r>
      <w:r w:rsidRPr="00065D23">
        <w:t xml:space="preserve"> ja plaani ning info- ja kommunikatsioonitehnoloogia reageerimis- ja taasteplaanid Euroopa Parlamendi ja nõukogu määruse </w:t>
      </w:r>
      <w:r w:rsidR="002A482F" w:rsidRPr="00065D23">
        <w:rPr>
          <w:shd w:val="clear" w:color="auto" w:fill="FFFFFF"/>
        </w:rPr>
        <w:t xml:space="preserve">(EL) 2022/2554 </w:t>
      </w:r>
      <w:r w:rsidRPr="00065D23">
        <w:t>artikli</w:t>
      </w:r>
      <w:r w:rsidR="00CC4567" w:rsidRPr="00065D23">
        <w:t>s</w:t>
      </w:r>
      <w:r w:rsidRPr="00065D23">
        <w:t xml:space="preserve"> 11</w:t>
      </w:r>
      <w:r w:rsidR="00CC4567" w:rsidRPr="00065D23">
        <w:t xml:space="preserve"> sätestatu kohaselt</w:t>
      </w:r>
      <w:r w:rsidRPr="00065D23">
        <w:t>.</w:t>
      </w:r>
      <w:r w:rsidR="00237311" w:rsidRPr="00065D23">
        <w:t>“;</w:t>
      </w:r>
    </w:p>
    <w:p w14:paraId="550D06FF" w14:textId="5F972A24" w:rsidR="005B525C" w:rsidRPr="00065D23" w:rsidRDefault="005B525C" w:rsidP="00224A6D">
      <w:pPr>
        <w:pStyle w:val="Normaallaadveeb"/>
        <w:shd w:val="clear" w:color="auto" w:fill="FFFFFF"/>
        <w:spacing w:before="0" w:after="0" w:afterAutospacing="0"/>
        <w:jc w:val="both"/>
      </w:pPr>
    </w:p>
    <w:bookmarkEnd w:id="245"/>
    <w:bookmarkEnd w:id="246"/>
    <w:p w14:paraId="47416CCF" w14:textId="2BEF19DF" w:rsidR="00C57FC3" w:rsidRPr="00065D23" w:rsidRDefault="00094426" w:rsidP="00224A6D">
      <w:pPr>
        <w:pStyle w:val="Normaallaadveeb"/>
        <w:shd w:val="clear" w:color="auto" w:fill="FFFFFF"/>
        <w:spacing w:before="0" w:after="0" w:afterAutospacing="0"/>
        <w:jc w:val="both"/>
      </w:pPr>
      <w:r>
        <w:rPr>
          <w:b/>
          <w:bCs/>
        </w:rPr>
        <w:t>20</w:t>
      </w:r>
      <w:r w:rsidR="00A07E67" w:rsidRPr="00065D23">
        <w:rPr>
          <w:b/>
          <w:bCs/>
        </w:rPr>
        <w:t>)</w:t>
      </w:r>
      <w:r w:rsidR="00A07E67" w:rsidRPr="00065D23">
        <w:t xml:space="preserve"> paragrahvi 125</w:t>
      </w:r>
      <w:r w:rsidR="00A07E67" w:rsidRPr="00065D23">
        <w:rPr>
          <w:vertAlign w:val="superscript"/>
        </w:rPr>
        <w:t>2</w:t>
      </w:r>
      <w:r w:rsidR="00A07E67" w:rsidRPr="00065D23">
        <w:t xml:space="preserve"> lõi</w:t>
      </w:r>
      <w:r w:rsidR="00974F29" w:rsidRPr="00065D23">
        <w:t>ke</w:t>
      </w:r>
      <w:r w:rsidR="00A07E67" w:rsidRPr="00065D23">
        <w:t xml:space="preserve"> 1 </w:t>
      </w:r>
      <w:r w:rsidR="00974F29" w:rsidRPr="00065D23">
        <w:t xml:space="preserve">teine lause </w:t>
      </w:r>
      <w:r w:rsidR="00237311" w:rsidRPr="00065D23">
        <w:t>muudetakse ja sõnastatakse järgmiselt</w:t>
      </w:r>
      <w:r w:rsidR="00A07E67" w:rsidRPr="00065D23">
        <w:t>:</w:t>
      </w:r>
    </w:p>
    <w:p w14:paraId="7B8D802B" w14:textId="46495C83" w:rsidR="00A07E67" w:rsidRPr="00065D23" w:rsidRDefault="00A07E67" w:rsidP="00224A6D">
      <w:pPr>
        <w:pStyle w:val="Normaallaadveeb"/>
        <w:shd w:val="clear" w:color="auto" w:fill="FFFFFF"/>
        <w:spacing w:before="0" w:after="0" w:afterAutospacing="0"/>
        <w:jc w:val="both"/>
      </w:pPr>
      <w:r w:rsidRPr="00065D23">
        <w:t xml:space="preserve">„Muu hulgas nõuab korraldaja turul osalejalt algoritmide asjakohast testimist ja selleks vajaliku keskkonna loomist Euroopa Parlamendi ja nõukogu määruse </w:t>
      </w:r>
      <w:r w:rsidR="002A482F" w:rsidRPr="00065D23">
        <w:rPr>
          <w:shd w:val="clear" w:color="auto" w:fill="FFFFFF"/>
        </w:rPr>
        <w:t xml:space="preserve">(EL) 2022/2554 </w:t>
      </w:r>
      <w:r w:rsidR="00007428">
        <w:t>II</w:t>
      </w:r>
      <w:r w:rsidRPr="00065D23">
        <w:t xml:space="preserve"> ja </w:t>
      </w:r>
      <w:r w:rsidR="00007428">
        <w:t>IV</w:t>
      </w:r>
      <w:r w:rsidR="002970FC" w:rsidRPr="00065D23">
        <w:t xml:space="preserve"> peatükis</w:t>
      </w:r>
      <w:r w:rsidRPr="00065D23">
        <w:t xml:space="preserve"> sätestatu</w:t>
      </w:r>
      <w:r w:rsidR="002970FC" w:rsidRPr="00065D23">
        <w:t xml:space="preserve"> kohaselt</w:t>
      </w:r>
      <w:r w:rsidRPr="00065D23">
        <w:t>.“;</w:t>
      </w:r>
    </w:p>
    <w:p w14:paraId="5CAC812A" w14:textId="60E41474" w:rsidR="00F102F5" w:rsidRPr="00065D23" w:rsidRDefault="00F102F5" w:rsidP="00224A6D">
      <w:pPr>
        <w:pStyle w:val="Normaallaadveeb"/>
        <w:shd w:val="clear" w:color="auto" w:fill="FFFFFF"/>
        <w:spacing w:before="0" w:after="0" w:afterAutospacing="0"/>
        <w:jc w:val="both"/>
      </w:pPr>
    </w:p>
    <w:p w14:paraId="28F18B12" w14:textId="063CB8C3" w:rsidR="00F102F5" w:rsidRPr="00065D23" w:rsidRDefault="007635F7" w:rsidP="00224A6D">
      <w:pPr>
        <w:pStyle w:val="Normaallaadveeb"/>
        <w:shd w:val="clear" w:color="auto" w:fill="FFFFFF"/>
        <w:spacing w:before="0" w:after="0" w:afterAutospacing="0"/>
        <w:jc w:val="both"/>
      </w:pPr>
      <w:r>
        <w:rPr>
          <w:b/>
          <w:bCs/>
        </w:rPr>
        <w:t>2</w:t>
      </w:r>
      <w:r w:rsidR="00094426">
        <w:rPr>
          <w:b/>
          <w:bCs/>
        </w:rPr>
        <w:t>1</w:t>
      </w:r>
      <w:r w:rsidR="00F102F5" w:rsidRPr="00065D23">
        <w:rPr>
          <w:b/>
          <w:bCs/>
        </w:rPr>
        <w:t>)</w:t>
      </w:r>
      <w:r w:rsidR="00F102F5" w:rsidRPr="00065D23">
        <w:t xml:space="preserve"> seadus</w:t>
      </w:r>
      <w:r w:rsidR="00FA5DBD">
        <w:t>e</w:t>
      </w:r>
      <w:r w:rsidR="00F102F5" w:rsidRPr="00065D23">
        <w:t xml:space="preserve"> </w:t>
      </w:r>
      <w:r w:rsidR="00FA5DBD" w:rsidRPr="001077CB">
        <w:t xml:space="preserve">14. peatükki </w:t>
      </w:r>
      <w:r w:rsidR="00F102F5" w:rsidRPr="00065D23">
        <w:t>täiendatakse §-ga 125</w:t>
      </w:r>
      <w:r w:rsidR="00F102F5" w:rsidRPr="00065D23">
        <w:rPr>
          <w:vertAlign w:val="superscript"/>
        </w:rPr>
        <w:t>3</w:t>
      </w:r>
      <w:r w:rsidR="00F102F5" w:rsidRPr="00065D23">
        <w:t xml:space="preserve"> järgmises sõnastuses:</w:t>
      </w:r>
    </w:p>
    <w:p w14:paraId="1AE3C61F" w14:textId="00BAF1ED" w:rsidR="00F102F5" w:rsidRPr="00065D23" w:rsidRDefault="00F102F5" w:rsidP="00224A6D">
      <w:pPr>
        <w:jc w:val="both"/>
        <w:rPr>
          <w:rFonts w:ascii="Times New Roman" w:hAnsi="Times New Roman" w:cs="Times New Roman"/>
          <w:b/>
          <w:bCs/>
          <w:sz w:val="24"/>
          <w:szCs w:val="24"/>
        </w:rPr>
      </w:pPr>
      <w:r w:rsidRPr="00065D23">
        <w:rPr>
          <w:rFonts w:ascii="Times New Roman" w:hAnsi="Times New Roman" w:cs="Times New Roman"/>
          <w:sz w:val="24"/>
          <w:szCs w:val="24"/>
          <w:shd w:val="clear" w:color="auto" w:fill="FFFFFF"/>
        </w:rPr>
        <w:t>„</w:t>
      </w:r>
      <w:r w:rsidRPr="00065D23">
        <w:rPr>
          <w:rFonts w:ascii="Times New Roman" w:hAnsi="Times New Roman" w:cs="Times New Roman"/>
          <w:b/>
          <w:bCs/>
          <w:sz w:val="24"/>
          <w:szCs w:val="24"/>
        </w:rPr>
        <w:t xml:space="preserve">§ </w:t>
      </w:r>
      <w:r w:rsidR="00C20EAC" w:rsidRPr="00065D23">
        <w:rPr>
          <w:rFonts w:ascii="Times New Roman" w:hAnsi="Times New Roman" w:cs="Times New Roman"/>
          <w:b/>
          <w:bCs/>
          <w:sz w:val="24"/>
          <w:szCs w:val="24"/>
        </w:rPr>
        <w:t>125</w:t>
      </w:r>
      <w:r w:rsidR="00C20EAC" w:rsidRPr="00065D23">
        <w:rPr>
          <w:rFonts w:ascii="Times New Roman" w:hAnsi="Times New Roman" w:cs="Times New Roman"/>
          <w:b/>
          <w:bCs/>
          <w:sz w:val="24"/>
          <w:szCs w:val="24"/>
          <w:vertAlign w:val="superscript"/>
        </w:rPr>
        <w:t>3</w:t>
      </w:r>
      <w:r w:rsidRPr="00065D23">
        <w:rPr>
          <w:rFonts w:ascii="Times New Roman" w:hAnsi="Times New Roman" w:cs="Times New Roman"/>
          <w:b/>
          <w:bCs/>
          <w:sz w:val="24"/>
          <w:szCs w:val="24"/>
        </w:rPr>
        <w:t xml:space="preserve">. </w:t>
      </w:r>
      <w:r w:rsidR="00D42BF9" w:rsidRPr="00065D23">
        <w:rPr>
          <w:rFonts w:ascii="Times New Roman" w:hAnsi="Times New Roman" w:cs="Times New Roman"/>
          <w:b/>
          <w:bCs/>
          <w:sz w:val="24"/>
          <w:szCs w:val="24"/>
        </w:rPr>
        <w:t>Intsiden</w:t>
      </w:r>
      <w:r w:rsidR="00D42BF9">
        <w:rPr>
          <w:rFonts w:ascii="Times New Roman" w:hAnsi="Times New Roman" w:cs="Times New Roman"/>
          <w:b/>
          <w:bCs/>
          <w:sz w:val="24"/>
          <w:szCs w:val="24"/>
        </w:rPr>
        <w:t>dist</w:t>
      </w:r>
      <w:r w:rsidR="00D42BF9" w:rsidRPr="00065D23">
        <w:rPr>
          <w:rFonts w:ascii="Times New Roman" w:hAnsi="Times New Roman" w:cs="Times New Roman"/>
          <w:b/>
          <w:bCs/>
          <w:sz w:val="24"/>
          <w:szCs w:val="24"/>
        </w:rPr>
        <w:t xml:space="preserve"> </w:t>
      </w:r>
      <w:r w:rsidR="000361DA" w:rsidRPr="00065D23">
        <w:rPr>
          <w:rFonts w:ascii="Times New Roman" w:hAnsi="Times New Roman" w:cs="Times New Roman"/>
          <w:b/>
          <w:bCs/>
          <w:sz w:val="24"/>
          <w:szCs w:val="24"/>
        </w:rPr>
        <w:t xml:space="preserve">ja </w:t>
      </w:r>
      <w:r w:rsidR="00D42BF9" w:rsidRPr="00065D23">
        <w:rPr>
          <w:rFonts w:ascii="Times New Roman" w:hAnsi="Times New Roman" w:cs="Times New Roman"/>
          <w:b/>
          <w:bCs/>
          <w:sz w:val="24"/>
          <w:szCs w:val="24"/>
        </w:rPr>
        <w:t>küberoh</w:t>
      </w:r>
      <w:r w:rsidR="00D42BF9">
        <w:rPr>
          <w:rFonts w:ascii="Times New Roman" w:hAnsi="Times New Roman" w:cs="Times New Roman"/>
          <w:b/>
          <w:bCs/>
          <w:sz w:val="24"/>
          <w:szCs w:val="24"/>
        </w:rPr>
        <w:t xml:space="preserve">ust </w:t>
      </w:r>
      <w:r w:rsidRPr="00065D23">
        <w:rPr>
          <w:rFonts w:ascii="Times New Roman" w:hAnsi="Times New Roman" w:cs="Times New Roman"/>
          <w:b/>
          <w:bCs/>
          <w:sz w:val="24"/>
          <w:szCs w:val="24"/>
        </w:rPr>
        <w:t>teavitamine</w:t>
      </w:r>
    </w:p>
    <w:p w14:paraId="2F3454D3" w14:textId="77777777" w:rsidR="00F102F5" w:rsidRPr="00065D23" w:rsidRDefault="00F102F5" w:rsidP="00224A6D">
      <w:pPr>
        <w:jc w:val="both"/>
        <w:rPr>
          <w:rFonts w:ascii="Times New Roman" w:hAnsi="Times New Roman" w:cs="Times New Roman"/>
          <w:b/>
          <w:bCs/>
          <w:sz w:val="24"/>
          <w:szCs w:val="24"/>
        </w:rPr>
      </w:pPr>
    </w:p>
    <w:p w14:paraId="0E9F1CDE" w14:textId="6A019C17" w:rsidR="005F2C69" w:rsidRPr="00065D23" w:rsidRDefault="005F2C69" w:rsidP="00224A6D">
      <w:pPr>
        <w:jc w:val="both"/>
        <w:rPr>
          <w:rFonts w:ascii="Times New Roman" w:hAnsi="Times New Roman" w:cs="Times New Roman"/>
          <w:sz w:val="24"/>
          <w:szCs w:val="24"/>
        </w:rPr>
      </w:pPr>
      <w:r w:rsidRPr="00065D23">
        <w:rPr>
          <w:rFonts w:ascii="Times New Roman" w:hAnsi="Times New Roman" w:cs="Times New Roman"/>
          <w:sz w:val="24"/>
          <w:szCs w:val="24"/>
        </w:rPr>
        <w:t xml:space="preserve">(1) </w:t>
      </w:r>
      <w:r w:rsidR="00F102F5" w:rsidRPr="00065D23">
        <w:rPr>
          <w:rFonts w:ascii="Times New Roman" w:hAnsi="Times New Roman" w:cs="Times New Roman"/>
          <w:sz w:val="24"/>
          <w:szCs w:val="24"/>
        </w:rPr>
        <w:t>Korraldaja teavitab tõsi</w:t>
      </w:r>
      <w:r w:rsidRPr="00065D23">
        <w:rPr>
          <w:rFonts w:ascii="Times New Roman" w:hAnsi="Times New Roman" w:cs="Times New Roman"/>
          <w:sz w:val="24"/>
          <w:szCs w:val="24"/>
        </w:rPr>
        <w:t>sest</w:t>
      </w:r>
      <w:r w:rsidR="00F102F5" w:rsidRPr="00065D23">
        <w:rPr>
          <w:rFonts w:ascii="Times New Roman" w:hAnsi="Times New Roman" w:cs="Times New Roman"/>
          <w:sz w:val="24"/>
          <w:szCs w:val="24"/>
        </w:rPr>
        <w:t xml:space="preserve"> info- ja kommunikatsioonitehnoloogiaga seotud intsiden</w:t>
      </w:r>
      <w:r w:rsidRPr="00065D23">
        <w:rPr>
          <w:rFonts w:ascii="Times New Roman" w:hAnsi="Times New Roman" w:cs="Times New Roman"/>
          <w:sz w:val="24"/>
          <w:szCs w:val="24"/>
        </w:rPr>
        <w:t>dist</w:t>
      </w:r>
      <w:r w:rsidR="00F102F5" w:rsidRPr="00065D23">
        <w:rPr>
          <w:rFonts w:ascii="Times New Roman" w:hAnsi="Times New Roman" w:cs="Times New Roman"/>
          <w:sz w:val="24"/>
          <w:szCs w:val="24"/>
        </w:rPr>
        <w:t xml:space="preserve"> </w:t>
      </w:r>
      <w:r w:rsidR="00F102F5" w:rsidRPr="007C0E45">
        <w:rPr>
          <w:rFonts w:ascii="Times New Roman" w:hAnsi="Times New Roman" w:cs="Times New Roman"/>
          <w:sz w:val="24"/>
          <w:szCs w:val="24"/>
        </w:rPr>
        <w:t>inspektsiooni</w:t>
      </w:r>
      <w:r w:rsidR="00F102F5" w:rsidRPr="00065D23">
        <w:rPr>
          <w:rFonts w:ascii="Times New Roman" w:hAnsi="Times New Roman" w:cs="Times New Roman"/>
          <w:sz w:val="24"/>
          <w:szCs w:val="24"/>
        </w:rPr>
        <w:t xml:space="preserve"> </w:t>
      </w:r>
      <w:r w:rsidR="002244DE" w:rsidRPr="00065D23">
        <w:rPr>
          <w:rFonts w:ascii="Times New Roman" w:hAnsi="Times New Roman" w:cs="Times New Roman"/>
          <w:sz w:val="24"/>
          <w:szCs w:val="24"/>
        </w:rPr>
        <w:t>ning</w:t>
      </w:r>
      <w:r w:rsidR="00F102F5" w:rsidRPr="00065D23">
        <w:rPr>
          <w:rFonts w:ascii="Times New Roman" w:hAnsi="Times New Roman" w:cs="Times New Roman"/>
          <w:sz w:val="24"/>
          <w:szCs w:val="24"/>
        </w:rPr>
        <w:t xml:space="preserve"> Riigi Infosüsteemi Ametit Euroopa Parlamendi ja nõukogu määruse </w:t>
      </w:r>
      <w:r w:rsidR="00F102F5" w:rsidRPr="00065D23">
        <w:rPr>
          <w:rFonts w:ascii="Times New Roman" w:hAnsi="Times New Roman" w:cs="Times New Roman"/>
          <w:sz w:val="24"/>
          <w:szCs w:val="24"/>
          <w:shd w:val="clear" w:color="auto" w:fill="FFFFFF"/>
        </w:rPr>
        <w:t xml:space="preserve">(EL) 2022/2554 </w:t>
      </w:r>
      <w:r w:rsidR="00F102F5" w:rsidRPr="00065D23">
        <w:rPr>
          <w:rFonts w:ascii="Times New Roman" w:hAnsi="Times New Roman" w:cs="Times New Roman"/>
          <w:sz w:val="24"/>
          <w:szCs w:val="24"/>
        </w:rPr>
        <w:t>artiklis 19 sätestatu</w:t>
      </w:r>
      <w:r w:rsidR="00CC4567" w:rsidRPr="00065D23">
        <w:rPr>
          <w:rFonts w:ascii="Times New Roman" w:hAnsi="Times New Roman" w:cs="Times New Roman"/>
          <w:sz w:val="24"/>
          <w:szCs w:val="24"/>
        </w:rPr>
        <w:t xml:space="preserve"> kohaselt</w:t>
      </w:r>
      <w:r w:rsidR="00F102F5" w:rsidRPr="001077CB">
        <w:rPr>
          <w:rFonts w:ascii="Times New Roman" w:hAnsi="Times New Roman" w:cs="Times New Roman"/>
          <w:sz w:val="24"/>
          <w:szCs w:val="24"/>
        </w:rPr>
        <w:t>.</w:t>
      </w:r>
      <w:del w:id="247" w:author="Aili Sandre" w:date="2024-03-18T10:35:00Z">
        <w:r w:rsidR="00F102F5" w:rsidRPr="00065D23" w:rsidDel="00846290">
          <w:rPr>
            <w:rFonts w:ascii="Times New Roman" w:hAnsi="Times New Roman" w:cs="Times New Roman"/>
            <w:sz w:val="24"/>
            <w:szCs w:val="24"/>
          </w:rPr>
          <w:delText xml:space="preserve"> </w:delText>
        </w:r>
      </w:del>
    </w:p>
    <w:p w14:paraId="4115A6D1" w14:textId="77777777" w:rsidR="005F2C69" w:rsidRPr="00065D23" w:rsidRDefault="005F2C69" w:rsidP="00224A6D">
      <w:pPr>
        <w:jc w:val="both"/>
        <w:rPr>
          <w:rFonts w:ascii="Times New Roman" w:hAnsi="Times New Roman" w:cs="Times New Roman"/>
          <w:sz w:val="24"/>
          <w:szCs w:val="24"/>
        </w:rPr>
      </w:pPr>
    </w:p>
    <w:p w14:paraId="7D988D47" w14:textId="6EB5E2E7" w:rsidR="000361DA" w:rsidRPr="00065D23" w:rsidRDefault="005F2C69" w:rsidP="00224A6D">
      <w:pPr>
        <w:jc w:val="both"/>
        <w:rPr>
          <w:rFonts w:ascii="Times New Roman" w:hAnsi="Times New Roman" w:cs="Times New Roman"/>
          <w:sz w:val="24"/>
          <w:szCs w:val="24"/>
        </w:rPr>
      </w:pPr>
      <w:r w:rsidRPr="00065D23">
        <w:rPr>
          <w:rFonts w:ascii="Times New Roman" w:hAnsi="Times New Roman" w:cs="Times New Roman"/>
          <w:sz w:val="24"/>
          <w:szCs w:val="24"/>
        </w:rPr>
        <w:t xml:space="preserve">(2) </w:t>
      </w:r>
      <w:r w:rsidR="00F102F5" w:rsidRPr="00065D23">
        <w:rPr>
          <w:rFonts w:ascii="Times New Roman" w:hAnsi="Times New Roman" w:cs="Times New Roman"/>
          <w:sz w:val="24"/>
          <w:szCs w:val="24"/>
        </w:rPr>
        <w:t xml:space="preserve">Korraldaja kasutab </w:t>
      </w:r>
      <w:r w:rsidR="00C1772A" w:rsidRPr="00065D23">
        <w:rPr>
          <w:rFonts w:ascii="Times New Roman" w:hAnsi="Times New Roman" w:cs="Times New Roman"/>
          <w:sz w:val="24"/>
          <w:szCs w:val="24"/>
        </w:rPr>
        <w:t xml:space="preserve">käesoleva paragrahvi lõikes 1 sätestatud juhul </w:t>
      </w:r>
      <w:r w:rsidR="00F102F5" w:rsidRPr="00065D23">
        <w:rPr>
          <w:rFonts w:ascii="Times New Roman" w:hAnsi="Times New Roman" w:cs="Times New Roman"/>
          <w:sz w:val="24"/>
          <w:szCs w:val="24"/>
        </w:rPr>
        <w:t>esialgse teate ja raportite edastamise</w:t>
      </w:r>
      <w:r w:rsidR="00C1772A" w:rsidRPr="00065D23">
        <w:rPr>
          <w:rFonts w:ascii="Times New Roman" w:hAnsi="Times New Roman" w:cs="Times New Roman"/>
          <w:sz w:val="24"/>
          <w:szCs w:val="24"/>
        </w:rPr>
        <w:t>l</w:t>
      </w:r>
      <w:r w:rsidR="00F102F5" w:rsidRPr="00065D23">
        <w:rPr>
          <w:rFonts w:ascii="Times New Roman" w:hAnsi="Times New Roman" w:cs="Times New Roman"/>
          <w:sz w:val="24"/>
          <w:szCs w:val="24"/>
        </w:rPr>
        <w:t xml:space="preserve"> </w:t>
      </w:r>
      <w:r w:rsidR="002244DE" w:rsidRPr="00065D23">
        <w:rPr>
          <w:rFonts w:ascii="Times New Roman" w:hAnsi="Times New Roman" w:cs="Times New Roman"/>
          <w:sz w:val="24"/>
          <w:szCs w:val="24"/>
        </w:rPr>
        <w:t xml:space="preserve">Euroopa Parlamendi ja nõukogu määruse </w:t>
      </w:r>
      <w:r w:rsidR="002244DE" w:rsidRPr="00065D23">
        <w:rPr>
          <w:rFonts w:ascii="Times New Roman" w:hAnsi="Times New Roman" w:cs="Times New Roman"/>
          <w:sz w:val="24"/>
          <w:szCs w:val="24"/>
          <w:shd w:val="clear" w:color="auto" w:fill="FFFFFF"/>
        </w:rPr>
        <w:t xml:space="preserve">(EL) 2022/2554 </w:t>
      </w:r>
      <w:r w:rsidR="00F102F5" w:rsidRPr="00065D23">
        <w:rPr>
          <w:rFonts w:ascii="Times New Roman" w:hAnsi="Times New Roman" w:cs="Times New Roman"/>
          <w:sz w:val="24"/>
          <w:szCs w:val="24"/>
        </w:rPr>
        <w:t>artikli 20 alusel kehtestatud teavitusvorme ja lähtub kehtestatud tähtaegadest, välja arvatud</w:t>
      </w:r>
      <w:r w:rsidR="00D30937">
        <w:rPr>
          <w:rFonts w:ascii="Times New Roman" w:hAnsi="Times New Roman" w:cs="Times New Roman"/>
          <w:sz w:val="24"/>
          <w:szCs w:val="24"/>
        </w:rPr>
        <w:t xml:space="preserve"> juhul</w:t>
      </w:r>
      <w:r w:rsidR="00F102F5" w:rsidRPr="00065D23">
        <w:rPr>
          <w:rFonts w:ascii="Times New Roman" w:hAnsi="Times New Roman" w:cs="Times New Roman"/>
          <w:sz w:val="24"/>
          <w:szCs w:val="24"/>
        </w:rPr>
        <w:t>, kui tehnilistel põhjustel ei ole võimalik esialgset teadet edastada asjakohast vormi kasutades.</w:t>
      </w:r>
    </w:p>
    <w:p w14:paraId="028A3054" w14:textId="77777777" w:rsidR="000361DA" w:rsidRPr="00065D23" w:rsidRDefault="000361DA" w:rsidP="00224A6D">
      <w:pPr>
        <w:jc w:val="both"/>
        <w:rPr>
          <w:rFonts w:ascii="Times New Roman" w:hAnsi="Times New Roman" w:cs="Times New Roman"/>
          <w:sz w:val="24"/>
          <w:szCs w:val="24"/>
        </w:rPr>
      </w:pPr>
    </w:p>
    <w:p w14:paraId="05A6FA06" w14:textId="20612D1E" w:rsidR="00F102F5" w:rsidRPr="00065D23" w:rsidRDefault="000361DA" w:rsidP="00224A6D">
      <w:pPr>
        <w:jc w:val="both"/>
        <w:rPr>
          <w:rFonts w:ascii="Times New Roman" w:hAnsi="Times New Roman" w:cs="Times New Roman"/>
          <w:sz w:val="24"/>
          <w:szCs w:val="24"/>
        </w:rPr>
      </w:pPr>
      <w:r w:rsidRPr="00065D23">
        <w:rPr>
          <w:rFonts w:ascii="Times New Roman" w:hAnsi="Times New Roman" w:cs="Times New Roman"/>
          <w:sz w:val="24"/>
          <w:szCs w:val="24"/>
        </w:rPr>
        <w:t xml:space="preserve">(3) Kui korraldaja otsustab Euroopa Parlamendi ja nõukogu määruse </w:t>
      </w:r>
      <w:r w:rsidRPr="00065D23">
        <w:rPr>
          <w:rFonts w:ascii="Times New Roman" w:hAnsi="Times New Roman" w:cs="Times New Roman"/>
          <w:sz w:val="24"/>
          <w:szCs w:val="24"/>
          <w:shd w:val="clear" w:color="auto" w:fill="FFFFFF"/>
        </w:rPr>
        <w:t xml:space="preserve">(EL) 2022/2554 artikli 19 lõike 2 kohaselt teavitada inspektsiooni olulisest küberohust, edastab ta teavituse </w:t>
      </w:r>
      <w:r w:rsidRPr="00065D23">
        <w:rPr>
          <w:rFonts w:ascii="Times New Roman" w:hAnsi="Times New Roman" w:cs="Times New Roman"/>
          <w:sz w:val="24"/>
          <w:szCs w:val="24"/>
        </w:rPr>
        <w:t>ühtlasi Riigi Infosüsteemi Ametile</w:t>
      </w:r>
      <w:r w:rsidR="00F7022D" w:rsidRPr="001077CB">
        <w:rPr>
          <w:rFonts w:ascii="Times New Roman" w:hAnsi="Times New Roman" w:cs="Times New Roman"/>
          <w:sz w:val="24"/>
          <w:szCs w:val="24"/>
        </w:rPr>
        <w:t>.</w:t>
      </w:r>
      <w:r w:rsidR="00F102F5" w:rsidRPr="001077CB">
        <w:rPr>
          <w:rFonts w:ascii="Times New Roman" w:hAnsi="Times New Roman" w:cs="Times New Roman"/>
          <w:sz w:val="24"/>
          <w:szCs w:val="24"/>
        </w:rPr>
        <w:t>“;</w:t>
      </w:r>
      <w:r w:rsidR="00F102F5" w:rsidRPr="00065D23">
        <w:rPr>
          <w:rFonts w:ascii="Times New Roman" w:hAnsi="Times New Roman" w:cs="Times New Roman"/>
          <w:sz w:val="24"/>
          <w:szCs w:val="24"/>
        </w:rPr>
        <w:t xml:space="preserve"> </w:t>
      </w:r>
    </w:p>
    <w:p w14:paraId="5BFDA007" w14:textId="77777777" w:rsidR="00000FB2" w:rsidRPr="00065D23" w:rsidRDefault="00000FB2" w:rsidP="00224A6D">
      <w:pPr>
        <w:jc w:val="both"/>
        <w:rPr>
          <w:rFonts w:ascii="Times New Roman" w:hAnsi="Times New Roman" w:cs="Times New Roman"/>
          <w:sz w:val="24"/>
          <w:szCs w:val="24"/>
        </w:rPr>
      </w:pPr>
    </w:p>
    <w:p w14:paraId="240A8CA3" w14:textId="36D53362" w:rsidR="009454E9" w:rsidRDefault="001666F9" w:rsidP="00224A6D">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sidR="00094426">
        <w:rPr>
          <w:rFonts w:ascii="Times New Roman" w:eastAsia="Times New Roman" w:hAnsi="Times New Roman" w:cs="Times New Roman"/>
          <w:b/>
          <w:bCs/>
          <w:sz w:val="24"/>
          <w:szCs w:val="24"/>
        </w:rPr>
        <w:t>2</w:t>
      </w:r>
      <w:r w:rsidR="0097732F" w:rsidRPr="00065D23">
        <w:rPr>
          <w:rFonts w:ascii="Times New Roman" w:eastAsia="Times New Roman" w:hAnsi="Times New Roman" w:cs="Times New Roman"/>
          <w:b/>
          <w:bCs/>
          <w:sz w:val="24"/>
          <w:szCs w:val="24"/>
        </w:rPr>
        <w:t xml:space="preserve">) </w:t>
      </w:r>
      <w:r w:rsidR="009454E9" w:rsidRPr="00065D23">
        <w:rPr>
          <w:rFonts w:ascii="Times New Roman" w:eastAsia="Times New Roman" w:hAnsi="Times New Roman" w:cs="Times New Roman"/>
          <w:sz w:val="24"/>
          <w:szCs w:val="24"/>
        </w:rPr>
        <w:t>paragrahvi 163</w:t>
      </w:r>
      <w:r w:rsidR="009454E9" w:rsidRPr="00065D23">
        <w:rPr>
          <w:rFonts w:ascii="Times New Roman" w:eastAsia="Times New Roman" w:hAnsi="Times New Roman" w:cs="Times New Roman"/>
          <w:sz w:val="24"/>
          <w:szCs w:val="24"/>
          <w:vertAlign w:val="superscript"/>
        </w:rPr>
        <w:t>1</w:t>
      </w:r>
      <w:r w:rsidR="009454E9" w:rsidRPr="00065D23">
        <w:rPr>
          <w:rFonts w:ascii="Times New Roman" w:eastAsia="Times New Roman" w:hAnsi="Times New Roman" w:cs="Times New Roman"/>
          <w:sz w:val="24"/>
          <w:szCs w:val="24"/>
        </w:rPr>
        <w:t xml:space="preserve"> lõikes 7 asendatakse tekstiosa „</w:t>
      </w:r>
      <w:r w:rsidR="009454E9" w:rsidRPr="00065D23">
        <w:rPr>
          <w:rFonts w:ascii="Times New Roman" w:hAnsi="Times New Roman" w:cs="Times New Roman"/>
          <w:sz w:val="24"/>
          <w:szCs w:val="24"/>
          <w:shd w:val="clear" w:color="auto" w:fill="FFFFFF"/>
        </w:rPr>
        <w:t>§-des 125</w:t>
      </w:r>
      <w:r w:rsidR="009454E9" w:rsidRPr="00065D23">
        <w:rPr>
          <w:rFonts w:ascii="Times New Roman" w:hAnsi="Times New Roman" w:cs="Times New Roman"/>
          <w:sz w:val="24"/>
          <w:szCs w:val="24"/>
          <w:bdr w:val="none" w:sz="0" w:space="0" w:color="auto" w:frame="1"/>
          <w:shd w:val="clear" w:color="auto" w:fill="FFFFFF"/>
          <w:vertAlign w:val="superscript"/>
        </w:rPr>
        <w:t>1</w:t>
      </w:r>
      <w:r w:rsidR="009454E9" w:rsidRPr="00065D23">
        <w:rPr>
          <w:rFonts w:ascii="Times New Roman" w:hAnsi="Times New Roman" w:cs="Times New Roman"/>
          <w:sz w:val="24"/>
          <w:szCs w:val="24"/>
          <w:shd w:val="clear" w:color="auto" w:fill="FFFFFF"/>
        </w:rPr>
        <w:t> ja 125</w:t>
      </w:r>
      <w:r w:rsidR="009454E9" w:rsidRPr="00065D23">
        <w:rPr>
          <w:rFonts w:ascii="Times New Roman" w:hAnsi="Times New Roman" w:cs="Times New Roman"/>
          <w:sz w:val="24"/>
          <w:szCs w:val="24"/>
          <w:bdr w:val="none" w:sz="0" w:space="0" w:color="auto" w:frame="1"/>
          <w:shd w:val="clear" w:color="auto" w:fill="FFFFFF"/>
          <w:vertAlign w:val="superscript"/>
        </w:rPr>
        <w:t>2</w:t>
      </w:r>
      <w:r w:rsidR="009454E9" w:rsidRPr="00065D23">
        <w:rPr>
          <w:rFonts w:ascii="Times New Roman" w:hAnsi="Times New Roman" w:cs="Times New Roman"/>
          <w:sz w:val="24"/>
          <w:szCs w:val="24"/>
          <w:bdr w:val="none" w:sz="0" w:space="0" w:color="auto" w:frame="1"/>
          <w:shd w:val="clear" w:color="auto" w:fill="FFFFFF"/>
        </w:rPr>
        <w:t>“ tekstiosaga „§-des 125</w:t>
      </w:r>
      <w:r w:rsidR="009454E9" w:rsidRPr="00065D23">
        <w:rPr>
          <w:rFonts w:ascii="Times New Roman" w:hAnsi="Times New Roman" w:cs="Times New Roman"/>
          <w:sz w:val="24"/>
          <w:szCs w:val="24"/>
          <w:bdr w:val="none" w:sz="0" w:space="0" w:color="auto" w:frame="1"/>
          <w:shd w:val="clear" w:color="auto" w:fill="FFFFFF"/>
          <w:vertAlign w:val="superscript"/>
        </w:rPr>
        <w:t>1</w:t>
      </w:r>
      <w:r w:rsidR="009454E9" w:rsidRPr="00065D23">
        <w:rPr>
          <w:rFonts w:ascii="Times New Roman" w:hAnsi="Times New Roman" w:cs="Times New Roman"/>
          <w:sz w:val="24"/>
          <w:szCs w:val="24"/>
          <w:bdr w:val="none" w:sz="0" w:space="0" w:color="auto" w:frame="1"/>
          <w:shd w:val="clear" w:color="auto" w:fill="FFFFFF"/>
        </w:rPr>
        <w:t>–125</w:t>
      </w:r>
      <w:r w:rsidR="009454E9" w:rsidRPr="00065D23">
        <w:rPr>
          <w:rFonts w:ascii="Times New Roman" w:hAnsi="Times New Roman" w:cs="Times New Roman"/>
          <w:sz w:val="24"/>
          <w:szCs w:val="24"/>
          <w:bdr w:val="none" w:sz="0" w:space="0" w:color="auto" w:frame="1"/>
          <w:shd w:val="clear" w:color="auto" w:fill="FFFFFF"/>
          <w:vertAlign w:val="superscript"/>
        </w:rPr>
        <w:t>3</w:t>
      </w:r>
      <w:r w:rsidR="009454E9" w:rsidRPr="00065D23">
        <w:rPr>
          <w:rFonts w:ascii="Times New Roman" w:hAnsi="Times New Roman" w:cs="Times New Roman"/>
          <w:sz w:val="24"/>
          <w:szCs w:val="24"/>
          <w:bdr w:val="none" w:sz="0" w:space="0" w:color="auto" w:frame="1"/>
          <w:shd w:val="clear" w:color="auto" w:fill="FFFFFF"/>
        </w:rPr>
        <w:t>“;</w:t>
      </w:r>
    </w:p>
    <w:p w14:paraId="3B478111" w14:textId="77777777" w:rsidR="009454E9" w:rsidRDefault="009454E9" w:rsidP="00224A6D">
      <w:pPr>
        <w:jc w:val="both"/>
        <w:rPr>
          <w:rFonts w:ascii="Times New Roman" w:eastAsia="Times New Roman" w:hAnsi="Times New Roman" w:cs="Times New Roman"/>
          <w:sz w:val="24"/>
          <w:szCs w:val="24"/>
        </w:rPr>
      </w:pPr>
    </w:p>
    <w:p w14:paraId="5D9EEDC7" w14:textId="74C68F3E" w:rsidR="00970C31" w:rsidRPr="00065D23" w:rsidRDefault="00156244" w:rsidP="00224A6D">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w:t>
      </w:r>
      <w:r w:rsidR="00094426">
        <w:rPr>
          <w:rFonts w:ascii="Times New Roman" w:eastAsia="Times New Roman" w:hAnsi="Times New Roman" w:cs="Times New Roman"/>
          <w:b/>
          <w:bCs/>
          <w:sz w:val="24"/>
          <w:szCs w:val="24"/>
        </w:rPr>
        <w:t>3</w:t>
      </w:r>
      <w:r w:rsidR="009454E9" w:rsidRPr="009454E9">
        <w:rPr>
          <w:rFonts w:ascii="Times New Roman" w:eastAsia="Times New Roman" w:hAnsi="Times New Roman" w:cs="Times New Roman"/>
          <w:b/>
          <w:bCs/>
          <w:sz w:val="24"/>
          <w:szCs w:val="24"/>
        </w:rPr>
        <w:t>)</w:t>
      </w:r>
      <w:r w:rsidR="009454E9">
        <w:rPr>
          <w:rFonts w:ascii="Times New Roman" w:eastAsia="Times New Roman" w:hAnsi="Times New Roman" w:cs="Times New Roman"/>
          <w:sz w:val="24"/>
          <w:szCs w:val="24"/>
        </w:rPr>
        <w:t xml:space="preserve"> </w:t>
      </w:r>
      <w:r w:rsidR="0097732F" w:rsidRPr="00065D23">
        <w:rPr>
          <w:rFonts w:ascii="Times New Roman" w:eastAsia="Times New Roman" w:hAnsi="Times New Roman" w:cs="Times New Roman"/>
          <w:sz w:val="24"/>
          <w:szCs w:val="24"/>
        </w:rPr>
        <w:t>paragrahvi 230 lõiget 1 täiendatakse punktiga 16 järgmises sõnastuses:</w:t>
      </w:r>
    </w:p>
    <w:p w14:paraId="38388E15" w14:textId="6A72C3C8" w:rsidR="0097732F" w:rsidRPr="00065D23" w:rsidRDefault="0097732F" w:rsidP="00224A6D">
      <w:pPr>
        <w:jc w:val="both"/>
        <w:rPr>
          <w:rFonts w:ascii="Times New Roman" w:eastAsia="Times New Roman" w:hAnsi="Times New Roman" w:cs="Times New Roman"/>
          <w:sz w:val="24"/>
          <w:szCs w:val="24"/>
        </w:rPr>
      </w:pPr>
      <w:r w:rsidRPr="00065D23">
        <w:rPr>
          <w:rFonts w:ascii="Times New Roman" w:eastAsia="Times New Roman" w:hAnsi="Times New Roman" w:cs="Times New Roman"/>
          <w:sz w:val="24"/>
          <w:szCs w:val="24"/>
        </w:rPr>
        <w:lastRenderedPageBreak/>
        <w:t xml:space="preserve">„16) Euroopa Parlamendi ja nõukogu määrus </w:t>
      </w:r>
      <w:r w:rsidR="002A482F" w:rsidRPr="00065D23">
        <w:rPr>
          <w:rFonts w:ascii="Times New Roman" w:hAnsi="Times New Roman" w:cs="Times New Roman"/>
          <w:sz w:val="24"/>
          <w:szCs w:val="24"/>
          <w:shd w:val="clear" w:color="auto" w:fill="FFFFFF"/>
        </w:rPr>
        <w:t>(EL) 2022/2554</w:t>
      </w:r>
      <w:r w:rsidR="00974F29" w:rsidRPr="00065D23">
        <w:rPr>
          <w:rFonts w:ascii="Times New Roman" w:eastAsia="Times New Roman" w:hAnsi="Times New Roman" w:cs="Times New Roman"/>
          <w:sz w:val="24"/>
          <w:szCs w:val="24"/>
        </w:rPr>
        <w:t>.</w:t>
      </w:r>
      <w:r w:rsidRPr="00065D23">
        <w:rPr>
          <w:rFonts w:ascii="Times New Roman" w:eastAsia="Times New Roman" w:hAnsi="Times New Roman" w:cs="Times New Roman"/>
          <w:sz w:val="24"/>
          <w:szCs w:val="24"/>
        </w:rPr>
        <w:t>“</w:t>
      </w:r>
      <w:r w:rsidR="00E623BA" w:rsidRPr="00065D23">
        <w:rPr>
          <w:rFonts w:ascii="Times New Roman" w:eastAsia="Times New Roman" w:hAnsi="Times New Roman" w:cs="Times New Roman"/>
          <w:sz w:val="24"/>
          <w:szCs w:val="24"/>
        </w:rPr>
        <w:t>;</w:t>
      </w:r>
    </w:p>
    <w:p w14:paraId="09332B1E" w14:textId="77777777" w:rsidR="0008456C" w:rsidRPr="00065D23" w:rsidRDefault="0008456C" w:rsidP="00224A6D">
      <w:pPr>
        <w:jc w:val="both"/>
        <w:rPr>
          <w:rFonts w:ascii="Times New Roman" w:eastAsia="Times New Roman" w:hAnsi="Times New Roman" w:cs="Times New Roman"/>
          <w:b/>
          <w:bCs/>
          <w:sz w:val="24"/>
          <w:szCs w:val="24"/>
        </w:rPr>
      </w:pPr>
    </w:p>
    <w:p w14:paraId="4E196F77" w14:textId="677985B4" w:rsidR="00CB2DF7" w:rsidRPr="00065D23" w:rsidRDefault="009B03B1" w:rsidP="00224A6D">
      <w:pPr>
        <w:jc w:val="both"/>
        <w:rPr>
          <w:rFonts w:ascii="Times New Roman" w:eastAsia="Times New Roman" w:hAnsi="Times New Roman" w:cs="Times New Roman"/>
          <w:sz w:val="24"/>
          <w:szCs w:val="24"/>
        </w:rPr>
      </w:pPr>
      <w:r w:rsidRPr="00065D23">
        <w:rPr>
          <w:rFonts w:ascii="Times New Roman" w:eastAsia="Times New Roman" w:hAnsi="Times New Roman" w:cs="Times New Roman"/>
          <w:b/>
          <w:bCs/>
          <w:sz w:val="24"/>
          <w:szCs w:val="24"/>
        </w:rPr>
        <w:t>2</w:t>
      </w:r>
      <w:r w:rsidR="00094426">
        <w:rPr>
          <w:rFonts w:ascii="Times New Roman" w:eastAsia="Times New Roman" w:hAnsi="Times New Roman" w:cs="Times New Roman"/>
          <w:b/>
          <w:bCs/>
          <w:sz w:val="24"/>
          <w:szCs w:val="24"/>
        </w:rPr>
        <w:t>4</w:t>
      </w:r>
      <w:r w:rsidR="00CB2DF7" w:rsidRPr="00065D23">
        <w:rPr>
          <w:rFonts w:ascii="Times New Roman" w:eastAsia="Times New Roman" w:hAnsi="Times New Roman" w:cs="Times New Roman"/>
          <w:b/>
          <w:bCs/>
          <w:sz w:val="24"/>
          <w:szCs w:val="24"/>
        </w:rPr>
        <w:t xml:space="preserve">) </w:t>
      </w:r>
      <w:r w:rsidR="00CB2DF7" w:rsidRPr="00065D23">
        <w:rPr>
          <w:rFonts w:ascii="Times New Roman" w:eastAsia="Times New Roman" w:hAnsi="Times New Roman" w:cs="Times New Roman"/>
          <w:sz w:val="24"/>
          <w:szCs w:val="24"/>
        </w:rPr>
        <w:t>paragrahvi 230 täiendatakse lõikega 7 järgmises sõnastuses:</w:t>
      </w:r>
    </w:p>
    <w:p w14:paraId="269AE36B" w14:textId="0FC9562B" w:rsidR="00CB2DF7" w:rsidRPr="00065D23" w:rsidRDefault="00CB2DF7" w:rsidP="00224A6D">
      <w:pPr>
        <w:jc w:val="both"/>
        <w:rPr>
          <w:rFonts w:ascii="Times New Roman" w:hAnsi="Times New Roman" w:cs="Times New Roman"/>
          <w:sz w:val="24"/>
          <w:szCs w:val="24"/>
        </w:rPr>
      </w:pPr>
      <w:r w:rsidRPr="00C0117D">
        <w:rPr>
          <w:rFonts w:ascii="Times New Roman" w:hAnsi="Times New Roman" w:cs="Times New Roman"/>
          <w:sz w:val="24"/>
          <w:szCs w:val="24"/>
        </w:rPr>
        <w:t xml:space="preserve">„(7) </w:t>
      </w:r>
      <w:del w:id="248" w:author="Aili Sandre" w:date="2024-03-18T10:38:00Z">
        <w:r w:rsidR="001077CB" w:rsidRPr="00A908FC" w:rsidDel="00846290">
          <w:rPr>
            <w:rFonts w:ascii="Times New Roman" w:hAnsi="Times New Roman" w:cs="Times New Roman"/>
            <w:sz w:val="24"/>
            <w:szCs w:val="24"/>
          </w:rPr>
          <w:delText>Finantsi</w:delText>
        </w:r>
      </w:del>
      <w:ins w:id="249" w:author="Aili Sandre" w:date="2024-03-18T10:38:00Z">
        <w:r w:rsidR="00846290" w:rsidRPr="00A908FC">
          <w:rPr>
            <w:rFonts w:ascii="Times New Roman" w:hAnsi="Times New Roman" w:cs="Times New Roman"/>
            <w:sz w:val="24"/>
            <w:szCs w:val="24"/>
            <w:rPrChange w:id="250" w:author="Aili Sandre" w:date="2024-03-18T10:45:00Z">
              <w:rPr>
                <w:rFonts w:ascii="Times New Roman" w:hAnsi="Times New Roman" w:cs="Times New Roman"/>
                <w:sz w:val="24"/>
                <w:szCs w:val="24"/>
                <w:highlight w:val="yellow"/>
              </w:rPr>
            </w:rPrChange>
          </w:rPr>
          <w:t>I</w:t>
        </w:r>
      </w:ins>
      <w:r w:rsidR="001077CB" w:rsidRPr="00A908FC">
        <w:rPr>
          <w:rFonts w:ascii="Times New Roman" w:hAnsi="Times New Roman" w:cs="Times New Roman"/>
          <w:sz w:val="24"/>
          <w:szCs w:val="24"/>
        </w:rPr>
        <w:t>nspektsioonil</w:t>
      </w:r>
      <w:r w:rsidR="001077CB" w:rsidRPr="00C0117D">
        <w:rPr>
          <w:rFonts w:ascii="Times New Roman" w:hAnsi="Times New Roman" w:cs="Times New Roman"/>
          <w:sz w:val="24"/>
          <w:szCs w:val="24"/>
        </w:rPr>
        <w:t xml:space="preserve"> on </w:t>
      </w:r>
      <w:r w:rsidR="001077CB" w:rsidRPr="00C0117D">
        <w:rPr>
          <w:rFonts w:ascii="Times New Roman" w:hAnsi="Times New Roman" w:cs="Times New Roman"/>
          <w:sz w:val="24"/>
          <w:szCs w:val="24"/>
          <w:shd w:val="clear" w:color="auto" w:fill="FFFFFF"/>
        </w:rPr>
        <w:t>Euroopa Parlamendi ja nõukogu määruse (EL) 2022/2554 nõuete kohase täitmise üle järelevalve teostamisel lisaks käesoleva paragrahvi lõike</w:t>
      </w:r>
      <w:r w:rsidR="00C0117D" w:rsidRPr="00C0117D">
        <w:rPr>
          <w:rFonts w:ascii="Times New Roman" w:hAnsi="Times New Roman" w:cs="Times New Roman"/>
          <w:sz w:val="24"/>
          <w:szCs w:val="24"/>
          <w:shd w:val="clear" w:color="auto" w:fill="FFFFFF"/>
        </w:rPr>
        <w:t xml:space="preserve"> </w:t>
      </w:r>
      <w:r w:rsidR="001077CB" w:rsidRPr="00C0117D">
        <w:rPr>
          <w:rFonts w:ascii="Times New Roman" w:hAnsi="Times New Roman" w:cs="Times New Roman"/>
          <w:sz w:val="24"/>
          <w:szCs w:val="24"/>
          <w:shd w:val="clear" w:color="auto" w:fill="FFFFFF"/>
        </w:rPr>
        <w:t xml:space="preserve">1 teises lauses sätestatule kõik </w:t>
      </w:r>
      <w:r w:rsidR="00C0117D" w:rsidRPr="00C0117D">
        <w:rPr>
          <w:rFonts w:ascii="Times New Roman" w:hAnsi="Times New Roman" w:cs="Times New Roman"/>
          <w:sz w:val="24"/>
          <w:szCs w:val="24"/>
          <w:shd w:val="clear" w:color="auto" w:fill="FFFFFF"/>
        </w:rPr>
        <w:t xml:space="preserve">Euroopa Parlamendi ja nõukogu määruses (EL) 2022/2554 </w:t>
      </w:r>
      <w:r w:rsidR="001077CB" w:rsidRPr="00C0117D">
        <w:rPr>
          <w:rFonts w:ascii="Times New Roman" w:hAnsi="Times New Roman" w:cs="Times New Roman"/>
          <w:sz w:val="24"/>
          <w:szCs w:val="24"/>
        </w:rPr>
        <w:t xml:space="preserve">sätestatud õigused. </w:t>
      </w:r>
      <w:del w:id="251" w:author="Aili Sandre" w:date="2024-03-18T10:40:00Z">
        <w:r w:rsidR="000D0180" w:rsidRPr="00C0117D" w:rsidDel="00846290">
          <w:rPr>
            <w:rFonts w:ascii="Times New Roman" w:hAnsi="Times New Roman" w:cs="Times New Roman"/>
            <w:sz w:val="24"/>
            <w:szCs w:val="24"/>
          </w:rPr>
          <w:delText>Finantsi</w:delText>
        </w:r>
      </w:del>
      <w:ins w:id="252" w:author="Aili Sandre" w:date="2024-03-18T10:41:00Z">
        <w:r w:rsidR="00846290">
          <w:rPr>
            <w:rFonts w:ascii="Times New Roman" w:hAnsi="Times New Roman" w:cs="Times New Roman"/>
            <w:sz w:val="24"/>
            <w:szCs w:val="24"/>
          </w:rPr>
          <w:t>I</w:t>
        </w:r>
      </w:ins>
      <w:r w:rsidR="000D0180" w:rsidRPr="00C0117D">
        <w:rPr>
          <w:rFonts w:ascii="Times New Roman" w:hAnsi="Times New Roman" w:cs="Times New Roman"/>
          <w:sz w:val="24"/>
          <w:szCs w:val="24"/>
        </w:rPr>
        <w:t xml:space="preserve">nspektsioon avalikustab </w:t>
      </w:r>
      <w:r w:rsidR="000D0180" w:rsidRPr="00C0117D">
        <w:rPr>
          <w:rFonts w:ascii="Times New Roman" w:hAnsi="Times New Roman" w:cs="Times New Roman"/>
          <w:color w:val="202020"/>
          <w:sz w:val="24"/>
          <w:szCs w:val="24"/>
          <w:shd w:val="clear" w:color="auto" w:fill="FFFFFF"/>
        </w:rPr>
        <w:t xml:space="preserve">oma veebilehel </w:t>
      </w:r>
      <w:r w:rsidR="000D0180" w:rsidRPr="00C0117D">
        <w:rPr>
          <w:rFonts w:ascii="Times New Roman" w:hAnsi="Times New Roman" w:cs="Times New Roman"/>
          <w:sz w:val="24"/>
          <w:szCs w:val="24"/>
          <w:shd w:val="clear" w:color="auto" w:fill="FFFFFF"/>
        </w:rPr>
        <w:t>Euroopa Parlamendi ja nõukogu määruses (EL) 2022/2554 sätestatud</w:t>
      </w:r>
      <w:r w:rsidR="000D0180" w:rsidRPr="00C0117D">
        <w:rPr>
          <w:rFonts w:ascii="Times New Roman" w:hAnsi="Times New Roman" w:cs="Times New Roman"/>
          <w:color w:val="202020"/>
          <w:sz w:val="24"/>
          <w:szCs w:val="24"/>
          <w:shd w:val="clear" w:color="auto" w:fill="FFFFFF"/>
        </w:rPr>
        <w:t xml:space="preserve"> kohustuse rikkumise</w:t>
      </w:r>
      <w:ins w:id="253" w:author="Aili Sandre" w:date="2024-03-18T11:44:00Z">
        <w:r w:rsidR="005C3095">
          <w:rPr>
            <w:rFonts w:ascii="Times New Roman" w:hAnsi="Times New Roman" w:cs="Times New Roman"/>
            <w:color w:val="202020"/>
            <w:sz w:val="24"/>
            <w:szCs w:val="24"/>
            <w:shd w:val="clear" w:color="auto" w:fill="FFFFFF"/>
          </w:rPr>
          <w:t xml:space="preserve"> eest</w:t>
        </w:r>
      </w:ins>
      <w:del w:id="254" w:author="Aili Sandre" w:date="2024-03-18T11:44:00Z">
        <w:r w:rsidR="000D0180" w:rsidRPr="00C0117D" w:rsidDel="005C3095">
          <w:rPr>
            <w:rFonts w:ascii="Times New Roman" w:hAnsi="Times New Roman" w:cs="Times New Roman"/>
            <w:color w:val="202020"/>
            <w:sz w:val="24"/>
            <w:szCs w:val="24"/>
            <w:shd w:val="clear" w:color="auto" w:fill="FFFFFF"/>
          </w:rPr>
          <w:delText>ga seoses</w:delText>
        </w:r>
      </w:del>
      <w:r w:rsidR="000D0180" w:rsidRPr="00C0117D">
        <w:rPr>
          <w:rFonts w:ascii="Times New Roman" w:hAnsi="Times New Roman" w:cs="Times New Roman"/>
          <w:color w:val="202020"/>
          <w:sz w:val="24"/>
          <w:szCs w:val="24"/>
          <w:shd w:val="clear" w:color="auto" w:fill="FFFFFF"/>
        </w:rPr>
        <w:t xml:space="preserve"> väärteoasjas tehtud lahendi vastavalt nimetatud määruse artiklis 54 sätestatule</w:t>
      </w:r>
      <w:r w:rsidR="001077CB" w:rsidRPr="00C0117D">
        <w:rPr>
          <w:rFonts w:ascii="Times New Roman" w:hAnsi="Times New Roman" w:cs="Times New Roman"/>
          <w:color w:val="202020"/>
          <w:sz w:val="24"/>
          <w:szCs w:val="24"/>
          <w:shd w:val="clear" w:color="auto" w:fill="FFFFFF"/>
        </w:rPr>
        <w:t>.</w:t>
      </w:r>
      <w:r w:rsidRPr="00C0117D">
        <w:rPr>
          <w:rFonts w:ascii="Times New Roman" w:hAnsi="Times New Roman" w:cs="Times New Roman"/>
          <w:sz w:val="24"/>
          <w:szCs w:val="24"/>
        </w:rPr>
        <w:t>“;</w:t>
      </w:r>
      <w:del w:id="255" w:author="Aili Sandre" w:date="2024-03-18T10:41:00Z">
        <w:r w:rsidRPr="00494F3C" w:rsidDel="00846290">
          <w:rPr>
            <w:rFonts w:ascii="Times New Roman" w:hAnsi="Times New Roman" w:cs="Times New Roman"/>
            <w:sz w:val="24"/>
            <w:szCs w:val="24"/>
          </w:rPr>
          <w:delText xml:space="preserve"> </w:delText>
        </w:r>
      </w:del>
    </w:p>
    <w:p w14:paraId="15BE0DB7" w14:textId="77777777" w:rsidR="00CB2DF7" w:rsidRPr="00065D23" w:rsidRDefault="00CB2DF7" w:rsidP="00224A6D">
      <w:pPr>
        <w:jc w:val="both"/>
        <w:rPr>
          <w:rFonts w:ascii="Times New Roman" w:eastAsia="Times New Roman" w:hAnsi="Times New Roman" w:cs="Times New Roman"/>
          <w:sz w:val="24"/>
          <w:szCs w:val="24"/>
        </w:rPr>
      </w:pPr>
    </w:p>
    <w:p w14:paraId="2E947BFD" w14:textId="02BA2C5A" w:rsidR="00952F35" w:rsidRPr="00065D23" w:rsidRDefault="000A195F" w:rsidP="00224A6D">
      <w:pPr>
        <w:jc w:val="both"/>
        <w:rPr>
          <w:rFonts w:ascii="Times New Roman" w:eastAsia="Times New Roman" w:hAnsi="Times New Roman" w:cs="Times New Roman"/>
          <w:b/>
          <w:bCs/>
          <w:sz w:val="24"/>
          <w:szCs w:val="24"/>
        </w:rPr>
      </w:pPr>
      <w:r w:rsidRPr="00065D23">
        <w:rPr>
          <w:rFonts w:ascii="Times New Roman" w:eastAsia="Times New Roman" w:hAnsi="Times New Roman" w:cs="Times New Roman"/>
          <w:b/>
          <w:bCs/>
          <w:sz w:val="24"/>
          <w:szCs w:val="24"/>
        </w:rPr>
        <w:t>2</w:t>
      </w:r>
      <w:r w:rsidR="00094426">
        <w:rPr>
          <w:rFonts w:ascii="Times New Roman" w:eastAsia="Times New Roman" w:hAnsi="Times New Roman" w:cs="Times New Roman"/>
          <w:b/>
          <w:bCs/>
          <w:sz w:val="24"/>
          <w:szCs w:val="24"/>
        </w:rPr>
        <w:t>5</w:t>
      </w:r>
      <w:r w:rsidR="00CB2DF7" w:rsidRPr="00065D23">
        <w:rPr>
          <w:rFonts w:ascii="Times New Roman" w:eastAsia="Times New Roman" w:hAnsi="Times New Roman" w:cs="Times New Roman"/>
          <w:b/>
          <w:bCs/>
          <w:sz w:val="24"/>
          <w:szCs w:val="24"/>
        </w:rPr>
        <w:t xml:space="preserve">) </w:t>
      </w:r>
      <w:r w:rsidR="00CB2DF7" w:rsidRPr="00065D23">
        <w:rPr>
          <w:rFonts w:ascii="Times New Roman" w:eastAsia="Times New Roman" w:hAnsi="Times New Roman" w:cs="Times New Roman"/>
          <w:sz w:val="24"/>
          <w:szCs w:val="24"/>
        </w:rPr>
        <w:t>paragrahv 237</w:t>
      </w:r>
      <w:r w:rsidR="00CB2DF7" w:rsidRPr="00065D23">
        <w:rPr>
          <w:rFonts w:ascii="Times New Roman" w:eastAsia="Times New Roman" w:hAnsi="Times New Roman" w:cs="Times New Roman"/>
          <w:sz w:val="24"/>
          <w:szCs w:val="24"/>
          <w:vertAlign w:val="superscript"/>
        </w:rPr>
        <w:t>89</w:t>
      </w:r>
      <w:r w:rsidR="00CB2DF7" w:rsidRPr="00065D23">
        <w:rPr>
          <w:rFonts w:ascii="Times New Roman" w:eastAsia="Times New Roman" w:hAnsi="Times New Roman" w:cs="Times New Roman"/>
          <w:sz w:val="24"/>
          <w:szCs w:val="24"/>
        </w:rPr>
        <w:t xml:space="preserve"> tunnistatakse kehtetuks;</w:t>
      </w:r>
    </w:p>
    <w:p w14:paraId="5D73E121" w14:textId="5473DC9C" w:rsidR="00CB2DF7" w:rsidRPr="00065D23" w:rsidRDefault="00CB2DF7" w:rsidP="00224A6D">
      <w:pPr>
        <w:jc w:val="both"/>
        <w:rPr>
          <w:rFonts w:ascii="Times New Roman" w:eastAsia="Times New Roman" w:hAnsi="Times New Roman" w:cs="Times New Roman"/>
          <w:b/>
          <w:bCs/>
          <w:sz w:val="24"/>
          <w:szCs w:val="24"/>
        </w:rPr>
      </w:pPr>
    </w:p>
    <w:p w14:paraId="7BE33F62" w14:textId="7927CB9C" w:rsidR="00CB2DF7" w:rsidRPr="002D5272" w:rsidRDefault="004241E8" w:rsidP="00224A6D">
      <w:pPr>
        <w:jc w:val="both"/>
        <w:rPr>
          <w:rFonts w:ascii="Times New Roman" w:eastAsia="Times New Roman" w:hAnsi="Times New Roman" w:cs="Times New Roman"/>
          <w:sz w:val="24"/>
          <w:szCs w:val="24"/>
        </w:rPr>
      </w:pPr>
      <w:r w:rsidRPr="002D5272">
        <w:rPr>
          <w:rFonts w:ascii="Times New Roman" w:eastAsia="Times New Roman" w:hAnsi="Times New Roman" w:cs="Times New Roman"/>
          <w:b/>
          <w:bCs/>
          <w:sz w:val="24"/>
          <w:szCs w:val="24"/>
        </w:rPr>
        <w:t>2</w:t>
      </w:r>
      <w:r w:rsidR="00094426">
        <w:rPr>
          <w:rFonts w:ascii="Times New Roman" w:eastAsia="Times New Roman" w:hAnsi="Times New Roman" w:cs="Times New Roman"/>
          <w:b/>
          <w:bCs/>
          <w:sz w:val="24"/>
          <w:szCs w:val="24"/>
        </w:rPr>
        <w:t>6</w:t>
      </w:r>
      <w:r w:rsidR="00CB2DF7" w:rsidRPr="002D5272">
        <w:rPr>
          <w:rFonts w:ascii="Times New Roman" w:eastAsia="Times New Roman" w:hAnsi="Times New Roman" w:cs="Times New Roman"/>
          <w:b/>
          <w:bCs/>
          <w:sz w:val="24"/>
          <w:szCs w:val="24"/>
        </w:rPr>
        <w:t xml:space="preserve">) </w:t>
      </w:r>
      <w:r w:rsidR="00CB2DF7" w:rsidRPr="002D5272">
        <w:rPr>
          <w:rFonts w:ascii="Times New Roman" w:eastAsia="Times New Roman" w:hAnsi="Times New Roman" w:cs="Times New Roman"/>
          <w:sz w:val="24"/>
          <w:szCs w:val="24"/>
        </w:rPr>
        <w:t>seadust täiendatakse §-ga 237</w:t>
      </w:r>
      <w:r w:rsidR="00CB2DF7" w:rsidRPr="002D5272">
        <w:rPr>
          <w:rFonts w:ascii="Times New Roman" w:eastAsia="Times New Roman" w:hAnsi="Times New Roman" w:cs="Times New Roman"/>
          <w:sz w:val="24"/>
          <w:szCs w:val="24"/>
          <w:vertAlign w:val="superscript"/>
        </w:rPr>
        <w:t>90</w:t>
      </w:r>
      <w:r w:rsidR="00AF03BE" w:rsidRPr="002D5272">
        <w:rPr>
          <w:rFonts w:ascii="Times New Roman" w:eastAsia="Times New Roman" w:hAnsi="Times New Roman" w:cs="Times New Roman"/>
          <w:sz w:val="24"/>
          <w:szCs w:val="24"/>
        </w:rPr>
        <w:t xml:space="preserve"> </w:t>
      </w:r>
      <w:r w:rsidR="00CB2DF7" w:rsidRPr="002D5272">
        <w:rPr>
          <w:rFonts w:ascii="Times New Roman" w:eastAsia="Times New Roman" w:hAnsi="Times New Roman" w:cs="Times New Roman"/>
          <w:sz w:val="24"/>
          <w:szCs w:val="24"/>
        </w:rPr>
        <w:t>järgmises sõnastuses:</w:t>
      </w:r>
    </w:p>
    <w:p w14:paraId="33D29DC4" w14:textId="642E275C" w:rsidR="00CB2DF7" w:rsidRPr="002D5272" w:rsidRDefault="00CB2DF7" w:rsidP="00224A6D">
      <w:pPr>
        <w:jc w:val="both"/>
        <w:rPr>
          <w:rFonts w:ascii="Times New Roman" w:hAnsi="Times New Roman" w:cs="Times New Roman"/>
          <w:b/>
          <w:bCs/>
          <w:sz w:val="24"/>
          <w:szCs w:val="24"/>
        </w:rPr>
      </w:pPr>
      <w:r w:rsidRPr="002D5272">
        <w:rPr>
          <w:rFonts w:ascii="Times New Roman" w:eastAsia="Times New Roman" w:hAnsi="Times New Roman" w:cs="Times New Roman"/>
          <w:sz w:val="24"/>
          <w:szCs w:val="24"/>
        </w:rPr>
        <w:t>„</w:t>
      </w:r>
      <w:r w:rsidRPr="002D5272">
        <w:rPr>
          <w:rFonts w:ascii="Times New Roman" w:hAnsi="Times New Roman" w:cs="Times New Roman"/>
          <w:b/>
          <w:bCs/>
          <w:sz w:val="24"/>
          <w:szCs w:val="24"/>
        </w:rPr>
        <w:t xml:space="preserve">§ </w:t>
      </w:r>
      <w:r w:rsidRPr="002D5272">
        <w:rPr>
          <w:rFonts w:ascii="Times New Roman" w:eastAsia="Times New Roman" w:hAnsi="Times New Roman" w:cs="Times New Roman"/>
          <w:b/>
          <w:bCs/>
          <w:sz w:val="24"/>
          <w:szCs w:val="24"/>
        </w:rPr>
        <w:t>237</w:t>
      </w:r>
      <w:r w:rsidRPr="002D5272">
        <w:rPr>
          <w:rFonts w:ascii="Times New Roman" w:eastAsia="Times New Roman" w:hAnsi="Times New Roman" w:cs="Times New Roman"/>
          <w:b/>
          <w:bCs/>
          <w:sz w:val="24"/>
          <w:szCs w:val="24"/>
          <w:vertAlign w:val="superscript"/>
        </w:rPr>
        <w:t>90</w:t>
      </w:r>
      <w:r w:rsidRPr="002D5272">
        <w:rPr>
          <w:rFonts w:ascii="Times New Roman" w:hAnsi="Times New Roman" w:cs="Times New Roman"/>
          <w:b/>
          <w:bCs/>
          <w:sz w:val="24"/>
          <w:szCs w:val="24"/>
        </w:rPr>
        <w:t xml:space="preserve">. </w:t>
      </w:r>
      <w:r w:rsidR="00D33070" w:rsidRPr="002D5272">
        <w:rPr>
          <w:rFonts w:ascii="Times New Roman" w:hAnsi="Times New Roman" w:cs="Times New Roman"/>
          <w:b/>
          <w:bCs/>
          <w:sz w:val="24"/>
          <w:szCs w:val="24"/>
        </w:rPr>
        <w:t xml:space="preserve">Digitaalse tegevuskerksuse </w:t>
      </w:r>
      <w:r w:rsidRPr="002D5272">
        <w:rPr>
          <w:rFonts w:ascii="Times New Roman" w:hAnsi="Times New Roman" w:cs="Times New Roman"/>
          <w:b/>
          <w:bCs/>
          <w:sz w:val="24"/>
          <w:szCs w:val="24"/>
        </w:rPr>
        <w:t>nõuete rikkumine</w:t>
      </w:r>
    </w:p>
    <w:p w14:paraId="38C6E98E" w14:textId="77777777" w:rsidR="00C51554" w:rsidRPr="002D5272" w:rsidRDefault="00C51554" w:rsidP="00224A6D">
      <w:pPr>
        <w:jc w:val="both"/>
        <w:rPr>
          <w:rFonts w:ascii="Times New Roman" w:hAnsi="Times New Roman" w:cs="Times New Roman"/>
          <w:bCs/>
          <w:sz w:val="24"/>
          <w:szCs w:val="24"/>
        </w:rPr>
      </w:pPr>
    </w:p>
    <w:p w14:paraId="2FC0E907" w14:textId="67DD744E" w:rsidR="00A319E3" w:rsidRPr="00B7069C" w:rsidRDefault="00CB2DF7" w:rsidP="00224A6D">
      <w:pPr>
        <w:jc w:val="both"/>
        <w:rPr>
          <w:rFonts w:ascii="Times New Roman" w:hAnsi="Times New Roman" w:cs="Times New Roman"/>
          <w:sz w:val="24"/>
          <w:szCs w:val="24"/>
        </w:rPr>
      </w:pPr>
      <w:bookmarkStart w:id="256" w:name="_Hlk161656240"/>
      <w:r w:rsidRPr="00B7069C">
        <w:rPr>
          <w:rFonts w:ascii="Times New Roman" w:hAnsi="Times New Roman" w:cs="Times New Roman"/>
          <w:bCs/>
          <w:sz w:val="24"/>
          <w:szCs w:val="24"/>
        </w:rPr>
        <w:t xml:space="preserve">(1) </w:t>
      </w:r>
      <w:r w:rsidR="006C5B40" w:rsidRPr="00B7069C">
        <w:rPr>
          <w:rFonts w:ascii="Times New Roman" w:hAnsi="Times New Roman" w:cs="Times New Roman"/>
          <w:sz w:val="24"/>
          <w:szCs w:val="24"/>
        </w:rPr>
        <w:t xml:space="preserve">Euroopa Parlamendi ja nõukogu määruse </w:t>
      </w:r>
      <w:r w:rsidR="006C5B40" w:rsidRPr="00B7069C">
        <w:rPr>
          <w:rFonts w:ascii="Times New Roman" w:hAnsi="Times New Roman" w:cs="Times New Roman"/>
          <w:sz w:val="24"/>
          <w:szCs w:val="24"/>
          <w:shd w:val="clear" w:color="auto" w:fill="FFFFFF"/>
        </w:rPr>
        <w:t>(EL) 2022/2554 artikli</w:t>
      </w:r>
      <w:ins w:id="257" w:author="Aili Sandre" w:date="2024-03-18T12:22:00Z">
        <w:r w:rsidR="00B93C63">
          <w:rPr>
            <w:rFonts w:ascii="Times New Roman" w:hAnsi="Times New Roman" w:cs="Times New Roman"/>
            <w:sz w:val="24"/>
            <w:szCs w:val="24"/>
            <w:shd w:val="clear" w:color="auto" w:fill="FFFFFF"/>
          </w:rPr>
          <w:t>te</w:t>
        </w:r>
      </w:ins>
      <w:r w:rsidR="006C5B40" w:rsidRPr="00B7069C">
        <w:rPr>
          <w:rFonts w:ascii="Times New Roman" w:hAnsi="Times New Roman" w:cs="Times New Roman"/>
          <w:sz w:val="24"/>
          <w:szCs w:val="24"/>
          <w:shd w:val="clear" w:color="auto" w:fill="FFFFFF"/>
        </w:rPr>
        <w:t>s 5–14 või 16–18, artikli</w:t>
      </w:r>
      <w:ins w:id="258" w:author="Aili Sandre" w:date="2024-03-18T12:28:00Z">
        <w:r w:rsidR="00B93C63">
          <w:rPr>
            <w:rFonts w:ascii="Times New Roman" w:hAnsi="Times New Roman" w:cs="Times New Roman"/>
            <w:sz w:val="24"/>
            <w:szCs w:val="24"/>
            <w:shd w:val="clear" w:color="auto" w:fill="FFFFFF"/>
          </w:rPr>
          <w:t> </w:t>
        </w:r>
      </w:ins>
      <w:del w:id="259" w:author="Aili Sandre" w:date="2024-03-18T12:28:00Z">
        <w:r w:rsidR="006C5B40" w:rsidRPr="00B7069C" w:rsidDel="00B93C63">
          <w:rPr>
            <w:rFonts w:ascii="Times New Roman" w:hAnsi="Times New Roman" w:cs="Times New Roman"/>
            <w:sz w:val="24"/>
            <w:szCs w:val="24"/>
            <w:shd w:val="clear" w:color="auto" w:fill="FFFFFF"/>
          </w:rPr>
          <w:delText xml:space="preserve"> </w:delText>
        </w:r>
      </w:del>
      <w:r w:rsidR="006C5B40" w:rsidRPr="00B7069C">
        <w:rPr>
          <w:rFonts w:ascii="Times New Roman" w:hAnsi="Times New Roman" w:cs="Times New Roman"/>
          <w:sz w:val="24"/>
          <w:szCs w:val="24"/>
          <w:shd w:val="clear" w:color="auto" w:fill="FFFFFF"/>
        </w:rPr>
        <w:t>19 lõi</w:t>
      </w:r>
      <w:ins w:id="260" w:author="Aili Sandre" w:date="2024-03-18T12:22:00Z">
        <w:r w:rsidR="00B93C63">
          <w:rPr>
            <w:rFonts w:ascii="Times New Roman" w:hAnsi="Times New Roman" w:cs="Times New Roman"/>
            <w:sz w:val="24"/>
            <w:szCs w:val="24"/>
            <w:shd w:val="clear" w:color="auto" w:fill="FFFFFF"/>
          </w:rPr>
          <w:t>getes</w:t>
        </w:r>
      </w:ins>
      <w:del w:id="261" w:author="Aili Sandre" w:date="2024-03-18T12:22:00Z">
        <w:r w:rsidR="006C5B40" w:rsidRPr="00B7069C" w:rsidDel="00B93C63">
          <w:rPr>
            <w:rFonts w:ascii="Times New Roman" w:hAnsi="Times New Roman" w:cs="Times New Roman"/>
            <w:sz w:val="24"/>
            <w:szCs w:val="24"/>
            <w:shd w:val="clear" w:color="auto" w:fill="FFFFFF"/>
          </w:rPr>
          <w:delText>kes</w:delText>
        </w:r>
      </w:del>
      <w:r w:rsidR="006C5B40" w:rsidRPr="00B7069C">
        <w:rPr>
          <w:rFonts w:ascii="Times New Roman" w:hAnsi="Times New Roman" w:cs="Times New Roman"/>
          <w:sz w:val="24"/>
          <w:szCs w:val="24"/>
          <w:shd w:val="clear" w:color="auto" w:fill="FFFFFF"/>
        </w:rPr>
        <w:t xml:space="preserve"> 1 või 3–5, artikli</w:t>
      </w:r>
      <w:ins w:id="262" w:author="Aili Sandre" w:date="2024-03-18T12:22:00Z">
        <w:r w:rsidR="00B93C63">
          <w:rPr>
            <w:rFonts w:ascii="Times New Roman" w:hAnsi="Times New Roman" w:cs="Times New Roman"/>
            <w:sz w:val="24"/>
            <w:szCs w:val="24"/>
            <w:shd w:val="clear" w:color="auto" w:fill="FFFFFF"/>
          </w:rPr>
          <w:t>te</w:t>
        </w:r>
      </w:ins>
      <w:r w:rsidR="006C5B40" w:rsidRPr="00B7069C">
        <w:rPr>
          <w:rFonts w:ascii="Times New Roman" w:hAnsi="Times New Roman" w:cs="Times New Roman"/>
          <w:sz w:val="24"/>
          <w:szCs w:val="24"/>
          <w:shd w:val="clear" w:color="auto" w:fill="FFFFFF"/>
        </w:rPr>
        <w:t>s 24</w:t>
      </w:r>
      <w:r w:rsidR="00B266A0">
        <w:rPr>
          <w:rFonts w:ascii="Times New Roman" w:hAnsi="Times New Roman" w:cs="Times New Roman"/>
          <w:sz w:val="24"/>
          <w:szCs w:val="24"/>
          <w:shd w:val="clear" w:color="auto" w:fill="FFFFFF"/>
        </w:rPr>
        <w:t xml:space="preserve"> </w:t>
      </w:r>
      <w:r w:rsidR="00B93C63">
        <w:rPr>
          <w:rFonts w:ascii="Times New Roman" w:hAnsi="Times New Roman" w:cs="Times New Roman"/>
          <w:sz w:val="24"/>
          <w:szCs w:val="24"/>
          <w:shd w:val="clear" w:color="auto" w:fill="FFFFFF"/>
        </w:rPr>
        <w:t xml:space="preserve"> </w:t>
      </w:r>
      <w:r w:rsidR="006C5B40" w:rsidRPr="00B7069C">
        <w:rPr>
          <w:rFonts w:ascii="Times New Roman" w:hAnsi="Times New Roman" w:cs="Times New Roman"/>
          <w:sz w:val="24"/>
          <w:szCs w:val="24"/>
          <w:shd w:val="clear" w:color="auto" w:fill="FFFFFF"/>
        </w:rPr>
        <w:t>või 25, artikli 26 lõi</w:t>
      </w:r>
      <w:ins w:id="263" w:author="Aili Sandre" w:date="2024-03-18T12:23:00Z">
        <w:r w:rsidR="00B93C63">
          <w:rPr>
            <w:rFonts w:ascii="Times New Roman" w:hAnsi="Times New Roman" w:cs="Times New Roman"/>
            <w:sz w:val="24"/>
            <w:szCs w:val="24"/>
            <w:shd w:val="clear" w:color="auto" w:fill="FFFFFF"/>
          </w:rPr>
          <w:t>getes</w:t>
        </w:r>
      </w:ins>
      <w:del w:id="264" w:author="Aili Sandre" w:date="2024-03-18T12:23:00Z">
        <w:r w:rsidR="006C5B40" w:rsidRPr="00B7069C" w:rsidDel="00B93C63">
          <w:rPr>
            <w:rFonts w:ascii="Times New Roman" w:hAnsi="Times New Roman" w:cs="Times New Roman"/>
            <w:sz w:val="24"/>
            <w:szCs w:val="24"/>
            <w:shd w:val="clear" w:color="auto" w:fill="FFFFFF"/>
          </w:rPr>
          <w:delText>kes</w:delText>
        </w:r>
      </w:del>
      <w:r w:rsidR="006C5B40" w:rsidRPr="00B7069C">
        <w:rPr>
          <w:rFonts w:ascii="Times New Roman" w:hAnsi="Times New Roman" w:cs="Times New Roman"/>
          <w:sz w:val="24"/>
          <w:szCs w:val="24"/>
          <w:shd w:val="clear" w:color="auto" w:fill="FFFFFF"/>
        </w:rPr>
        <w:t xml:space="preserve"> 1–8, artiklis 27, artikli 28 lõi</w:t>
      </w:r>
      <w:ins w:id="265" w:author="Aili Sandre" w:date="2024-03-18T12:23:00Z">
        <w:r w:rsidR="00B93C63">
          <w:rPr>
            <w:rFonts w:ascii="Times New Roman" w:hAnsi="Times New Roman" w:cs="Times New Roman"/>
            <w:sz w:val="24"/>
            <w:szCs w:val="24"/>
            <w:shd w:val="clear" w:color="auto" w:fill="FFFFFF"/>
          </w:rPr>
          <w:t>getes</w:t>
        </w:r>
      </w:ins>
      <w:del w:id="266" w:author="Aili Sandre" w:date="2024-03-18T12:23:00Z">
        <w:r w:rsidR="006C5B40" w:rsidRPr="00B7069C" w:rsidDel="00B93C63">
          <w:rPr>
            <w:rFonts w:ascii="Times New Roman" w:hAnsi="Times New Roman" w:cs="Times New Roman"/>
            <w:sz w:val="24"/>
            <w:szCs w:val="24"/>
            <w:shd w:val="clear" w:color="auto" w:fill="FFFFFF"/>
          </w:rPr>
          <w:delText>kes</w:delText>
        </w:r>
      </w:del>
      <w:r w:rsidR="006C5B40" w:rsidRPr="00B7069C">
        <w:rPr>
          <w:rFonts w:ascii="Times New Roman" w:hAnsi="Times New Roman" w:cs="Times New Roman"/>
          <w:sz w:val="24"/>
          <w:szCs w:val="24"/>
          <w:shd w:val="clear" w:color="auto" w:fill="FFFFFF"/>
        </w:rPr>
        <w:t xml:space="preserve"> 1–8, artiklis 29, artikli 30 lõi</w:t>
      </w:r>
      <w:ins w:id="267" w:author="Aili Sandre" w:date="2024-03-18T12:23:00Z">
        <w:r w:rsidR="00B93C63">
          <w:rPr>
            <w:rFonts w:ascii="Times New Roman" w:hAnsi="Times New Roman" w:cs="Times New Roman"/>
            <w:sz w:val="24"/>
            <w:szCs w:val="24"/>
            <w:shd w:val="clear" w:color="auto" w:fill="FFFFFF"/>
          </w:rPr>
          <w:t>getes</w:t>
        </w:r>
      </w:ins>
      <w:del w:id="268" w:author="Aili Sandre" w:date="2024-03-18T12:23:00Z">
        <w:r w:rsidR="006C5B40" w:rsidRPr="00B7069C" w:rsidDel="00B93C63">
          <w:rPr>
            <w:rFonts w:ascii="Times New Roman" w:hAnsi="Times New Roman" w:cs="Times New Roman"/>
            <w:sz w:val="24"/>
            <w:szCs w:val="24"/>
            <w:shd w:val="clear" w:color="auto" w:fill="FFFFFF"/>
          </w:rPr>
          <w:delText>kes</w:delText>
        </w:r>
      </w:del>
      <w:r w:rsidR="006C5B40" w:rsidRPr="00B7069C">
        <w:rPr>
          <w:rFonts w:ascii="Times New Roman" w:hAnsi="Times New Roman" w:cs="Times New Roman"/>
          <w:sz w:val="24"/>
          <w:szCs w:val="24"/>
          <w:shd w:val="clear" w:color="auto" w:fill="FFFFFF"/>
        </w:rPr>
        <w:t xml:space="preserve"> 1–4 või artikli 42 lõikes 3 sätestatud nõuete rikkumise eest</w:t>
      </w:r>
      <w:r w:rsidR="00C0117D" w:rsidRPr="00B7069C">
        <w:rPr>
          <w:rFonts w:ascii="Times New Roman" w:hAnsi="Times New Roman" w:cs="Times New Roman"/>
          <w:sz w:val="24"/>
          <w:szCs w:val="24"/>
          <w:shd w:val="clear" w:color="auto" w:fill="FFFFFF"/>
        </w:rPr>
        <w:t xml:space="preserve"> </w:t>
      </w:r>
      <w:r w:rsidRPr="00B7069C">
        <w:rPr>
          <w:rFonts w:ascii="Times New Roman" w:hAnsi="Times New Roman" w:cs="Times New Roman"/>
          <w:sz w:val="24"/>
          <w:szCs w:val="24"/>
        </w:rPr>
        <w:t xml:space="preserve">– </w:t>
      </w:r>
    </w:p>
    <w:p w14:paraId="31FB2E1D" w14:textId="4224103B" w:rsidR="00CB2DF7" w:rsidRPr="002D5272" w:rsidRDefault="00CB2DF7" w:rsidP="00224A6D">
      <w:pPr>
        <w:jc w:val="both"/>
        <w:rPr>
          <w:rFonts w:ascii="Times New Roman" w:hAnsi="Times New Roman" w:cs="Times New Roman"/>
          <w:sz w:val="24"/>
          <w:szCs w:val="24"/>
        </w:rPr>
      </w:pPr>
      <w:r w:rsidRPr="00B7069C">
        <w:rPr>
          <w:rFonts w:ascii="Times New Roman" w:hAnsi="Times New Roman" w:cs="Times New Roman"/>
          <w:sz w:val="24"/>
          <w:szCs w:val="24"/>
        </w:rPr>
        <w:t xml:space="preserve">karistatakse rahatrahviga </w:t>
      </w:r>
      <w:r w:rsidR="00B63DC7" w:rsidRPr="00B7069C">
        <w:rPr>
          <w:rFonts w:ascii="Times New Roman" w:hAnsi="Times New Roman" w:cs="Times New Roman"/>
          <w:sz w:val="24"/>
          <w:szCs w:val="24"/>
        </w:rPr>
        <w:t>kuni 5 000 000 eurot või kuni kahekordse</w:t>
      </w:r>
      <w:ins w:id="269" w:author="Aili Sandre" w:date="2024-03-18T10:48:00Z">
        <w:r w:rsidR="00A908FC" w:rsidRPr="00B7069C">
          <w:rPr>
            <w:rFonts w:ascii="Times New Roman" w:hAnsi="Times New Roman" w:cs="Times New Roman"/>
            <w:sz w:val="24"/>
            <w:szCs w:val="24"/>
          </w:rPr>
          <w:t>s</w:t>
        </w:r>
      </w:ins>
      <w:r w:rsidR="00B63DC7" w:rsidRPr="00B7069C">
        <w:rPr>
          <w:rFonts w:ascii="Times New Roman" w:hAnsi="Times New Roman" w:cs="Times New Roman"/>
          <w:sz w:val="24"/>
          <w:szCs w:val="24"/>
        </w:rPr>
        <w:t xml:space="preserve"> väärteo tulemusel teenitud kasule või ära hoitud kahjule vastavas summas</w:t>
      </w:r>
      <w:r w:rsidRPr="00B7069C">
        <w:rPr>
          <w:rFonts w:ascii="Times New Roman" w:hAnsi="Times New Roman" w:cs="Times New Roman"/>
          <w:sz w:val="24"/>
          <w:szCs w:val="24"/>
        </w:rPr>
        <w:t>.</w:t>
      </w:r>
      <w:del w:id="270" w:author="Aili Sandre" w:date="2024-03-18T11:50:00Z">
        <w:r w:rsidRPr="002D5272" w:rsidDel="00F774B8">
          <w:rPr>
            <w:rFonts w:ascii="Times New Roman" w:hAnsi="Times New Roman" w:cs="Times New Roman"/>
            <w:sz w:val="24"/>
            <w:szCs w:val="24"/>
          </w:rPr>
          <w:delText xml:space="preserve"> </w:delText>
        </w:r>
      </w:del>
    </w:p>
    <w:bookmarkEnd w:id="256"/>
    <w:p w14:paraId="0C24D412" w14:textId="77777777" w:rsidR="00CB2DF7" w:rsidRPr="002D5272" w:rsidRDefault="00CB2DF7" w:rsidP="00224A6D">
      <w:pPr>
        <w:jc w:val="both"/>
        <w:rPr>
          <w:rFonts w:ascii="Times New Roman" w:hAnsi="Times New Roman" w:cs="Times New Roman"/>
          <w:sz w:val="24"/>
          <w:szCs w:val="24"/>
        </w:rPr>
      </w:pPr>
    </w:p>
    <w:p w14:paraId="7BE87F97" w14:textId="77777777" w:rsidR="00CB2DF7" w:rsidRPr="002D5272" w:rsidRDefault="00CB2DF7" w:rsidP="00224A6D">
      <w:pPr>
        <w:jc w:val="both"/>
        <w:rPr>
          <w:rFonts w:ascii="Times New Roman" w:hAnsi="Times New Roman" w:cs="Times New Roman"/>
          <w:sz w:val="24"/>
          <w:szCs w:val="24"/>
        </w:rPr>
      </w:pPr>
      <w:r w:rsidRPr="002D5272">
        <w:rPr>
          <w:rFonts w:ascii="Times New Roman" w:hAnsi="Times New Roman" w:cs="Times New Roman"/>
          <w:sz w:val="24"/>
          <w:szCs w:val="24"/>
        </w:rPr>
        <w:t xml:space="preserve">(2) Sama teo eest, kui selle on toime pannud juriidiline isik, – </w:t>
      </w:r>
    </w:p>
    <w:p w14:paraId="77156BE0" w14:textId="7873E24F" w:rsidR="00CB2DF7" w:rsidRPr="00065D23" w:rsidRDefault="00CB2DF7" w:rsidP="00224A6D">
      <w:pPr>
        <w:jc w:val="both"/>
        <w:rPr>
          <w:rFonts w:ascii="Times New Roman" w:hAnsi="Times New Roman" w:cs="Times New Roman"/>
          <w:sz w:val="24"/>
          <w:szCs w:val="24"/>
        </w:rPr>
      </w:pPr>
      <w:r w:rsidRPr="002D5272">
        <w:rPr>
          <w:rFonts w:ascii="Times New Roman" w:hAnsi="Times New Roman" w:cs="Times New Roman"/>
          <w:sz w:val="24"/>
          <w:szCs w:val="24"/>
        </w:rPr>
        <w:t xml:space="preserve">karistatakse rahatrahviga kuni </w:t>
      </w:r>
      <w:r w:rsidR="00B63DC7" w:rsidRPr="002D5272">
        <w:rPr>
          <w:rFonts w:ascii="Times New Roman" w:hAnsi="Times New Roman" w:cs="Times New Roman"/>
          <w:sz w:val="24"/>
          <w:szCs w:val="24"/>
        </w:rPr>
        <w:t>5 000 000 eurot või kuni kahekordse</w:t>
      </w:r>
      <w:ins w:id="271" w:author="Aili Sandre" w:date="2024-03-18T10:43:00Z">
        <w:r w:rsidR="00846290">
          <w:rPr>
            <w:rFonts w:ascii="Times New Roman" w:hAnsi="Times New Roman" w:cs="Times New Roman"/>
            <w:sz w:val="24"/>
            <w:szCs w:val="24"/>
          </w:rPr>
          <w:t>s</w:t>
        </w:r>
      </w:ins>
      <w:r w:rsidR="00B63DC7" w:rsidRPr="002D5272">
        <w:rPr>
          <w:rFonts w:ascii="Times New Roman" w:hAnsi="Times New Roman" w:cs="Times New Roman"/>
          <w:sz w:val="24"/>
          <w:szCs w:val="24"/>
        </w:rPr>
        <w:t xml:space="preserve"> väärteo tulemusel teenitud kasule või ära hoitud kahjule vasta</w:t>
      </w:r>
      <w:r w:rsidR="00D30937" w:rsidRPr="002D5272">
        <w:rPr>
          <w:rFonts w:ascii="Times New Roman" w:hAnsi="Times New Roman" w:cs="Times New Roman"/>
          <w:sz w:val="24"/>
          <w:szCs w:val="24"/>
        </w:rPr>
        <w:t>va</w:t>
      </w:r>
      <w:r w:rsidR="00B63DC7" w:rsidRPr="002D5272">
        <w:rPr>
          <w:rFonts w:ascii="Times New Roman" w:hAnsi="Times New Roman" w:cs="Times New Roman"/>
          <w:sz w:val="24"/>
          <w:szCs w:val="24"/>
        </w:rPr>
        <w:t>s summas või kuni kümme protsenti juriidilise isiku või tema konsolideerimisgrupi konsolideeritud käibest</w:t>
      </w:r>
      <w:r w:rsidRPr="002D5272">
        <w:rPr>
          <w:rFonts w:ascii="Times New Roman" w:hAnsi="Times New Roman" w:cs="Times New Roman"/>
          <w:sz w:val="24"/>
          <w:szCs w:val="24"/>
        </w:rPr>
        <w:t>.</w:t>
      </w:r>
      <w:r w:rsidR="00AF03BE" w:rsidRPr="002D5272">
        <w:rPr>
          <w:rFonts w:ascii="Times New Roman" w:hAnsi="Times New Roman" w:cs="Times New Roman"/>
          <w:sz w:val="24"/>
          <w:szCs w:val="24"/>
        </w:rPr>
        <w:t>“;</w:t>
      </w:r>
    </w:p>
    <w:p w14:paraId="178DB971" w14:textId="77777777" w:rsidR="00CB2DF7" w:rsidRDefault="00CB2DF7" w:rsidP="00224A6D">
      <w:pPr>
        <w:jc w:val="both"/>
        <w:rPr>
          <w:rFonts w:ascii="Times New Roman" w:hAnsi="Times New Roman" w:cs="Times New Roman"/>
          <w:sz w:val="24"/>
          <w:szCs w:val="24"/>
        </w:rPr>
      </w:pPr>
    </w:p>
    <w:p w14:paraId="35BC77CA" w14:textId="370D9CD9" w:rsidR="003A5DC2" w:rsidRPr="00C7433E" w:rsidRDefault="003A5DC2" w:rsidP="00224A6D">
      <w:pPr>
        <w:jc w:val="both"/>
        <w:rPr>
          <w:rFonts w:ascii="Times New Roman" w:hAnsi="Times New Roman" w:cs="Times New Roman"/>
          <w:sz w:val="24"/>
          <w:szCs w:val="24"/>
        </w:rPr>
      </w:pPr>
      <w:r w:rsidRPr="00C7433E">
        <w:rPr>
          <w:rFonts w:ascii="Times New Roman" w:hAnsi="Times New Roman" w:cs="Times New Roman"/>
          <w:b/>
          <w:bCs/>
          <w:sz w:val="24"/>
          <w:szCs w:val="24"/>
        </w:rPr>
        <w:t>2</w:t>
      </w:r>
      <w:r w:rsidR="00094426" w:rsidRPr="00C7433E">
        <w:rPr>
          <w:rFonts w:ascii="Times New Roman" w:hAnsi="Times New Roman" w:cs="Times New Roman"/>
          <w:b/>
          <w:bCs/>
          <w:sz w:val="24"/>
          <w:szCs w:val="24"/>
        </w:rPr>
        <w:t>7</w:t>
      </w:r>
      <w:r w:rsidRPr="00C7433E">
        <w:rPr>
          <w:rFonts w:ascii="Times New Roman" w:hAnsi="Times New Roman" w:cs="Times New Roman"/>
          <w:sz w:val="24"/>
          <w:szCs w:val="24"/>
        </w:rPr>
        <w:t>) paragrahv 262</w:t>
      </w:r>
      <w:r w:rsidRPr="00C7433E">
        <w:rPr>
          <w:rFonts w:ascii="Times New Roman" w:hAnsi="Times New Roman" w:cs="Times New Roman"/>
          <w:sz w:val="24"/>
          <w:szCs w:val="24"/>
          <w:vertAlign w:val="superscript"/>
        </w:rPr>
        <w:t>2</w:t>
      </w:r>
      <w:r w:rsidRPr="00C7433E">
        <w:rPr>
          <w:rFonts w:ascii="Times New Roman" w:hAnsi="Times New Roman" w:cs="Times New Roman"/>
          <w:sz w:val="24"/>
          <w:szCs w:val="24"/>
        </w:rPr>
        <w:t xml:space="preserve"> tunnistatakse kehtetuks;</w:t>
      </w:r>
    </w:p>
    <w:p w14:paraId="2A80A8C5" w14:textId="77777777" w:rsidR="003A5DC2" w:rsidRPr="00065D23" w:rsidRDefault="003A5DC2" w:rsidP="00224A6D">
      <w:pPr>
        <w:jc w:val="both"/>
        <w:rPr>
          <w:rFonts w:ascii="Times New Roman" w:hAnsi="Times New Roman" w:cs="Times New Roman"/>
          <w:sz w:val="24"/>
          <w:szCs w:val="24"/>
        </w:rPr>
      </w:pPr>
    </w:p>
    <w:p w14:paraId="70DF9A20" w14:textId="0516BF10" w:rsidR="004241E8" w:rsidRPr="00065D23" w:rsidRDefault="004241E8" w:rsidP="00224A6D">
      <w:pPr>
        <w:jc w:val="both"/>
        <w:rPr>
          <w:rFonts w:ascii="Times New Roman" w:hAnsi="Times New Roman" w:cs="Times New Roman"/>
          <w:sz w:val="24"/>
          <w:szCs w:val="24"/>
        </w:rPr>
      </w:pPr>
      <w:r w:rsidRPr="00065D23">
        <w:rPr>
          <w:rFonts w:ascii="Times New Roman" w:hAnsi="Times New Roman" w:cs="Times New Roman"/>
          <w:b/>
          <w:bCs/>
          <w:sz w:val="24"/>
          <w:szCs w:val="24"/>
        </w:rPr>
        <w:t>2</w:t>
      </w:r>
      <w:r w:rsidR="00094426">
        <w:rPr>
          <w:rFonts w:ascii="Times New Roman" w:hAnsi="Times New Roman" w:cs="Times New Roman"/>
          <w:b/>
          <w:bCs/>
          <w:sz w:val="24"/>
          <w:szCs w:val="24"/>
        </w:rPr>
        <w:t>8</w:t>
      </w:r>
      <w:r w:rsidRPr="00065D23">
        <w:rPr>
          <w:rFonts w:ascii="Times New Roman" w:hAnsi="Times New Roman" w:cs="Times New Roman"/>
          <w:b/>
          <w:bCs/>
          <w:sz w:val="24"/>
          <w:szCs w:val="24"/>
        </w:rPr>
        <w:t xml:space="preserve">) </w:t>
      </w:r>
      <w:r w:rsidRPr="00065D23">
        <w:rPr>
          <w:rFonts w:ascii="Times New Roman" w:hAnsi="Times New Roman" w:cs="Times New Roman"/>
          <w:sz w:val="24"/>
          <w:szCs w:val="24"/>
        </w:rPr>
        <w:t>seadust täiendatakse §-ga 262</w:t>
      </w:r>
      <w:r w:rsidRPr="00065D23">
        <w:rPr>
          <w:rFonts w:ascii="Times New Roman" w:hAnsi="Times New Roman" w:cs="Times New Roman"/>
          <w:sz w:val="24"/>
          <w:szCs w:val="24"/>
          <w:vertAlign w:val="superscript"/>
        </w:rPr>
        <w:t>3</w:t>
      </w:r>
      <w:r w:rsidRPr="00065D23">
        <w:rPr>
          <w:rFonts w:ascii="Times New Roman" w:hAnsi="Times New Roman" w:cs="Times New Roman"/>
          <w:sz w:val="24"/>
          <w:szCs w:val="24"/>
        </w:rPr>
        <w:t xml:space="preserve"> järgmises sõnastuses:</w:t>
      </w:r>
    </w:p>
    <w:p w14:paraId="32620A4B" w14:textId="727533C7" w:rsidR="00AF03BE" w:rsidRPr="00065D23" w:rsidRDefault="004241E8" w:rsidP="00224A6D">
      <w:pPr>
        <w:jc w:val="both"/>
        <w:rPr>
          <w:rFonts w:ascii="Times New Roman" w:hAnsi="Times New Roman" w:cs="Times New Roman"/>
          <w:b/>
          <w:bCs/>
          <w:sz w:val="24"/>
          <w:szCs w:val="24"/>
        </w:rPr>
      </w:pPr>
      <w:r w:rsidRPr="00065D23">
        <w:rPr>
          <w:rFonts w:ascii="Times New Roman" w:hAnsi="Times New Roman" w:cs="Times New Roman"/>
          <w:sz w:val="24"/>
          <w:szCs w:val="24"/>
        </w:rPr>
        <w:t>„</w:t>
      </w:r>
      <w:r w:rsidRPr="00065D23">
        <w:rPr>
          <w:rFonts w:ascii="Times New Roman" w:hAnsi="Times New Roman" w:cs="Times New Roman"/>
          <w:b/>
          <w:bCs/>
          <w:sz w:val="24"/>
          <w:szCs w:val="24"/>
        </w:rPr>
        <w:t>§ 262</w:t>
      </w:r>
      <w:r w:rsidRPr="00065D23">
        <w:rPr>
          <w:rFonts w:ascii="Times New Roman" w:hAnsi="Times New Roman" w:cs="Times New Roman"/>
          <w:b/>
          <w:bCs/>
          <w:sz w:val="24"/>
          <w:szCs w:val="24"/>
          <w:vertAlign w:val="superscript"/>
        </w:rPr>
        <w:t>3</w:t>
      </w:r>
      <w:r w:rsidRPr="00065D23">
        <w:rPr>
          <w:rFonts w:ascii="Times New Roman" w:hAnsi="Times New Roman" w:cs="Times New Roman"/>
          <w:b/>
          <w:bCs/>
          <w:sz w:val="24"/>
          <w:szCs w:val="24"/>
        </w:rPr>
        <w:t>.</w:t>
      </w:r>
      <w:r w:rsidR="009D45EF" w:rsidRPr="00065D23">
        <w:rPr>
          <w:rFonts w:ascii="Times New Roman" w:hAnsi="Times New Roman" w:cs="Times New Roman"/>
          <w:b/>
          <w:bCs/>
          <w:sz w:val="24"/>
          <w:szCs w:val="24"/>
        </w:rPr>
        <w:t xml:space="preserve"> </w:t>
      </w:r>
      <w:r w:rsidR="00AF03BE" w:rsidRPr="00065D23">
        <w:rPr>
          <w:rFonts w:ascii="Times New Roman" w:hAnsi="Times New Roman" w:cs="Times New Roman"/>
          <w:b/>
          <w:bCs/>
          <w:sz w:val="24"/>
          <w:szCs w:val="24"/>
        </w:rPr>
        <w:t>Menetlus</w:t>
      </w:r>
      <w:del w:id="272" w:author="Iivika Sale" w:date="2024-03-28T15:36:00Z">
        <w:r w:rsidR="007C0C25" w:rsidDel="00B266A0">
          <w:rPr>
            <w:rFonts w:ascii="Times New Roman" w:hAnsi="Times New Roman" w:cs="Times New Roman"/>
            <w:b/>
            <w:bCs/>
            <w:sz w:val="24"/>
            <w:szCs w:val="24"/>
          </w:rPr>
          <w:delText xml:space="preserve"> ja aegumine</w:delText>
        </w:r>
      </w:del>
    </w:p>
    <w:p w14:paraId="05A99665" w14:textId="77777777" w:rsidR="002244DE" w:rsidRPr="00065D23" w:rsidRDefault="002244DE" w:rsidP="00224A6D">
      <w:pPr>
        <w:jc w:val="both"/>
        <w:rPr>
          <w:rFonts w:ascii="Times New Roman" w:hAnsi="Times New Roman" w:cs="Times New Roman"/>
          <w:sz w:val="24"/>
          <w:szCs w:val="24"/>
        </w:rPr>
      </w:pPr>
    </w:p>
    <w:p w14:paraId="3F1483F1" w14:textId="2FD84AE9" w:rsidR="003A5DC2" w:rsidRPr="00C7433E" w:rsidRDefault="003A5DC2" w:rsidP="00224A6D">
      <w:pPr>
        <w:jc w:val="both"/>
        <w:rPr>
          <w:rFonts w:ascii="Times New Roman" w:hAnsi="Times New Roman" w:cs="Times New Roman"/>
          <w:sz w:val="24"/>
          <w:szCs w:val="24"/>
        </w:rPr>
      </w:pPr>
      <w:r w:rsidRPr="00C7433E">
        <w:rPr>
          <w:rFonts w:ascii="Times New Roman" w:hAnsi="Times New Roman" w:cs="Times New Roman"/>
          <w:sz w:val="24"/>
          <w:szCs w:val="24"/>
        </w:rPr>
        <w:t xml:space="preserve">(1) </w:t>
      </w:r>
      <w:r w:rsidR="004241E8" w:rsidRPr="00C7433E">
        <w:rPr>
          <w:rFonts w:ascii="Times New Roman" w:hAnsi="Times New Roman" w:cs="Times New Roman"/>
          <w:sz w:val="24"/>
          <w:szCs w:val="24"/>
        </w:rPr>
        <w:t xml:space="preserve">Käesolevas peatükis nimetatud väärtegude kohtuväline </w:t>
      </w:r>
      <w:proofErr w:type="spellStart"/>
      <w:r w:rsidR="004241E8" w:rsidRPr="00C7433E">
        <w:rPr>
          <w:rFonts w:ascii="Times New Roman" w:hAnsi="Times New Roman" w:cs="Times New Roman"/>
          <w:sz w:val="24"/>
          <w:szCs w:val="24"/>
        </w:rPr>
        <w:t>menetleja</w:t>
      </w:r>
      <w:proofErr w:type="spellEnd"/>
      <w:r w:rsidR="004241E8" w:rsidRPr="00C7433E">
        <w:rPr>
          <w:rFonts w:ascii="Times New Roman" w:hAnsi="Times New Roman" w:cs="Times New Roman"/>
          <w:sz w:val="24"/>
          <w:szCs w:val="24"/>
        </w:rPr>
        <w:t xml:space="preserve"> on inspektsioon.</w:t>
      </w:r>
    </w:p>
    <w:p w14:paraId="4658808A" w14:textId="77777777" w:rsidR="003A5DC2" w:rsidRPr="00C7433E" w:rsidRDefault="003A5DC2" w:rsidP="00224A6D">
      <w:pPr>
        <w:jc w:val="both"/>
        <w:rPr>
          <w:rFonts w:ascii="Times New Roman" w:hAnsi="Times New Roman" w:cs="Times New Roman"/>
          <w:sz w:val="24"/>
          <w:szCs w:val="24"/>
        </w:rPr>
      </w:pPr>
    </w:p>
    <w:p w14:paraId="4DEBCD5E" w14:textId="2B91A170" w:rsidR="004241E8" w:rsidRPr="00C7433E" w:rsidRDefault="003A5DC2" w:rsidP="00224A6D">
      <w:pPr>
        <w:jc w:val="both"/>
        <w:rPr>
          <w:rFonts w:ascii="Times New Roman" w:hAnsi="Times New Roman" w:cs="Times New Roman"/>
          <w:sz w:val="24"/>
          <w:szCs w:val="24"/>
        </w:rPr>
      </w:pPr>
      <w:r w:rsidRPr="00C7433E">
        <w:rPr>
          <w:rFonts w:ascii="Times New Roman" w:hAnsi="Times New Roman" w:cs="Times New Roman"/>
          <w:color w:val="202020"/>
          <w:sz w:val="24"/>
          <w:szCs w:val="24"/>
          <w:shd w:val="clear" w:color="auto" w:fill="FFFFFF"/>
        </w:rPr>
        <w:t>(2) Käesolevas peatükis sätestatud väärtegude aegumistähtaeg on kolm aastat.</w:t>
      </w:r>
      <w:r w:rsidR="00AF03BE" w:rsidRPr="00C7433E">
        <w:rPr>
          <w:rFonts w:ascii="Times New Roman" w:hAnsi="Times New Roman" w:cs="Times New Roman"/>
          <w:sz w:val="24"/>
          <w:szCs w:val="24"/>
        </w:rPr>
        <w:t>“;</w:t>
      </w:r>
    </w:p>
    <w:p w14:paraId="652EA4F9" w14:textId="77777777" w:rsidR="00CB2DF7" w:rsidRPr="00065D23" w:rsidRDefault="00CB2DF7" w:rsidP="00224A6D">
      <w:pPr>
        <w:jc w:val="both"/>
        <w:rPr>
          <w:rFonts w:ascii="Times New Roman" w:eastAsia="Times New Roman" w:hAnsi="Times New Roman" w:cs="Times New Roman"/>
          <w:sz w:val="24"/>
          <w:szCs w:val="24"/>
        </w:rPr>
      </w:pPr>
    </w:p>
    <w:p w14:paraId="0627982A" w14:textId="76C4D0CE" w:rsidR="003C5140" w:rsidRPr="00065D23" w:rsidRDefault="00B63ADF" w:rsidP="00224A6D">
      <w:pPr>
        <w:jc w:val="both"/>
        <w:rPr>
          <w:rFonts w:ascii="Times New Roman" w:eastAsia="Times New Roman" w:hAnsi="Times New Roman" w:cs="Times New Roman"/>
          <w:sz w:val="24"/>
          <w:szCs w:val="24"/>
        </w:rPr>
      </w:pPr>
      <w:r w:rsidRPr="00065D23">
        <w:rPr>
          <w:rFonts w:ascii="Times New Roman" w:hAnsi="Times New Roman" w:cs="Times New Roman"/>
          <w:b/>
          <w:sz w:val="24"/>
          <w:szCs w:val="24"/>
        </w:rPr>
        <w:t>2</w:t>
      </w:r>
      <w:r w:rsidR="00094426">
        <w:rPr>
          <w:rFonts w:ascii="Times New Roman" w:hAnsi="Times New Roman" w:cs="Times New Roman"/>
          <w:b/>
          <w:sz w:val="24"/>
          <w:szCs w:val="24"/>
        </w:rPr>
        <w:t>9</w:t>
      </w:r>
      <w:r w:rsidR="00970C31" w:rsidRPr="00065D23">
        <w:rPr>
          <w:rFonts w:ascii="Times New Roman" w:hAnsi="Times New Roman" w:cs="Times New Roman"/>
          <w:b/>
          <w:sz w:val="24"/>
          <w:szCs w:val="24"/>
        </w:rPr>
        <w:t xml:space="preserve">) </w:t>
      </w:r>
      <w:r w:rsidR="003C5140" w:rsidRPr="00065D23">
        <w:rPr>
          <w:rFonts w:ascii="Times New Roman" w:eastAsia="Times New Roman" w:hAnsi="Times New Roman" w:cs="Times New Roman"/>
          <w:sz w:val="24"/>
          <w:szCs w:val="24"/>
        </w:rPr>
        <w:t xml:space="preserve">seaduse normitehnilise märkuse tekstiosa </w:t>
      </w:r>
      <w:r w:rsidR="003C5140" w:rsidRPr="000A00D8">
        <w:rPr>
          <w:rFonts w:ascii="Times New Roman" w:eastAsia="Times New Roman" w:hAnsi="Times New Roman" w:cs="Times New Roman"/>
          <w:sz w:val="24"/>
          <w:szCs w:val="24"/>
        </w:rPr>
        <w:t>„</w:t>
      </w:r>
      <w:r w:rsidR="00FA5DBD" w:rsidRPr="000A00D8">
        <w:rPr>
          <w:rFonts w:ascii="Times New Roman" w:hAnsi="Times New Roman" w:cs="Times New Roman"/>
          <w:color w:val="202020"/>
          <w:sz w:val="24"/>
          <w:szCs w:val="24"/>
          <w:shd w:val="clear" w:color="auto" w:fill="FFFFFF"/>
        </w:rPr>
        <w:t>(EL) 2016/1034 (ELT L 175, 30.06.2016, lk 8–11) </w:t>
      </w:r>
      <w:r w:rsidR="003C5140" w:rsidRPr="000A00D8">
        <w:rPr>
          <w:rFonts w:ascii="Times New Roman" w:hAnsi="Times New Roman" w:cs="Times New Roman"/>
          <w:sz w:val="24"/>
          <w:szCs w:val="24"/>
          <w:shd w:val="clear" w:color="auto" w:fill="FFFFFF"/>
        </w:rPr>
        <w:t>ja (EL) 2019/2034 (ELT L 314, 05.12.2019,</w:t>
      </w:r>
      <w:r w:rsidR="003C5140" w:rsidRPr="00C7433E">
        <w:rPr>
          <w:rFonts w:ascii="Times New Roman" w:hAnsi="Times New Roman" w:cs="Times New Roman"/>
          <w:sz w:val="24"/>
          <w:szCs w:val="24"/>
          <w:shd w:val="clear" w:color="auto" w:fill="FFFFFF"/>
        </w:rPr>
        <w:t xml:space="preserve"> lk 64–114)</w:t>
      </w:r>
      <w:r w:rsidR="003C5140" w:rsidRPr="00C7433E">
        <w:rPr>
          <w:rFonts w:ascii="Times New Roman" w:eastAsia="Times New Roman" w:hAnsi="Times New Roman" w:cs="Times New Roman"/>
          <w:sz w:val="24"/>
          <w:szCs w:val="24"/>
        </w:rPr>
        <w:t xml:space="preserve">“ asendatakse tekstiosaga „, </w:t>
      </w:r>
      <w:r w:rsidR="00FA5DBD" w:rsidRPr="00C7433E">
        <w:rPr>
          <w:rFonts w:ascii="Times New Roman" w:hAnsi="Times New Roman" w:cs="Times New Roman"/>
          <w:color w:val="202020"/>
          <w:sz w:val="24"/>
          <w:szCs w:val="24"/>
          <w:shd w:val="clear" w:color="auto" w:fill="FFFFFF"/>
        </w:rPr>
        <w:t>(EL) 2016/1034 (ELT L 175, 30.06.2016, lk 8–11),</w:t>
      </w:r>
      <w:r w:rsidR="00FA5DBD" w:rsidRPr="00FA5DBD">
        <w:rPr>
          <w:rFonts w:ascii="Times New Roman" w:hAnsi="Times New Roman" w:cs="Times New Roman"/>
          <w:color w:val="202020"/>
          <w:sz w:val="24"/>
          <w:szCs w:val="24"/>
          <w:shd w:val="clear" w:color="auto" w:fill="FFFFFF"/>
        </w:rPr>
        <w:t xml:space="preserve"> </w:t>
      </w:r>
      <w:r w:rsidR="003C5140" w:rsidRPr="00065D23">
        <w:rPr>
          <w:rFonts w:ascii="Times New Roman" w:hAnsi="Times New Roman" w:cs="Times New Roman"/>
          <w:sz w:val="24"/>
          <w:szCs w:val="24"/>
          <w:shd w:val="clear" w:color="auto" w:fill="FFFFFF"/>
        </w:rPr>
        <w:t>(EL) 2019/2034 (ELT L 314, 05.12.2019, lk 64–114) ja</w:t>
      </w:r>
      <w:r w:rsidR="003C5140" w:rsidRPr="00065D23">
        <w:rPr>
          <w:rFonts w:ascii="Times New Roman" w:eastAsia="Times New Roman" w:hAnsi="Times New Roman" w:cs="Times New Roman"/>
          <w:sz w:val="24"/>
          <w:szCs w:val="24"/>
        </w:rPr>
        <w:t xml:space="preserve"> (EL) 2022/2556 (ELT L 333, 27.12.2022, lk 153–163)</w:t>
      </w:r>
      <w:del w:id="273" w:author="Iivika Sale" w:date="2024-03-28T15:39:00Z">
        <w:r w:rsidR="003C5140" w:rsidRPr="00065D23" w:rsidDel="00B266A0">
          <w:rPr>
            <w:rFonts w:ascii="Times New Roman" w:eastAsia="Times New Roman" w:hAnsi="Times New Roman" w:cs="Times New Roman"/>
            <w:sz w:val="24"/>
            <w:szCs w:val="24"/>
          </w:rPr>
          <w:delText>.</w:delText>
        </w:r>
      </w:del>
      <w:r w:rsidR="003C5140" w:rsidRPr="00065D23">
        <w:rPr>
          <w:rFonts w:ascii="Times New Roman" w:eastAsia="Times New Roman" w:hAnsi="Times New Roman" w:cs="Times New Roman"/>
          <w:sz w:val="24"/>
          <w:szCs w:val="24"/>
        </w:rPr>
        <w:t>“.</w:t>
      </w:r>
    </w:p>
    <w:p w14:paraId="5BA8E474" w14:textId="77777777" w:rsidR="00970C31" w:rsidRPr="00065D23" w:rsidRDefault="00970C31" w:rsidP="00224A6D">
      <w:pPr>
        <w:jc w:val="both"/>
        <w:rPr>
          <w:rFonts w:ascii="Times New Roman" w:hAnsi="Times New Roman" w:cs="Times New Roman"/>
          <w:b/>
          <w:bCs/>
          <w:sz w:val="24"/>
          <w:szCs w:val="24"/>
        </w:rPr>
      </w:pPr>
    </w:p>
    <w:p w14:paraId="5779B414" w14:textId="523E84CE" w:rsidR="00AF28C1" w:rsidRPr="00065D23" w:rsidRDefault="00970C31" w:rsidP="00224A6D">
      <w:pPr>
        <w:jc w:val="both"/>
        <w:rPr>
          <w:rFonts w:ascii="Times New Roman" w:hAnsi="Times New Roman" w:cs="Times New Roman"/>
          <w:b/>
          <w:sz w:val="24"/>
          <w:szCs w:val="24"/>
        </w:rPr>
      </w:pPr>
      <w:r w:rsidRPr="00065D23">
        <w:rPr>
          <w:rFonts w:ascii="Times New Roman" w:hAnsi="Times New Roman" w:cs="Times New Roman"/>
          <w:b/>
          <w:sz w:val="24"/>
          <w:szCs w:val="24"/>
        </w:rPr>
        <w:t xml:space="preserve">§ </w:t>
      </w:r>
      <w:r w:rsidR="00B5326C" w:rsidRPr="00065D23">
        <w:rPr>
          <w:rFonts w:ascii="Times New Roman" w:hAnsi="Times New Roman" w:cs="Times New Roman"/>
          <w:b/>
          <w:sz w:val="24"/>
          <w:szCs w:val="24"/>
        </w:rPr>
        <w:t>1</w:t>
      </w:r>
      <w:r w:rsidR="002C0C23" w:rsidRPr="00065D23">
        <w:rPr>
          <w:rFonts w:ascii="Times New Roman" w:hAnsi="Times New Roman" w:cs="Times New Roman"/>
          <w:b/>
          <w:sz w:val="24"/>
          <w:szCs w:val="24"/>
        </w:rPr>
        <w:t>1</w:t>
      </w:r>
      <w:r w:rsidRPr="00065D23">
        <w:rPr>
          <w:rFonts w:ascii="Times New Roman" w:hAnsi="Times New Roman" w:cs="Times New Roman"/>
          <w:b/>
          <w:sz w:val="24"/>
          <w:szCs w:val="24"/>
        </w:rPr>
        <w:t>.</w:t>
      </w:r>
      <w:r w:rsidR="00EE3BAC" w:rsidRPr="00065D23">
        <w:rPr>
          <w:rFonts w:ascii="Times New Roman" w:hAnsi="Times New Roman" w:cs="Times New Roman"/>
          <w:b/>
          <w:sz w:val="24"/>
          <w:szCs w:val="24"/>
        </w:rPr>
        <w:t xml:space="preserve"> </w:t>
      </w:r>
      <w:r w:rsidR="00F62F98" w:rsidRPr="00065D23">
        <w:rPr>
          <w:rFonts w:ascii="Times New Roman" w:hAnsi="Times New Roman" w:cs="Times New Roman"/>
          <w:b/>
          <w:sz w:val="24"/>
          <w:szCs w:val="24"/>
        </w:rPr>
        <w:t>Seaduse j</w:t>
      </w:r>
      <w:r w:rsidR="00AF28C1" w:rsidRPr="00065D23">
        <w:rPr>
          <w:rFonts w:ascii="Times New Roman" w:hAnsi="Times New Roman" w:cs="Times New Roman"/>
          <w:b/>
          <w:sz w:val="24"/>
          <w:szCs w:val="24"/>
        </w:rPr>
        <w:t>õustumine</w:t>
      </w:r>
    </w:p>
    <w:p w14:paraId="1DAA169D" w14:textId="77777777" w:rsidR="00AF28C1" w:rsidRPr="00065D23" w:rsidRDefault="00AF28C1" w:rsidP="00224A6D">
      <w:pPr>
        <w:jc w:val="both"/>
        <w:rPr>
          <w:rFonts w:ascii="Times New Roman" w:hAnsi="Times New Roman" w:cs="Times New Roman"/>
          <w:sz w:val="24"/>
          <w:szCs w:val="24"/>
        </w:rPr>
      </w:pPr>
    </w:p>
    <w:p w14:paraId="2FB69248" w14:textId="00B5F7C3" w:rsidR="00CE10FC" w:rsidRPr="00C7433E" w:rsidRDefault="00CE10FC" w:rsidP="00CE10FC">
      <w:pPr>
        <w:jc w:val="both"/>
        <w:rPr>
          <w:rFonts w:ascii="Times New Roman" w:hAnsi="Times New Roman" w:cs="Times New Roman"/>
          <w:sz w:val="24"/>
          <w:szCs w:val="24"/>
        </w:rPr>
      </w:pPr>
      <w:bookmarkStart w:id="274" w:name="_Hlk156485155"/>
      <w:bookmarkStart w:id="275" w:name="_Hlk136248786"/>
      <w:r w:rsidRPr="00C7433E">
        <w:rPr>
          <w:rFonts w:ascii="Times New Roman" w:hAnsi="Times New Roman" w:cs="Times New Roman"/>
          <w:sz w:val="24"/>
          <w:szCs w:val="24"/>
        </w:rPr>
        <w:t>(1) Käesoleva seaduse § 1 punktid 1, 2 ja 4–6, § 2 punktid 2–8, § 3, § 4 punktid 2–12, § 5 punktid 4–6, 8, 10, 11, 14, 15 ja 17, § 7 punktid 4–12, § 8 punktid 2, 4, 5, 1</w:t>
      </w:r>
      <w:r w:rsidR="00C56036">
        <w:rPr>
          <w:rFonts w:ascii="Times New Roman" w:hAnsi="Times New Roman" w:cs="Times New Roman"/>
          <w:sz w:val="24"/>
          <w:szCs w:val="24"/>
        </w:rPr>
        <w:t>2</w:t>
      </w:r>
      <w:r w:rsidRPr="00C7433E">
        <w:rPr>
          <w:rFonts w:ascii="Times New Roman" w:hAnsi="Times New Roman" w:cs="Times New Roman"/>
          <w:sz w:val="24"/>
          <w:szCs w:val="24"/>
        </w:rPr>
        <w:t>–1</w:t>
      </w:r>
      <w:r w:rsidR="00C56036">
        <w:rPr>
          <w:rFonts w:ascii="Times New Roman" w:hAnsi="Times New Roman" w:cs="Times New Roman"/>
          <w:sz w:val="24"/>
          <w:szCs w:val="24"/>
        </w:rPr>
        <w:t>4</w:t>
      </w:r>
      <w:r w:rsidRPr="00C7433E">
        <w:rPr>
          <w:rFonts w:ascii="Times New Roman" w:hAnsi="Times New Roman" w:cs="Times New Roman"/>
          <w:sz w:val="24"/>
          <w:szCs w:val="24"/>
        </w:rPr>
        <w:t>, 1</w:t>
      </w:r>
      <w:r w:rsidR="00C56036">
        <w:rPr>
          <w:rFonts w:ascii="Times New Roman" w:hAnsi="Times New Roman" w:cs="Times New Roman"/>
          <w:sz w:val="24"/>
          <w:szCs w:val="24"/>
        </w:rPr>
        <w:t>7</w:t>
      </w:r>
      <w:r w:rsidRPr="00C7433E">
        <w:rPr>
          <w:rFonts w:ascii="Times New Roman" w:hAnsi="Times New Roman" w:cs="Times New Roman"/>
          <w:sz w:val="24"/>
          <w:szCs w:val="24"/>
        </w:rPr>
        <w:t>–2</w:t>
      </w:r>
      <w:r w:rsidR="00C56036">
        <w:rPr>
          <w:rFonts w:ascii="Times New Roman" w:hAnsi="Times New Roman" w:cs="Times New Roman"/>
          <w:sz w:val="24"/>
          <w:szCs w:val="24"/>
        </w:rPr>
        <w:t>2</w:t>
      </w:r>
      <w:r w:rsidRPr="00C7433E">
        <w:rPr>
          <w:rFonts w:ascii="Times New Roman" w:hAnsi="Times New Roman" w:cs="Times New Roman"/>
          <w:sz w:val="24"/>
          <w:szCs w:val="24"/>
        </w:rPr>
        <w:t>, 2</w:t>
      </w:r>
      <w:r w:rsidR="00C56036">
        <w:rPr>
          <w:rFonts w:ascii="Times New Roman" w:hAnsi="Times New Roman" w:cs="Times New Roman"/>
          <w:sz w:val="24"/>
          <w:szCs w:val="24"/>
        </w:rPr>
        <w:t>4</w:t>
      </w:r>
      <w:r w:rsidRPr="00C7433E">
        <w:rPr>
          <w:rFonts w:ascii="Times New Roman" w:hAnsi="Times New Roman" w:cs="Times New Roman"/>
          <w:sz w:val="24"/>
          <w:szCs w:val="24"/>
        </w:rPr>
        <w:t xml:space="preserve"> ja 2</w:t>
      </w:r>
      <w:r w:rsidR="00C56036">
        <w:rPr>
          <w:rFonts w:ascii="Times New Roman" w:hAnsi="Times New Roman" w:cs="Times New Roman"/>
          <w:sz w:val="24"/>
          <w:szCs w:val="24"/>
        </w:rPr>
        <w:t>5</w:t>
      </w:r>
      <w:r w:rsidRPr="00C7433E">
        <w:rPr>
          <w:rFonts w:ascii="Times New Roman" w:hAnsi="Times New Roman" w:cs="Times New Roman"/>
          <w:sz w:val="24"/>
          <w:szCs w:val="24"/>
        </w:rPr>
        <w:t>, § 9 ning § 10 punktid 1, 7–11,14–26 ja 29 jõustuvad 2025. aasta 17. jaanuaril.</w:t>
      </w:r>
    </w:p>
    <w:bookmarkEnd w:id="274"/>
    <w:p w14:paraId="7B2658DD" w14:textId="77777777" w:rsidR="005643C3" w:rsidRPr="00C7433E" w:rsidRDefault="005643C3" w:rsidP="00224A6D">
      <w:pPr>
        <w:jc w:val="both"/>
        <w:rPr>
          <w:rFonts w:ascii="Times New Roman" w:hAnsi="Times New Roman" w:cs="Times New Roman"/>
          <w:sz w:val="24"/>
          <w:szCs w:val="24"/>
        </w:rPr>
      </w:pPr>
    </w:p>
    <w:bookmarkEnd w:id="275"/>
    <w:p w14:paraId="1574EB7A" w14:textId="3996A28D" w:rsidR="007D2124" w:rsidRPr="00C7433E" w:rsidRDefault="005643C3" w:rsidP="00224A6D">
      <w:pPr>
        <w:shd w:val="clear" w:color="auto" w:fill="FFFFFF" w:themeFill="background1"/>
        <w:autoSpaceDE w:val="0"/>
        <w:autoSpaceDN w:val="0"/>
        <w:adjustRightInd w:val="0"/>
        <w:jc w:val="both"/>
        <w:rPr>
          <w:rFonts w:ascii="Times New Roman" w:hAnsi="Times New Roman" w:cs="Times New Roman"/>
          <w:i/>
          <w:iCs/>
          <w:sz w:val="24"/>
          <w:szCs w:val="24"/>
        </w:rPr>
      </w:pPr>
      <w:r w:rsidRPr="00C7433E">
        <w:rPr>
          <w:rFonts w:ascii="Times New Roman" w:hAnsi="Times New Roman" w:cs="Times New Roman"/>
          <w:sz w:val="24"/>
          <w:szCs w:val="24"/>
        </w:rPr>
        <w:t xml:space="preserve">(2) </w:t>
      </w:r>
      <w:r w:rsidR="00FA7646" w:rsidRPr="00C7433E">
        <w:rPr>
          <w:rFonts w:ascii="Times New Roman" w:hAnsi="Times New Roman" w:cs="Times New Roman"/>
          <w:sz w:val="24"/>
          <w:szCs w:val="24"/>
        </w:rPr>
        <w:t xml:space="preserve">Käesoleva seaduse § 5 punkt 9 jõustub </w:t>
      </w:r>
      <w:r w:rsidR="00E6247E" w:rsidRPr="00C7433E">
        <w:rPr>
          <w:rFonts w:ascii="Times New Roman" w:hAnsi="Times New Roman" w:cs="Times New Roman"/>
          <w:sz w:val="24"/>
          <w:szCs w:val="24"/>
        </w:rPr>
        <w:t xml:space="preserve">[täpne kuupäev selgub Euroopa Komisjoni </w:t>
      </w:r>
      <w:r w:rsidR="00094426" w:rsidRPr="00C7433E">
        <w:rPr>
          <w:rFonts w:ascii="Times New Roman" w:hAnsi="Times New Roman" w:cs="Times New Roman"/>
          <w:sz w:val="24"/>
          <w:szCs w:val="24"/>
        </w:rPr>
        <w:t>määruse</w:t>
      </w:r>
      <w:r w:rsidR="00E6247E" w:rsidRPr="00C7433E">
        <w:rPr>
          <w:rFonts w:ascii="Times New Roman" w:hAnsi="Times New Roman" w:cs="Times New Roman"/>
          <w:sz w:val="24"/>
          <w:szCs w:val="24"/>
        </w:rPr>
        <w:t xml:space="preserve"> jõu</w:t>
      </w:r>
      <w:r w:rsidR="00094426" w:rsidRPr="00C7433E">
        <w:rPr>
          <w:rFonts w:ascii="Times New Roman" w:hAnsi="Times New Roman" w:cs="Times New Roman"/>
          <w:sz w:val="24"/>
          <w:szCs w:val="24"/>
        </w:rPr>
        <w:t>s</w:t>
      </w:r>
      <w:r w:rsidR="00E6247E" w:rsidRPr="00C7433E">
        <w:rPr>
          <w:rFonts w:ascii="Times New Roman" w:hAnsi="Times New Roman" w:cs="Times New Roman"/>
          <w:sz w:val="24"/>
          <w:szCs w:val="24"/>
        </w:rPr>
        <w:t>tumisel]</w:t>
      </w:r>
      <w:r w:rsidR="001559D9" w:rsidRPr="00C7433E">
        <w:rPr>
          <w:rStyle w:val="Allmrkuseviide"/>
          <w:rFonts w:ascii="Times New Roman" w:hAnsi="Times New Roman" w:cs="Times New Roman"/>
          <w:sz w:val="24"/>
          <w:szCs w:val="24"/>
        </w:rPr>
        <w:footnoteReference w:id="2"/>
      </w:r>
      <w:r w:rsidR="00E6247E" w:rsidRPr="00C7433E">
        <w:rPr>
          <w:rFonts w:ascii="Times New Roman" w:hAnsi="Times New Roman" w:cs="Times New Roman"/>
          <w:sz w:val="24"/>
          <w:szCs w:val="24"/>
        </w:rPr>
        <w:t>.</w:t>
      </w:r>
    </w:p>
    <w:p w14:paraId="0F4D370E" w14:textId="77777777" w:rsidR="00F62F98" w:rsidRPr="00065D23" w:rsidRDefault="00F62F98" w:rsidP="00224A6D">
      <w:pPr>
        <w:shd w:val="clear" w:color="auto" w:fill="FFFFFF" w:themeFill="background1"/>
        <w:autoSpaceDE w:val="0"/>
        <w:autoSpaceDN w:val="0"/>
        <w:adjustRightInd w:val="0"/>
        <w:jc w:val="both"/>
        <w:rPr>
          <w:rFonts w:ascii="Times New Roman" w:hAnsi="Times New Roman" w:cs="Times New Roman"/>
          <w:sz w:val="24"/>
          <w:szCs w:val="24"/>
        </w:rPr>
      </w:pPr>
    </w:p>
    <w:p w14:paraId="7666A5AB" w14:textId="00A731A8" w:rsidR="00BB3CB6" w:rsidRPr="00065D23" w:rsidRDefault="00C76FBC" w:rsidP="00224A6D">
      <w:pPr>
        <w:shd w:val="clear" w:color="auto" w:fill="FFFFFF" w:themeFill="background1"/>
        <w:autoSpaceDE w:val="0"/>
        <w:autoSpaceDN w:val="0"/>
        <w:adjustRightInd w:val="0"/>
        <w:jc w:val="both"/>
        <w:rPr>
          <w:rFonts w:ascii="Times New Roman" w:hAnsi="Times New Roman" w:cs="Times New Roman"/>
          <w:sz w:val="24"/>
          <w:szCs w:val="24"/>
        </w:rPr>
      </w:pPr>
      <w:r w:rsidRPr="00065D23">
        <w:rPr>
          <w:rFonts w:ascii="Times New Roman" w:hAnsi="Times New Roman" w:cs="Times New Roman"/>
          <w:sz w:val="24"/>
          <w:szCs w:val="24"/>
        </w:rPr>
        <w:lastRenderedPageBreak/>
        <w:t xml:space="preserve">Lauri </w:t>
      </w:r>
      <w:proofErr w:type="spellStart"/>
      <w:r w:rsidRPr="00065D23">
        <w:rPr>
          <w:rFonts w:ascii="Times New Roman" w:hAnsi="Times New Roman" w:cs="Times New Roman"/>
          <w:sz w:val="24"/>
          <w:szCs w:val="24"/>
        </w:rPr>
        <w:t>Hussar</w:t>
      </w:r>
      <w:proofErr w:type="spellEnd"/>
    </w:p>
    <w:p w14:paraId="3B9F839D" w14:textId="77777777" w:rsidR="00884D61" w:rsidRPr="00065D23" w:rsidRDefault="00884D61" w:rsidP="00224A6D">
      <w:pPr>
        <w:shd w:val="clear" w:color="auto" w:fill="FFFFFF" w:themeFill="background1"/>
        <w:autoSpaceDE w:val="0"/>
        <w:autoSpaceDN w:val="0"/>
        <w:adjustRightInd w:val="0"/>
        <w:jc w:val="both"/>
        <w:rPr>
          <w:rFonts w:ascii="Times New Roman" w:hAnsi="Times New Roman" w:cs="Times New Roman"/>
          <w:sz w:val="24"/>
          <w:szCs w:val="24"/>
        </w:rPr>
      </w:pPr>
      <w:r w:rsidRPr="00065D23">
        <w:rPr>
          <w:rFonts w:ascii="Times New Roman" w:hAnsi="Times New Roman" w:cs="Times New Roman"/>
          <w:sz w:val="24"/>
          <w:szCs w:val="24"/>
        </w:rPr>
        <w:t>Riigikogu esimees</w:t>
      </w:r>
    </w:p>
    <w:p w14:paraId="7188ECEF" w14:textId="77777777" w:rsidR="00884D61" w:rsidRPr="00065D23" w:rsidRDefault="00884D61" w:rsidP="00224A6D">
      <w:pPr>
        <w:shd w:val="clear" w:color="auto" w:fill="FFFFFF" w:themeFill="background1"/>
        <w:autoSpaceDE w:val="0"/>
        <w:autoSpaceDN w:val="0"/>
        <w:adjustRightInd w:val="0"/>
        <w:jc w:val="both"/>
        <w:rPr>
          <w:rFonts w:ascii="Times New Roman" w:hAnsi="Times New Roman" w:cs="Times New Roman"/>
          <w:sz w:val="24"/>
          <w:szCs w:val="24"/>
        </w:rPr>
      </w:pPr>
    </w:p>
    <w:p w14:paraId="2CF670EE" w14:textId="09837B77" w:rsidR="00884D61" w:rsidRPr="00065D23" w:rsidRDefault="00884D61" w:rsidP="00224A6D">
      <w:pPr>
        <w:shd w:val="clear" w:color="auto" w:fill="FFFFFF" w:themeFill="background1"/>
        <w:autoSpaceDE w:val="0"/>
        <w:autoSpaceDN w:val="0"/>
        <w:adjustRightInd w:val="0"/>
        <w:jc w:val="both"/>
        <w:rPr>
          <w:rFonts w:ascii="Times New Roman" w:hAnsi="Times New Roman" w:cs="Times New Roman"/>
          <w:sz w:val="24"/>
          <w:szCs w:val="24"/>
        </w:rPr>
      </w:pPr>
      <w:r w:rsidRPr="00065D23">
        <w:rPr>
          <w:rFonts w:ascii="Times New Roman" w:hAnsi="Times New Roman" w:cs="Times New Roman"/>
          <w:sz w:val="24"/>
          <w:szCs w:val="24"/>
        </w:rPr>
        <w:t xml:space="preserve">Tallinn                                                  </w:t>
      </w:r>
      <w:r w:rsidR="00BB3CB6" w:rsidRPr="00065D23">
        <w:rPr>
          <w:rFonts w:ascii="Times New Roman" w:hAnsi="Times New Roman" w:cs="Times New Roman"/>
          <w:sz w:val="24"/>
          <w:szCs w:val="24"/>
        </w:rPr>
        <w:t>202</w:t>
      </w:r>
      <w:r w:rsidR="009F18C7" w:rsidRPr="00065D23">
        <w:rPr>
          <w:rFonts w:ascii="Times New Roman" w:hAnsi="Times New Roman" w:cs="Times New Roman"/>
          <w:sz w:val="24"/>
          <w:szCs w:val="24"/>
        </w:rPr>
        <w:t>4</w:t>
      </w:r>
    </w:p>
    <w:p w14:paraId="055727B7" w14:textId="77777777" w:rsidR="00884D61" w:rsidRPr="00065D23" w:rsidRDefault="00884D61" w:rsidP="00224A6D">
      <w:pPr>
        <w:pBdr>
          <w:bottom w:val="single" w:sz="12" w:space="1" w:color="auto"/>
        </w:pBdr>
        <w:shd w:val="clear" w:color="auto" w:fill="FFFFFF" w:themeFill="background1"/>
        <w:autoSpaceDE w:val="0"/>
        <w:autoSpaceDN w:val="0"/>
        <w:adjustRightInd w:val="0"/>
        <w:jc w:val="both"/>
        <w:rPr>
          <w:rFonts w:ascii="Times New Roman" w:hAnsi="Times New Roman" w:cs="Times New Roman"/>
          <w:sz w:val="24"/>
          <w:szCs w:val="24"/>
        </w:rPr>
      </w:pPr>
    </w:p>
    <w:p w14:paraId="7B9B555E" w14:textId="4B773811" w:rsidR="00884D61" w:rsidRPr="00065D23" w:rsidRDefault="00884D61" w:rsidP="00224A6D">
      <w:pPr>
        <w:shd w:val="clear" w:color="auto" w:fill="FFFFFF" w:themeFill="background1"/>
        <w:autoSpaceDE w:val="0"/>
        <w:autoSpaceDN w:val="0"/>
        <w:adjustRightInd w:val="0"/>
        <w:jc w:val="both"/>
        <w:rPr>
          <w:rFonts w:ascii="Times New Roman" w:hAnsi="Times New Roman" w:cs="Times New Roman"/>
          <w:sz w:val="24"/>
          <w:szCs w:val="24"/>
        </w:rPr>
      </w:pPr>
      <w:r w:rsidRPr="00065D23">
        <w:rPr>
          <w:rFonts w:ascii="Times New Roman" w:hAnsi="Times New Roman" w:cs="Times New Roman"/>
          <w:sz w:val="24"/>
          <w:szCs w:val="24"/>
        </w:rPr>
        <w:t xml:space="preserve">Algatab Vabariigi Valitsus                                                        </w:t>
      </w:r>
      <w:r w:rsidR="00BB3CB6" w:rsidRPr="00065D23">
        <w:rPr>
          <w:rFonts w:ascii="Times New Roman" w:hAnsi="Times New Roman" w:cs="Times New Roman"/>
          <w:sz w:val="24"/>
          <w:szCs w:val="24"/>
        </w:rPr>
        <w:t>202</w:t>
      </w:r>
      <w:r w:rsidR="009F18C7" w:rsidRPr="00065D23">
        <w:rPr>
          <w:rFonts w:ascii="Times New Roman" w:hAnsi="Times New Roman" w:cs="Times New Roman"/>
          <w:sz w:val="24"/>
          <w:szCs w:val="24"/>
        </w:rPr>
        <w:t>4</w:t>
      </w:r>
    </w:p>
    <w:p w14:paraId="1126F8B4" w14:textId="77777777" w:rsidR="00884D61" w:rsidRPr="00065D23" w:rsidRDefault="00884D61" w:rsidP="00224A6D">
      <w:pPr>
        <w:shd w:val="clear" w:color="auto" w:fill="FFFFFF" w:themeFill="background1"/>
        <w:autoSpaceDE w:val="0"/>
        <w:autoSpaceDN w:val="0"/>
        <w:adjustRightInd w:val="0"/>
        <w:jc w:val="both"/>
        <w:rPr>
          <w:rFonts w:ascii="Times New Roman" w:hAnsi="Times New Roman" w:cs="Times New Roman"/>
          <w:sz w:val="24"/>
          <w:szCs w:val="24"/>
        </w:rPr>
      </w:pPr>
    </w:p>
    <w:p w14:paraId="1F1FC71E" w14:textId="77777777" w:rsidR="00884D61" w:rsidRPr="00065D23" w:rsidRDefault="00884D61" w:rsidP="00224A6D">
      <w:pPr>
        <w:shd w:val="clear" w:color="auto" w:fill="FFFFFF" w:themeFill="background1"/>
        <w:autoSpaceDE w:val="0"/>
        <w:autoSpaceDN w:val="0"/>
        <w:adjustRightInd w:val="0"/>
        <w:jc w:val="both"/>
        <w:rPr>
          <w:rFonts w:ascii="Times New Roman" w:hAnsi="Times New Roman" w:cs="Times New Roman"/>
          <w:sz w:val="24"/>
          <w:szCs w:val="24"/>
        </w:rPr>
      </w:pPr>
      <w:r w:rsidRPr="00065D23">
        <w:rPr>
          <w:rFonts w:ascii="Times New Roman" w:hAnsi="Times New Roman" w:cs="Times New Roman"/>
          <w:sz w:val="24"/>
          <w:szCs w:val="24"/>
        </w:rPr>
        <w:t>(allkirjastatud digitaalselt)</w:t>
      </w:r>
    </w:p>
    <w:sectPr w:rsidR="00884D61" w:rsidRPr="00065D23" w:rsidSect="00363473">
      <w:headerReference w:type="default" r:id="rId12"/>
      <w:footerReference w:type="default" r:id="rId13"/>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Iivika Sale" w:date="2024-03-28T11:14:00Z" w:initials="IS">
    <w:p w14:paraId="5E5CCBC8" w14:textId="77777777" w:rsidR="00674985" w:rsidRDefault="00C957F9" w:rsidP="002379DF">
      <w:pPr>
        <w:pStyle w:val="Kommentaaritekst"/>
      </w:pPr>
      <w:r>
        <w:rPr>
          <w:rStyle w:val="Kommentaariviide"/>
        </w:rPr>
        <w:annotationRef/>
      </w:r>
      <w:r w:rsidR="00674985">
        <w:t xml:space="preserve">1. ringi versioonis olnud </w:t>
      </w:r>
      <w:r w:rsidR="00674985">
        <w:rPr>
          <w:i/>
          <w:iCs/>
        </w:rPr>
        <w:t xml:space="preserve">järelevalvefoorum </w:t>
      </w:r>
      <w:r w:rsidR="00674985">
        <w:t>on siiski korrektsem kui määruse eestikeelne tõlge. Inglise keelses versioonis</w:t>
      </w:r>
      <w:r w:rsidR="00674985">
        <w:rPr>
          <w:i/>
          <w:iCs/>
        </w:rPr>
        <w:t xml:space="preserve"> oversight </w:t>
      </w:r>
      <w:r w:rsidR="00674985">
        <w:t xml:space="preserve">toetab samuti pigem </w:t>
      </w:r>
      <w:r w:rsidR="00674985">
        <w:rPr>
          <w:i/>
          <w:iCs/>
        </w:rPr>
        <w:t>järelevalvet</w:t>
      </w:r>
      <w:r w:rsidR="00674985">
        <w:t>.</w:t>
      </w:r>
    </w:p>
  </w:comment>
  <w:comment w:id="7" w:author="Aili Sandre" w:date="2024-03-15T11:28:00Z" w:initials="AS">
    <w:p w14:paraId="4C329D43" w14:textId="2B85DB09" w:rsidR="005D64AB" w:rsidRDefault="00CB4156">
      <w:pPr>
        <w:pStyle w:val="Kommentaaritekst"/>
      </w:pPr>
      <w:r>
        <w:rPr>
          <w:rStyle w:val="Kommentaariviide"/>
        </w:rPr>
        <w:annotationRef/>
      </w:r>
      <w:r w:rsidR="005D64AB">
        <w:t>Inspektsioon teeb koostööd Riigi Infosüsteemide Ametiga muu hulgas järgmiselt:</w:t>
      </w:r>
    </w:p>
    <w:p w14:paraId="4CC80442" w14:textId="77777777" w:rsidR="005D64AB" w:rsidRDefault="005D64AB">
      <w:pPr>
        <w:pStyle w:val="Kommentaaritekst"/>
      </w:pPr>
      <w:r>
        <w:t>1) konsulteerib…;</w:t>
      </w:r>
    </w:p>
    <w:p w14:paraId="3058278D" w14:textId="77777777" w:rsidR="005D64AB" w:rsidRDefault="005D64AB">
      <w:pPr>
        <w:pStyle w:val="Kommentaaritekst"/>
      </w:pPr>
      <w:r>
        <w:t>2) küsib… tehnilist nõu ja abi ning sõlmib koostöökokkuleppe…;</w:t>
      </w:r>
    </w:p>
    <w:p w14:paraId="40F22251" w14:textId="77777777" w:rsidR="005D64AB" w:rsidRDefault="005D64AB">
      <w:pPr>
        <w:pStyle w:val="Kommentaaritekst"/>
      </w:pPr>
      <w:r>
        <w:t>3) vahetab teavet…;</w:t>
      </w:r>
    </w:p>
    <w:p w14:paraId="61DCD597" w14:textId="77777777" w:rsidR="005D64AB" w:rsidRDefault="005D64AB" w:rsidP="00AF48D6">
      <w:pPr>
        <w:pStyle w:val="Kommentaaritekst"/>
      </w:pPr>
      <w:r>
        <w:t>4) koordineerib koostööd finantsjärelevalve subjektide digitaalse tegevuskerksuse süvatestimisel.</w:t>
      </w:r>
    </w:p>
  </w:comment>
  <w:comment w:id="11" w:author="Aili Sandre" w:date="2024-03-15T11:35:00Z" w:initials="AS">
    <w:p w14:paraId="6817E928" w14:textId="463D90E7" w:rsidR="00E3437E" w:rsidRDefault="00CA4C4E">
      <w:pPr>
        <w:pStyle w:val="Kommentaaritekst"/>
      </w:pPr>
      <w:r>
        <w:rPr>
          <w:rStyle w:val="Kommentaariviide"/>
        </w:rPr>
        <w:annotationRef/>
      </w:r>
      <w:r w:rsidR="00E3437E">
        <w:rPr>
          <w:highlight w:val="white"/>
        </w:rPr>
        <w:t>...seda eelkõige Euroopa Parlamendi ja nõukogu määruse (EL) 2022/2554 artikli 42 lõike 5 kohasel konsulteerimisel.</w:t>
      </w:r>
    </w:p>
    <w:p w14:paraId="57EFF5CB" w14:textId="77777777" w:rsidR="00E3437E" w:rsidRDefault="00E3437E" w:rsidP="00200F3C">
      <w:pPr>
        <w:pStyle w:val="Kommentaaritekst"/>
      </w:pPr>
      <w:r>
        <w:rPr>
          <w:highlight w:val="white"/>
        </w:rPr>
        <w:t xml:space="preserve">…, seda eelkõige konsulteerides…artikli 42 lõikes 5 sätestatu kohaselt. </w:t>
      </w:r>
    </w:p>
  </w:comment>
  <w:comment w:id="34" w:author="Aili Sandre" w:date="2024-03-18T11:12:00Z" w:initials="AS">
    <w:p w14:paraId="37B91910" w14:textId="77777777" w:rsidR="00897E95" w:rsidRDefault="005D64AB">
      <w:pPr>
        <w:pStyle w:val="Kommentaaritekst"/>
      </w:pPr>
      <w:r>
        <w:rPr>
          <w:rStyle w:val="Kommentaariviide"/>
        </w:rPr>
        <w:annotationRef/>
      </w:r>
      <w:r w:rsidR="00897E95">
        <w:t xml:space="preserve">IKT-riski juhtimise </w:t>
      </w:r>
      <w:r w:rsidR="00897E95">
        <w:rPr>
          <w:highlight w:val="yellow"/>
        </w:rPr>
        <w:t>raamistik</w:t>
      </w:r>
      <w:r w:rsidR="00897E95">
        <w:t xml:space="preserve"> küll artikli 6 pealkirjas, aga </w:t>
      </w:r>
      <w:r w:rsidR="00897E95">
        <w:rPr>
          <w:i/>
          <w:iCs/>
        </w:rPr>
        <w:t>nõuded peavad olema kooskõlas raamistikuga</w:t>
      </w:r>
      <w:r w:rsidR="00897E95">
        <w:t xml:space="preserve"> kõlab imelikult. Kas ei võiks lihtsalt märkida, et … kooskõlas …artikliga 6? </w:t>
      </w:r>
    </w:p>
    <w:p w14:paraId="79367C25" w14:textId="77777777" w:rsidR="00897E95" w:rsidRDefault="00897E95" w:rsidP="0034350A">
      <w:pPr>
        <w:pStyle w:val="Kommentaaritekst"/>
      </w:pPr>
      <w:r>
        <w:t>Allpool kahes kohas veel.</w:t>
      </w:r>
    </w:p>
  </w:comment>
  <w:comment w:id="73" w:author="Aili Sandre" w:date="2024-03-18T11:29:00Z" w:initials="AS">
    <w:p w14:paraId="7866672A" w14:textId="3FB134E9" w:rsidR="000A591F" w:rsidRDefault="000A591F" w:rsidP="003D385A">
      <w:pPr>
        <w:pStyle w:val="Kommentaaritekst"/>
      </w:pPr>
      <w:r>
        <w:rPr>
          <w:rStyle w:val="Kommentaariviide"/>
        </w:rPr>
        <w:annotationRef/>
      </w:r>
      <w:r>
        <w:t>...kui põhikiri või ühinguleping tuleb registrile esitada ka ühingu asukohariigis</w:t>
      </w:r>
    </w:p>
  </w:comment>
  <w:comment w:id="78" w:author="Aili Sandre" w:date="2024-03-18T11:29:00Z" w:initials="AS">
    <w:p w14:paraId="7A2509C7" w14:textId="77777777" w:rsidR="000A591F" w:rsidRDefault="000A591F" w:rsidP="007E6312">
      <w:pPr>
        <w:pStyle w:val="Kommentaaritekst"/>
      </w:pPr>
      <w:r>
        <w:rPr>
          <w:rStyle w:val="Kommentaariviide"/>
        </w:rPr>
        <w:annotationRef/>
      </w:r>
      <w:r>
        <w:t>...nõuetega?</w:t>
      </w:r>
    </w:p>
  </w:comment>
  <w:comment w:id="90" w:author="Aili Sandre" w:date="2024-03-18T11:33:00Z" w:initials="AS">
    <w:p w14:paraId="60A1C524" w14:textId="77777777" w:rsidR="000A591F" w:rsidRDefault="000A591F" w:rsidP="00F2702C">
      <w:pPr>
        <w:pStyle w:val="Kommentaaritekst"/>
      </w:pPr>
      <w:r>
        <w:rPr>
          <w:rStyle w:val="Kommentaariviide"/>
        </w:rPr>
        <w:annotationRef/>
      </w:r>
      <w:r>
        <w:t>...kui põhikiri või ühinguleping tuleb registrile esitada ka ühingu asukohariigis.</w:t>
      </w:r>
    </w:p>
  </w:comment>
  <w:comment w:id="118" w:author="Iivika Sale" w:date="2024-03-28T14:49:00Z" w:initials="IS">
    <w:p w14:paraId="0EED54E3" w14:textId="77777777" w:rsidR="00996AD3" w:rsidRDefault="00996AD3" w:rsidP="00B447EE">
      <w:pPr>
        <w:pStyle w:val="Kommentaaritekst"/>
      </w:pPr>
      <w:r>
        <w:rPr>
          <w:rStyle w:val="Kommentaariviide"/>
        </w:rPr>
        <w:annotationRef/>
      </w:r>
      <w:r>
        <w:t>Ei ole vajalik muudatus, "käesolevale lõikele" viitamine teises lauses on asjakohane.</w:t>
      </w:r>
    </w:p>
  </w:comment>
  <w:comment w:id="165" w:author="Aili Sandre" w:date="2024-03-18T12:31:00Z" w:initials="AS">
    <w:p w14:paraId="2AC20C2F" w14:textId="3CEA4A30" w:rsidR="00562637" w:rsidRDefault="00562637" w:rsidP="00931E9E">
      <w:pPr>
        <w:pStyle w:val="Kommentaaritekst"/>
      </w:pPr>
      <w:r>
        <w:rPr>
          <w:rStyle w:val="Kommentaariviide"/>
        </w:rPr>
        <w:annotationRef/>
      </w:r>
      <w:r>
        <w:t>Millele viitab vastav?</w:t>
      </w:r>
    </w:p>
  </w:comment>
  <w:comment w:id="167" w:author="Iivika Sale" w:date="2024-03-28T15:07:00Z" w:initials="IS">
    <w:p w14:paraId="636441FE" w14:textId="77777777" w:rsidR="008035EF" w:rsidRDefault="008035EF" w:rsidP="00035989">
      <w:pPr>
        <w:pStyle w:val="Kommentaaritekst"/>
      </w:pPr>
      <w:r>
        <w:rPr>
          <w:rStyle w:val="Kommentaariviide"/>
        </w:rPr>
        <w:annotationRef/>
      </w:r>
      <w:r>
        <w:t>Aegumise erand nähakse küll ette menetluse paragrahvis, kuid paragrahvi pealkiri ei vaja muutmist, peab jääma üksnes "Menetlus".</w:t>
      </w:r>
    </w:p>
  </w:comment>
  <w:comment w:id="181" w:author="Aili Sandre" w:date="2024-03-15T17:18:00Z" w:initials="AS">
    <w:p w14:paraId="22A3D1E3" w14:textId="7DB49CAD" w:rsidR="00C02EC1" w:rsidRDefault="00C02EC1" w:rsidP="0045543B">
      <w:pPr>
        <w:pStyle w:val="Kommentaaritekst"/>
      </w:pPr>
      <w:r>
        <w:rPr>
          <w:rStyle w:val="Kommentaariviide"/>
        </w:rPr>
        <w:annotationRef/>
      </w:r>
      <w:r>
        <w:rPr>
          <w:highlight w:val="white"/>
        </w:rPr>
        <w:t>äriühingu põhikirja või ühingulepingu asukohariigi seaduste kohaselt tõestatud ärakiri, kui põhikiri või ühinguleping tuleb registrile esitada ka ühingu asukohariigis</w:t>
      </w:r>
    </w:p>
  </w:comment>
  <w:comment w:id="195" w:author="Iivika Sale" w:date="2024-03-28T15:19:00Z" w:initials="IS">
    <w:p w14:paraId="067BEE26" w14:textId="77777777" w:rsidR="00A61117" w:rsidRDefault="00746134" w:rsidP="0012571C">
      <w:pPr>
        <w:pStyle w:val="Kommentaaritekst"/>
      </w:pPr>
      <w:r>
        <w:rPr>
          <w:rStyle w:val="Kommentaariviide"/>
        </w:rPr>
        <w:annotationRef/>
      </w:r>
      <w:r w:rsidR="00A61117">
        <w:t>Lõikes 1.2 ei ole kasutuses sõnu "teine lepinguriik", on "see lepinguriik" (selles lepinguriigis). Kuna nendes lõigetes on nii "teine lepinguriik", "see lepinguriik" kui ka lihtsalt "lepinguriik", siis jääb mõnevõrra selgusetuks, kas muudatus soovitakse teha kõigi "lepinguriikide" kohta või ainult üksikute. Lisaks on lõikes 1.1 "teine lepinguriik" mitmes kohas, seega vajaks muutmisvormel täiendamist sõnaga "läbivalt" (asendatakse läbivalt), kui muudatus soovitakse teha mitmes kohas.</w:t>
      </w:r>
    </w:p>
  </w:comment>
  <w:comment w:id="213" w:author="Aili Sandre" w:date="2024-03-18T09:09:00Z" w:initials="AS">
    <w:p w14:paraId="29398BEC" w14:textId="09276432" w:rsidR="004F044C" w:rsidRDefault="004F044C" w:rsidP="009D60FE">
      <w:pPr>
        <w:pStyle w:val="Kommentaaritekst"/>
      </w:pPr>
      <w:r>
        <w:rPr>
          <w:rStyle w:val="Kommentaariviide"/>
        </w:rPr>
        <w:annotationRef/>
      </w:r>
      <w:r>
        <w:t>...vormist</w:t>
      </w:r>
    </w:p>
  </w:comment>
  <w:comment w:id="227" w:author="Aili Sandre" w:date="2024-03-18T09:15:00Z" w:initials="AS">
    <w:p w14:paraId="54EF52CD" w14:textId="77777777" w:rsidR="006B5956" w:rsidRDefault="004F044C">
      <w:pPr>
        <w:pStyle w:val="Kommentaaritekst"/>
      </w:pPr>
      <w:r>
        <w:rPr>
          <w:rStyle w:val="Kommentaariviide"/>
        </w:rPr>
        <w:annotationRef/>
      </w:r>
      <w:r w:rsidR="006B5956">
        <w:t>...esitamist nõutakse ka…</w:t>
      </w:r>
    </w:p>
    <w:p w14:paraId="00C83849" w14:textId="77777777" w:rsidR="006B5956" w:rsidRDefault="006B5956" w:rsidP="007637EF">
      <w:pPr>
        <w:pStyle w:val="Kommentaaritekst"/>
      </w:pPr>
      <w:r>
        <w:rPr>
          <w:highlight w:val="white"/>
        </w:rPr>
        <w:t>... kui põhikiri või ühinguleping tuleb /on vaja registrile esitada ka ühingu asukohariigis;</w:t>
      </w:r>
    </w:p>
  </w:comment>
  <w:comment w:id="228" w:author="Aili Sandre" w:date="2024-03-18T09:24:00Z" w:initials="AS">
    <w:p w14:paraId="432AC186" w14:textId="77777777" w:rsidR="006B5956" w:rsidRDefault="006B5956" w:rsidP="00802A3A">
      <w:pPr>
        <w:pStyle w:val="Kommentaaritekst"/>
      </w:pPr>
      <w:r>
        <w:rPr>
          <w:rStyle w:val="Kommentaariviide"/>
        </w:rPr>
        <w:annotationRef/>
      </w:r>
      <w:r>
        <w:t>Samas võimalused</w:t>
      </w:r>
    </w:p>
  </w:comment>
  <w:comment w:id="231" w:author="Iivika Sale" w:date="2024-03-28T15:30:00Z" w:initials="IS">
    <w:p w14:paraId="42FB6C8D" w14:textId="77777777" w:rsidR="003A215A" w:rsidRDefault="003A215A" w:rsidP="003F311F">
      <w:pPr>
        <w:pStyle w:val="Kommentaaritekst"/>
      </w:pPr>
      <w:r>
        <w:rPr>
          <w:rStyle w:val="Kommentaariviide"/>
        </w:rPr>
        <w:annotationRef/>
      </w:r>
      <w:r>
        <w:t>Vajab jätkuvalt täpsustamist, kas teisi teenuse edasiandmist reguleerivaid õigusakte vms.</w:t>
      </w:r>
    </w:p>
  </w:comment>
  <w:comment w:id="234" w:author="Aili Sandre" w:date="2024-03-18T10:31:00Z" w:initials="AS">
    <w:p w14:paraId="6E31A27D" w14:textId="547DB2DF" w:rsidR="007C0E45" w:rsidRDefault="007C0E45" w:rsidP="001C7605">
      <w:pPr>
        <w:pStyle w:val="Kommentaaritekst"/>
      </w:pPr>
      <w:r>
        <w:rPr>
          <w:rStyle w:val="Kommentaariviide"/>
        </w:rPr>
        <w:annotationRef/>
      </w:r>
      <w:r>
        <w:t>Paragrahvis 8 on öeldud, et edaspidi inspektsioon</w:t>
      </w:r>
    </w:p>
  </w:comment>
  <w:comment w:id="238" w:author="Iivika Sale" w:date="2024-03-28T15:32:00Z" w:initials="IS">
    <w:p w14:paraId="26CB5FF6" w14:textId="77777777" w:rsidR="003A215A" w:rsidRDefault="003A215A" w:rsidP="00EA6BD2">
      <w:pPr>
        <w:pStyle w:val="Kommentaaritekst"/>
      </w:pPr>
      <w:r>
        <w:rPr>
          <w:rStyle w:val="Kommentaariviide"/>
        </w:rPr>
        <w:annotationRef/>
      </w:r>
      <w:r>
        <w:t>Peab olema suurtähtedes nagu ülejäänud VPTS-i pealkirjad.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E5CCBC8" w15:done="0"/>
  <w15:commentEx w15:paraId="61DCD597" w15:done="0"/>
  <w15:commentEx w15:paraId="57EFF5CB" w15:done="0"/>
  <w15:commentEx w15:paraId="79367C25" w15:done="0"/>
  <w15:commentEx w15:paraId="7866672A" w15:done="0"/>
  <w15:commentEx w15:paraId="7A2509C7" w15:done="0"/>
  <w15:commentEx w15:paraId="60A1C524" w15:done="0"/>
  <w15:commentEx w15:paraId="0EED54E3" w15:done="0"/>
  <w15:commentEx w15:paraId="2AC20C2F" w15:done="0"/>
  <w15:commentEx w15:paraId="636441FE" w15:done="0"/>
  <w15:commentEx w15:paraId="22A3D1E3" w15:done="0"/>
  <w15:commentEx w15:paraId="067BEE26" w15:done="0"/>
  <w15:commentEx w15:paraId="29398BEC" w15:done="0"/>
  <w15:commentEx w15:paraId="00C83849" w15:done="0"/>
  <w15:commentEx w15:paraId="432AC186" w15:done="0"/>
  <w15:commentEx w15:paraId="42FB6C8D" w15:done="0"/>
  <w15:commentEx w15:paraId="6E31A27D" w15:done="0"/>
  <w15:commentEx w15:paraId="26CB5FF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FCF86" w16cex:dateUtc="2024-03-28T09:14:00Z"/>
  <w16cex:commentExtensible w16cex:durableId="299EAF59" w16cex:dateUtc="2024-03-15T09:28:00Z"/>
  <w16cex:commentExtensible w16cex:durableId="299EB10A" w16cex:dateUtc="2024-03-15T09:35:00Z"/>
  <w16cex:commentExtensible w16cex:durableId="29A2A033" w16cex:dateUtc="2024-03-18T09:12:00Z"/>
  <w16cex:commentExtensible w16cex:durableId="29A2A407" w16cex:dateUtc="2024-03-18T09:29:00Z"/>
  <w16cex:commentExtensible w16cex:durableId="29A2A434" w16cex:dateUtc="2024-03-18T09:29:00Z"/>
  <w16cex:commentExtensible w16cex:durableId="29A2A510" w16cex:dateUtc="2024-03-18T09:33:00Z"/>
  <w16cex:commentExtensible w16cex:durableId="29B001FE" w16cex:dateUtc="2024-03-28T12:49:00Z"/>
  <w16cex:commentExtensible w16cex:durableId="29A2B2A7" w16cex:dateUtc="2024-03-18T10:31:00Z"/>
  <w16cex:commentExtensible w16cex:durableId="29B00624" w16cex:dateUtc="2024-03-28T13:07:00Z"/>
  <w16cex:commentExtensible w16cex:durableId="299F014C" w16cex:dateUtc="2024-03-15T15:18:00Z"/>
  <w16cex:commentExtensible w16cex:durableId="29B0091F" w16cex:dateUtc="2024-03-28T13:19:00Z"/>
  <w16cex:commentExtensible w16cex:durableId="29A28355" w16cex:dateUtc="2024-03-18T07:09:00Z"/>
  <w16cex:commentExtensible w16cex:durableId="29A284C1" w16cex:dateUtc="2024-03-18T07:15:00Z"/>
  <w16cex:commentExtensible w16cex:durableId="29A286EB" w16cex:dateUtc="2024-03-18T07:24:00Z"/>
  <w16cex:commentExtensible w16cex:durableId="29B00B8F" w16cex:dateUtc="2024-03-28T13:30:00Z"/>
  <w16cex:commentExtensible w16cex:durableId="29A2966C" w16cex:dateUtc="2024-03-18T08:31:00Z"/>
  <w16cex:commentExtensible w16cex:durableId="29B00C1F" w16cex:dateUtc="2024-03-28T13: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5CCBC8" w16cid:durableId="29AFCF86"/>
  <w16cid:commentId w16cid:paraId="61DCD597" w16cid:durableId="299EAF59"/>
  <w16cid:commentId w16cid:paraId="57EFF5CB" w16cid:durableId="299EB10A"/>
  <w16cid:commentId w16cid:paraId="79367C25" w16cid:durableId="29A2A033"/>
  <w16cid:commentId w16cid:paraId="7866672A" w16cid:durableId="29A2A407"/>
  <w16cid:commentId w16cid:paraId="7A2509C7" w16cid:durableId="29A2A434"/>
  <w16cid:commentId w16cid:paraId="60A1C524" w16cid:durableId="29A2A510"/>
  <w16cid:commentId w16cid:paraId="0EED54E3" w16cid:durableId="29B001FE"/>
  <w16cid:commentId w16cid:paraId="2AC20C2F" w16cid:durableId="29A2B2A7"/>
  <w16cid:commentId w16cid:paraId="636441FE" w16cid:durableId="29B00624"/>
  <w16cid:commentId w16cid:paraId="22A3D1E3" w16cid:durableId="299F014C"/>
  <w16cid:commentId w16cid:paraId="067BEE26" w16cid:durableId="29B0091F"/>
  <w16cid:commentId w16cid:paraId="29398BEC" w16cid:durableId="29A28355"/>
  <w16cid:commentId w16cid:paraId="00C83849" w16cid:durableId="29A284C1"/>
  <w16cid:commentId w16cid:paraId="432AC186" w16cid:durableId="29A286EB"/>
  <w16cid:commentId w16cid:paraId="42FB6C8D" w16cid:durableId="29B00B8F"/>
  <w16cid:commentId w16cid:paraId="6E31A27D" w16cid:durableId="29A2966C"/>
  <w16cid:commentId w16cid:paraId="26CB5FF6" w16cid:durableId="29B00C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8D819" w14:textId="77777777" w:rsidR="002029CD" w:rsidRDefault="002029CD" w:rsidP="001F1067">
      <w:r>
        <w:separator/>
      </w:r>
    </w:p>
  </w:endnote>
  <w:endnote w:type="continuationSeparator" w:id="0">
    <w:p w14:paraId="4EF58A53" w14:textId="77777777" w:rsidR="002029CD" w:rsidRDefault="002029CD" w:rsidP="001F1067">
      <w:r>
        <w:continuationSeparator/>
      </w:r>
    </w:p>
  </w:endnote>
  <w:endnote w:type="continuationNotice" w:id="1">
    <w:p w14:paraId="72A6E121" w14:textId="77777777" w:rsidR="002029CD" w:rsidRDefault="002029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Unicode MS">
    <w:panose1 w:val="020B0604020202020204"/>
    <w:charset w:val="00"/>
    <w:family w:val="roman"/>
    <w:pitch w:val="variable"/>
    <w:sig w:usb0="00000003" w:usb1="08070000" w:usb2="00000010" w:usb3="00000000" w:csb0="00020001"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5453662"/>
      <w:docPartObj>
        <w:docPartGallery w:val="Page Numbers (Bottom of Page)"/>
        <w:docPartUnique/>
      </w:docPartObj>
    </w:sdtPr>
    <w:sdtEndPr>
      <w:rPr>
        <w:rFonts w:ascii="Times New Roman" w:hAnsi="Times New Roman" w:cs="Times New Roman"/>
        <w:sz w:val="24"/>
        <w:szCs w:val="24"/>
      </w:rPr>
    </w:sdtEndPr>
    <w:sdtContent>
      <w:p w14:paraId="13B70218" w14:textId="7D7A0BDB" w:rsidR="0002697E" w:rsidRPr="00A057E7" w:rsidRDefault="0002697E">
        <w:pPr>
          <w:pStyle w:val="Jalus"/>
          <w:jc w:val="center"/>
          <w:rPr>
            <w:rFonts w:ascii="Times New Roman" w:hAnsi="Times New Roman" w:cs="Times New Roman"/>
            <w:sz w:val="24"/>
            <w:szCs w:val="24"/>
          </w:rPr>
        </w:pPr>
        <w:r w:rsidRPr="00A057E7">
          <w:rPr>
            <w:rFonts w:ascii="Times New Roman" w:hAnsi="Times New Roman" w:cs="Times New Roman"/>
            <w:sz w:val="24"/>
            <w:szCs w:val="24"/>
          </w:rPr>
          <w:fldChar w:fldCharType="begin"/>
        </w:r>
        <w:r w:rsidRPr="00A057E7">
          <w:rPr>
            <w:rFonts w:ascii="Times New Roman" w:hAnsi="Times New Roman" w:cs="Times New Roman"/>
            <w:sz w:val="24"/>
            <w:szCs w:val="24"/>
          </w:rPr>
          <w:instrText>PAGE   \* MERGEFORMAT</w:instrText>
        </w:r>
        <w:r w:rsidRPr="00A057E7">
          <w:rPr>
            <w:rFonts w:ascii="Times New Roman" w:hAnsi="Times New Roman" w:cs="Times New Roman"/>
            <w:sz w:val="24"/>
            <w:szCs w:val="24"/>
          </w:rPr>
          <w:fldChar w:fldCharType="separate"/>
        </w:r>
        <w:r>
          <w:rPr>
            <w:rFonts w:ascii="Times New Roman" w:hAnsi="Times New Roman" w:cs="Times New Roman"/>
            <w:noProof/>
            <w:sz w:val="24"/>
            <w:szCs w:val="24"/>
          </w:rPr>
          <w:t>2</w:t>
        </w:r>
        <w:r w:rsidRPr="00A057E7">
          <w:rPr>
            <w:rFonts w:ascii="Times New Roman" w:hAnsi="Times New Roman" w:cs="Times New Roman"/>
            <w:sz w:val="24"/>
            <w:szCs w:val="24"/>
          </w:rPr>
          <w:fldChar w:fldCharType="end"/>
        </w:r>
      </w:p>
    </w:sdtContent>
  </w:sdt>
  <w:p w14:paraId="5E196E84" w14:textId="77777777" w:rsidR="0002697E" w:rsidRDefault="0002697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7A221" w14:textId="77777777" w:rsidR="002029CD" w:rsidRDefault="002029CD" w:rsidP="001F1067">
      <w:r>
        <w:separator/>
      </w:r>
    </w:p>
  </w:footnote>
  <w:footnote w:type="continuationSeparator" w:id="0">
    <w:p w14:paraId="00B170E0" w14:textId="77777777" w:rsidR="002029CD" w:rsidRDefault="002029CD" w:rsidP="001F1067">
      <w:r>
        <w:continuationSeparator/>
      </w:r>
    </w:p>
  </w:footnote>
  <w:footnote w:type="continuationNotice" w:id="1">
    <w:p w14:paraId="71DEDA58" w14:textId="77777777" w:rsidR="002029CD" w:rsidRDefault="002029CD"/>
  </w:footnote>
  <w:footnote w:id="2">
    <w:p w14:paraId="62E6C2DA" w14:textId="3BC043AA" w:rsidR="0002697E" w:rsidRDefault="0002697E">
      <w:pPr>
        <w:pStyle w:val="Allmrkusetekst"/>
      </w:pPr>
      <w:r>
        <w:rPr>
          <w:rStyle w:val="Allmrkuseviide"/>
        </w:rPr>
        <w:footnoteRef/>
      </w:r>
      <w:r>
        <w:t xml:space="preserve"> </w:t>
      </w:r>
      <w:r w:rsidRPr="001559D9">
        <w:rPr>
          <w:rFonts w:ascii="Times New Roman" w:hAnsi="Times New Roman" w:cs="Times New Roman"/>
          <w:sz w:val="18"/>
          <w:szCs w:val="18"/>
        </w:rPr>
        <w:t>Kuupäev lisatakse eelnõusse menetluse hilisemas etapis</w:t>
      </w:r>
      <w:r>
        <w:rPr>
          <w:rFonts w:ascii="Times New Roman" w:hAnsi="Times New Roman" w:cs="Times New Roman"/>
          <w:sz w:val="18"/>
          <w:szCs w:val="18"/>
        </w:rPr>
        <w:t xml:space="preserve"> (eelduslikult on see 2024. aasta lõpp)</w:t>
      </w:r>
      <w:ins w:id="276" w:author="Aili Sandre" w:date="2024-03-18T10:49:00Z">
        <w:r w:rsidR="00A908FC">
          <w:rPr>
            <w:rFonts w:ascii="Times New Roman" w:hAnsi="Times New Roman" w:cs="Times New Roman"/>
            <w:sz w:val="18"/>
            <w:szCs w:val="18"/>
          </w:rP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042F1" w14:textId="77777777" w:rsidR="0002697E" w:rsidRDefault="0002697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456FCC"/>
    <w:multiLevelType w:val="hybridMultilevel"/>
    <w:tmpl w:val="E872DF84"/>
    <w:lvl w:ilvl="0" w:tplc="48FE8C12">
      <w:start w:val="1"/>
      <w:numFmt w:val="decimal"/>
      <w:lvlText w:val="%1)"/>
      <w:lvlJc w:val="left"/>
      <w:pPr>
        <w:ind w:left="360" w:hanging="360"/>
      </w:pPr>
      <w:rPr>
        <w:rFonts w:ascii="Times New Roman" w:hAnsi="Times New Roman" w:cs="Times New Roman" w:hint="default"/>
        <w:b/>
        <w:i w:val="0"/>
        <w:color w:val="auto"/>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FA9508D"/>
    <w:multiLevelType w:val="hybridMultilevel"/>
    <w:tmpl w:val="0F1884EE"/>
    <w:lvl w:ilvl="0" w:tplc="178A49AE">
      <w:start w:val="6"/>
      <w:numFmt w:val="decimal"/>
      <w:lvlText w:val="(%1)"/>
      <w:lvlJc w:val="left"/>
      <w:pPr>
        <w:ind w:left="756" w:hanging="396"/>
      </w:pPr>
      <w:rPr>
        <w:rFonts w:eastAsiaTheme="minorHAnsi"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37049C9"/>
    <w:multiLevelType w:val="hybridMultilevel"/>
    <w:tmpl w:val="44888F40"/>
    <w:lvl w:ilvl="0" w:tplc="A4282852">
      <w:start w:val="5"/>
      <w:numFmt w:val="decimal"/>
      <w:lvlText w:val="%1)"/>
      <w:lvlJc w:val="left"/>
      <w:pPr>
        <w:ind w:left="720" w:hanging="360"/>
      </w:pPr>
      <w:rPr>
        <w:rFonts w:hint="default"/>
        <w:b/>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AFA4C5A"/>
    <w:multiLevelType w:val="hybridMultilevel"/>
    <w:tmpl w:val="90DCB848"/>
    <w:lvl w:ilvl="0" w:tplc="45D449B8">
      <w:start w:val="5"/>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4547A81"/>
    <w:multiLevelType w:val="hybridMultilevel"/>
    <w:tmpl w:val="1922A73C"/>
    <w:lvl w:ilvl="0" w:tplc="04250011">
      <w:start w:val="1"/>
      <w:numFmt w:val="decimal"/>
      <w:lvlText w:val="%1)"/>
      <w:lvlJc w:val="left"/>
      <w:pPr>
        <w:ind w:left="360" w:hanging="360"/>
      </w:pPr>
      <w:rPr>
        <w:rFonts w:hint="default"/>
        <w:i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4CDF3BD6"/>
    <w:multiLevelType w:val="hybridMultilevel"/>
    <w:tmpl w:val="A4B41B14"/>
    <w:lvl w:ilvl="0" w:tplc="AC826860">
      <w:start w:val="6"/>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4271220"/>
    <w:multiLevelType w:val="hybridMultilevel"/>
    <w:tmpl w:val="42DA11F6"/>
    <w:lvl w:ilvl="0" w:tplc="F2A0683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C0E3DC6"/>
    <w:multiLevelType w:val="hybridMultilevel"/>
    <w:tmpl w:val="B93A6BDE"/>
    <w:lvl w:ilvl="0" w:tplc="40F0BFDA">
      <w:start w:val="1"/>
      <w:numFmt w:val="decimal"/>
      <w:lvlText w:val="(%1)"/>
      <w:lvlJc w:val="left"/>
      <w:pPr>
        <w:ind w:left="420" w:hanging="4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6A7603DF"/>
    <w:multiLevelType w:val="hybridMultilevel"/>
    <w:tmpl w:val="5E4867DC"/>
    <w:lvl w:ilvl="0" w:tplc="C93ED9A8">
      <w:start w:val="1"/>
      <w:numFmt w:val="decimal"/>
      <w:lvlText w:val="%1)"/>
      <w:lvlJc w:val="left"/>
      <w:pPr>
        <w:ind w:left="360" w:hanging="360"/>
      </w:pPr>
      <w:rPr>
        <w:rFonts w:hint="default"/>
        <w:b/>
        <w:i w:val="0"/>
        <w:vertAlign w:val="baseline"/>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7559283B"/>
    <w:multiLevelType w:val="hybridMultilevel"/>
    <w:tmpl w:val="E872DF84"/>
    <w:lvl w:ilvl="0" w:tplc="48FE8C12">
      <w:start w:val="1"/>
      <w:numFmt w:val="decimal"/>
      <w:lvlText w:val="%1)"/>
      <w:lvlJc w:val="left"/>
      <w:pPr>
        <w:ind w:left="360" w:hanging="360"/>
      </w:pPr>
      <w:rPr>
        <w:rFonts w:ascii="Times New Roman" w:hAnsi="Times New Roman" w:cs="Times New Roman" w:hint="default"/>
        <w:b/>
        <w:i w:val="0"/>
        <w:color w:val="auto"/>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76E20A9B"/>
    <w:multiLevelType w:val="hybridMultilevel"/>
    <w:tmpl w:val="3EB61868"/>
    <w:lvl w:ilvl="0" w:tplc="6D84C702">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7D0A38F3"/>
    <w:multiLevelType w:val="hybridMultilevel"/>
    <w:tmpl w:val="E27651D8"/>
    <w:lvl w:ilvl="0" w:tplc="420A0A34">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D3B1C1D"/>
    <w:multiLevelType w:val="hybridMultilevel"/>
    <w:tmpl w:val="534CDF66"/>
    <w:lvl w:ilvl="0" w:tplc="0B3AEAB2">
      <w:start w:val="6"/>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8226788">
    <w:abstractNumId w:val="0"/>
  </w:num>
  <w:num w:numId="2" w16cid:durableId="1626958989">
    <w:abstractNumId w:val="10"/>
  </w:num>
  <w:num w:numId="3" w16cid:durableId="2013334322">
    <w:abstractNumId w:val="9"/>
  </w:num>
  <w:num w:numId="4" w16cid:durableId="2090300375">
    <w:abstractNumId w:val="4"/>
  </w:num>
  <w:num w:numId="5" w16cid:durableId="1915116499">
    <w:abstractNumId w:val="7"/>
  </w:num>
  <w:num w:numId="6" w16cid:durableId="372727287">
    <w:abstractNumId w:val="8"/>
  </w:num>
  <w:num w:numId="7" w16cid:durableId="1509753537">
    <w:abstractNumId w:val="6"/>
  </w:num>
  <w:num w:numId="8" w16cid:durableId="1313948617">
    <w:abstractNumId w:val="11"/>
  </w:num>
  <w:num w:numId="9" w16cid:durableId="1595625354">
    <w:abstractNumId w:val="2"/>
  </w:num>
  <w:num w:numId="10" w16cid:durableId="319238611">
    <w:abstractNumId w:val="3"/>
  </w:num>
  <w:num w:numId="11" w16cid:durableId="1447457617">
    <w:abstractNumId w:val="5"/>
  </w:num>
  <w:num w:numId="12" w16cid:durableId="1593658994">
    <w:abstractNumId w:val="12"/>
  </w:num>
  <w:num w:numId="13" w16cid:durableId="214095199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ili Sandre">
    <w15:presenceInfo w15:providerId="AD" w15:userId="S::Aili.Sandre@just.ee::21c2fdd4-4be7-4997-be10-55426eb6f323"/>
  </w15:person>
  <w15:person w15:author="Iivika Sale">
    <w15:presenceInfo w15:providerId="AD" w15:userId="S::Iivika.Sale@just.ee::078bb3df-7791-467a-bb64-7407f2dff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A06"/>
    <w:rsid w:val="00000FB2"/>
    <w:rsid w:val="0000154C"/>
    <w:rsid w:val="00001A91"/>
    <w:rsid w:val="00003340"/>
    <w:rsid w:val="00003B6F"/>
    <w:rsid w:val="00003DA6"/>
    <w:rsid w:val="00004F9D"/>
    <w:rsid w:val="00006DDB"/>
    <w:rsid w:val="00007428"/>
    <w:rsid w:val="000077C0"/>
    <w:rsid w:val="00010E26"/>
    <w:rsid w:val="00011137"/>
    <w:rsid w:val="000126D5"/>
    <w:rsid w:val="000136D4"/>
    <w:rsid w:val="00013E99"/>
    <w:rsid w:val="00014BBE"/>
    <w:rsid w:val="00016636"/>
    <w:rsid w:val="000166DF"/>
    <w:rsid w:val="00016ABA"/>
    <w:rsid w:val="000208BA"/>
    <w:rsid w:val="00020B61"/>
    <w:rsid w:val="00025874"/>
    <w:rsid w:val="0002697E"/>
    <w:rsid w:val="00031B43"/>
    <w:rsid w:val="00033B1F"/>
    <w:rsid w:val="00033DAE"/>
    <w:rsid w:val="00033E1D"/>
    <w:rsid w:val="000358CB"/>
    <w:rsid w:val="000361DA"/>
    <w:rsid w:val="000365D9"/>
    <w:rsid w:val="0004002C"/>
    <w:rsid w:val="00041335"/>
    <w:rsid w:val="00041D1F"/>
    <w:rsid w:val="00044F65"/>
    <w:rsid w:val="00046946"/>
    <w:rsid w:val="00050494"/>
    <w:rsid w:val="00053623"/>
    <w:rsid w:val="00056F5A"/>
    <w:rsid w:val="000577C8"/>
    <w:rsid w:val="00062FF7"/>
    <w:rsid w:val="000639F1"/>
    <w:rsid w:val="00063CA2"/>
    <w:rsid w:val="00064F2B"/>
    <w:rsid w:val="000657EE"/>
    <w:rsid w:val="00065D23"/>
    <w:rsid w:val="00067026"/>
    <w:rsid w:val="00071167"/>
    <w:rsid w:val="000716FA"/>
    <w:rsid w:val="00074E51"/>
    <w:rsid w:val="000756B0"/>
    <w:rsid w:val="0007635F"/>
    <w:rsid w:val="00076E3C"/>
    <w:rsid w:val="000812D5"/>
    <w:rsid w:val="000812E2"/>
    <w:rsid w:val="00082425"/>
    <w:rsid w:val="000825C9"/>
    <w:rsid w:val="0008435E"/>
    <w:rsid w:val="00084372"/>
    <w:rsid w:val="0008456C"/>
    <w:rsid w:val="00086AEE"/>
    <w:rsid w:val="00090E5E"/>
    <w:rsid w:val="00093240"/>
    <w:rsid w:val="00093A9E"/>
    <w:rsid w:val="00094426"/>
    <w:rsid w:val="000953D2"/>
    <w:rsid w:val="00096864"/>
    <w:rsid w:val="00096BE6"/>
    <w:rsid w:val="000977A5"/>
    <w:rsid w:val="000977A9"/>
    <w:rsid w:val="00097DF0"/>
    <w:rsid w:val="000A00D8"/>
    <w:rsid w:val="000A15C8"/>
    <w:rsid w:val="000A195F"/>
    <w:rsid w:val="000A3A12"/>
    <w:rsid w:val="000A3D4E"/>
    <w:rsid w:val="000A49A3"/>
    <w:rsid w:val="000A5220"/>
    <w:rsid w:val="000A591F"/>
    <w:rsid w:val="000A764D"/>
    <w:rsid w:val="000B4ECC"/>
    <w:rsid w:val="000B56E0"/>
    <w:rsid w:val="000B5B90"/>
    <w:rsid w:val="000B611F"/>
    <w:rsid w:val="000B6873"/>
    <w:rsid w:val="000B69F0"/>
    <w:rsid w:val="000B761C"/>
    <w:rsid w:val="000B778D"/>
    <w:rsid w:val="000C0226"/>
    <w:rsid w:val="000C139F"/>
    <w:rsid w:val="000C46B6"/>
    <w:rsid w:val="000C5133"/>
    <w:rsid w:val="000C5F11"/>
    <w:rsid w:val="000D0180"/>
    <w:rsid w:val="000D1F5F"/>
    <w:rsid w:val="000D25DF"/>
    <w:rsid w:val="000D6393"/>
    <w:rsid w:val="000D6CE9"/>
    <w:rsid w:val="000E121B"/>
    <w:rsid w:val="000E4AA5"/>
    <w:rsid w:val="000E6633"/>
    <w:rsid w:val="000F0C2E"/>
    <w:rsid w:val="000F1AAF"/>
    <w:rsid w:val="000F21BD"/>
    <w:rsid w:val="000F32EA"/>
    <w:rsid w:val="000F3EF5"/>
    <w:rsid w:val="000F3F71"/>
    <w:rsid w:val="000F5DD3"/>
    <w:rsid w:val="000F6DC8"/>
    <w:rsid w:val="000F754B"/>
    <w:rsid w:val="00101520"/>
    <w:rsid w:val="00102F29"/>
    <w:rsid w:val="0010410F"/>
    <w:rsid w:val="001044EE"/>
    <w:rsid w:val="00104890"/>
    <w:rsid w:val="001077CB"/>
    <w:rsid w:val="00110C26"/>
    <w:rsid w:val="001152C3"/>
    <w:rsid w:val="001154B2"/>
    <w:rsid w:val="00115A8D"/>
    <w:rsid w:val="001242AD"/>
    <w:rsid w:val="001335BF"/>
    <w:rsid w:val="001363FD"/>
    <w:rsid w:val="00140062"/>
    <w:rsid w:val="00144D7E"/>
    <w:rsid w:val="00145539"/>
    <w:rsid w:val="00145802"/>
    <w:rsid w:val="00145ADA"/>
    <w:rsid w:val="00146DA7"/>
    <w:rsid w:val="00147B80"/>
    <w:rsid w:val="00150172"/>
    <w:rsid w:val="00150508"/>
    <w:rsid w:val="00152971"/>
    <w:rsid w:val="00152D15"/>
    <w:rsid w:val="001552E2"/>
    <w:rsid w:val="001559D9"/>
    <w:rsid w:val="00156244"/>
    <w:rsid w:val="00160990"/>
    <w:rsid w:val="00161787"/>
    <w:rsid w:val="001623EE"/>
    <w:rsid w:val="00162A9C"/>
    <w:rsid w:val="00163A8A"/>
    <w:rsid w:val="0016596A"/>
    <w:rsid w:val="001666F9"/>
    <w:rsid w:val="00166C59"/>
    <w:rsid w:val="001671BA"/>
    <w:rsid w:val="00175B95"/>
    <w:rsid w:val="00177B56"/>
    <w:rsid w:val="00180AF2"/>
    <w:rsid w:val="001811B2"/>
    <w:rsid w:val="001811B5"/>
    <w:rsid w:val="00181CC8"/>
    <w:rsid w:val="00182F84"/>
    <w:rsid w:val="00184080"/>
    <w:rsid w:val="001843B2"/>
    <w:rsid w:val="00185A3F"/>
    <w:rsid w:val="00186877"/>
    <w:rsid w:val="00190BA5"/>
    <w:rsid w:val="00190CCC"/>
    <w:rsid w:val="001931AC"/>
    <w:rsid w:val="00196696"/>
    <w:rsid w:val="00196A74"/>
    <w:rsid w:val="001A0CB3"/>
    <w:rsid w:val="001A1BB0"/>
    <w:rsid w:val="001A1E0F"/>
    <w:rsid w:val="001A29AE"/>
    <w:rsid w:val="001A2F08"/>
    <w:rsid w:val="001A59B1"/>
    <w:rsid w:val="001A5A58"/>
    <w:rsid w:val="001A5ABB"/>
    <w:rsid w:val="001A7136"/>
    <w:rsid w:val="001A7E89"/>
    <w:rsid w:val="001B46DE"/>
    <w:rsid w:val="001B4E84"/>
    <w:rsid w:val="001B7015"/>
    <w:rsid w:val="001B7164"/>
    <w:rsid w:val="001C0783"/>
    <w:rsid w:val="001C0A72"/>
    <w:rsid w:val="001C1AF1"/>
    <w:rsid w:val="001C246F"/>
    <w:rsid w:val="001D0BBD"/>
    <w:rsid w:val="001D1A64"/>
    <w:rsid w:val="001D210D"/>
    <w:rsid w:val="001D2A31"/>
    <w:rsid w:val="001D2CF4"/>
    <w:rsid w:val="001D4A15"/>
    <w:rsid w:val="001D5822"/>
    <w:rsid w:val="001D5EF4"/>
    <w:rsid w:val="001D7EC6"/>
    <w:rsid w:val="001E2944"/>
    <w:rsid w:val="001E2C00"/>
    <w:rsid w:val="001E6926"/>
    <w:rsid w:val="001F1067"/>
    <w:rsid w:val="001F1EB1"/>
    <w:rsid w:val="001F3C6E"/>
    <w:rsid w:val="001F4909"/>
    <w:rsid w:val="001F5C0B"/>
    <w:rsid w:val="001F7146"/>
    <w:rsid w:val="001F7681"/>
    <w:rsid w:val="001F7A79"/>
    <w:rsid w:val="00200FCB"/>
    <w:rsid w:val="0020107A"/>
    <w:rsid w:val="002029CD"/>
    <w:rsid w:val="00207BBA"/>
    <w:rsid w:val="002120E4"/>
    <w:rsid w:val="00214220"/>
    <w:rsid w:val="0021545C"/>
    <w:rsid w:val="00216710"/>
    <w:rsid w:val="00217DFA"/>
    <w:rsid w:val="00220006"/>
    <w:rsid w:val="00221596"/>
    <w:rsid w:val="00223C4D"/>
    <w:rsid w:val="002244DE"/>
    <w:rsid w:val="0022472D"/>
    <w:rsid w:val="00224A6D"/>
    <w:rsid w:val="00227597"/>
    <w:rsid w:val="00227BC9"/>
    <w:rsid w:val="00231438"/>
    <w:rsid w:val="00231C1F"/>
    <w:rsid w:val="00231CC7"/>
    <w:rsid w:val="00235DF5"/>
    <w:rsid w:val="00237311"/>
    <w:rsid w:val="00237871"/>
    <w:rsid w:val="0024046A"/>
    <w:rsid w:val="00243202"/>
    <w:rsid w:val="00244228"/>
    <w:rsid w:val="00245A93"/>
    <w:rsid w:val="002526F2"/>
    <w:rsid w:val="002529E1"/>
    <w:rsid w:val="00253778"/>
    <w:rsid w:val="0025450A"/>
    <w:rsid w:val="002561C3"/>
    <w:rsid w:val="0025755F"/>
    <w:rsid w:val="00257B34"/>
    <w:rsid w:val="00261385"/>
    <w:rsid w:val="00261B2D"/>
    <w:rsid w:val="002700B4"/>
    <w:rsid w:val="002716FB"/>
    <w:rsid w:val="0027446A"/>
    <w:rsid w:val="00275215"/>
    <w:rsid w:val="00275ED5"/>
    <w:rsid w:val="00276C33"/>
    <w:rsid w:val="00277B15"/>
    <w:rsid w:val="00277D41"/>
    <w:rsid w:val="002821AC"/>
    <w:rsid w:val="0028379C"/>
    <w:rsid w:val="002849AD"/>
    <w:rsid w:val="00284A22"/>
    <w:rsid w:val="002878EC"/>
    <w:rsid w:val="00287C71"/>
    <w:rsid w:val="002917B5"/>
    <w:rsid w:val="00291E08"/>
    <w:rsid w:val="00292B33"/>
    <w:rsid w:val="0029371A"/>
    <w:rsid w:val="0029594C"/>
    <w:rsid w:val="00295A2F"/>
    <w:rsid w:val="002970B5"/>
    <w:rsid w:val="002970FC"/>
    <w:rsid w:val="00297852"/>
    <w:rsid w:val="00297A40"/>
    <w:rsid w:val="002A03AC"/>
    <w:rsid w:val="002A0A29"/>
    <w:rsid w:val="002A2987"/>
    <w:rsid w:val="002A3715"/>
    <w:rsid w:val="002A482F"/>
    <w:rsid w:val="002A4C63"/>
    <w:rsid w:val="002A4CC5"/>
    <w:rsid w:val="002A4DB8"/>
    <w:rsid w:val="002A580D"/>
    <w:rsid w:val="002A7C30"/>
    <w:rsid w:val="002B0394"/>
    <w:rsid w:val="002B2439"/>
    <w:rsid w:val="002B2C9B"/>
    <w:rsid w:val="002B35BC"/>
    <w:rsid w:val="002B6DF1"/>
    <w:rsid w:val="002C0C23"/>
    <w:rsid w:val="002C4AD7"/>
    <w:rsid w:val="002C4D4C"/>
    <w:rsid w:val="002D1019"/>
    <w:rsid w:val="002D16BE"/>
    <w:rsid w:val="002D2807"/>
    <w:rsid w:val="002D2976"/>
    <w:rsid w:val="002D2B32"/>
    <w:rsid w:val="002D5272"/>
    <w:rsid w:val="002D5F51"/>
    <w:rsid w:val="002E0215"/>
    <w:rsid w:val="002E0EC3"/>
    <w:rsid w:val="002E2A55"/>
    <w:rsid w:val="002E30F1"/>
    <w:rsid w:val="002E372D"/>
    <w:rsid w:val="002E4C92"/>
    <w:rsid w:val="002F0D8B"/>
    <w:rsid w:val="002F0F76"/>
    <w:rsid w:val="002F4413"/>
    <w:rsid w:val="002F462F"/>
    <w:rsid w:val="002F617F"/>
    <w:rsid w:val="00301B3D"/>
    <w:rsid w:val="00302FBB"/>
    <w:rsid w:val="00304688"/>
    <w:rsid w:val="00306280"/>
    <w:rsid w:val="00306469"/>
    <w:rsid w:val="003114A1"/>
    <w:rsid w:val="00312941"/>
    <w:rsid w:val="00316B02"/>
    <w:rsid w:val="003172B1"/>
    <w:rsid w:val="0032262E"/>
    <w:rsid w:val="003228E1"/>
    <w:rsid w:val="00322E30"/>
    <w:rsid w:val="00325D50"/>
    <w:rsid w:val="003309C9"/>
    <w:rsid w:val="00331B3C"/>
    <w:rsid w:val="00331D88"/>
    <w:rsid w:val="00332234"/>
    <w:rsid w:val="0033372B"/>
    <w:rsid w:val="0033449F"/>
    <w:rsid w:val="00335EC2"/>
    <w:rsid w:val="00337896"/>
    <w:rsid w:val="00337E67"/>
    <w:rsid w:val="003405AB"/>
    <w:rsid w:val="003406C9"/>
    <w:rsid w:val="00340BE4"/>
    <w:rsid w:val="003417E2"/>
    <w:rsid w:val="00343271"/>
    <w:rsid w:val="0034327C"/>
    <w:rsid w:val="00343625"/>
    <w:rsid w:val="00343633"/>
    <w:rsid w:val="003441B6"/>
    <w:rsid w:val="003441E4"/>
    <w:rsid w:val="00347A2B"/>
    <w:rsid w:val="003565AC"/>
    <w:rsid w:val="00357DF4"/>
    <w:rsid w:val="00363264"/>
    <w:rsid w:val="00363473"/>
    <w:rsid w:val="00363EA8"/>
    <w:rsid w:val="00365DD7"/>
    <w:rsid w:val="00367F6C"/>
    <w:rsid w:val="00373B3A"/>
    <w:rsid w:val="00376091"/>
    <w:rsid w:val="00376B32"/>
    <w:rsid w:val="00377C70"/>
    <w:rsid w:val="0038117F"/>
    <w:rsid w:val="00381D3D"/>
    <w:rsid w:val="00382518"/>
    <w:rsid w:val="00383738"/>
    <w:rsid w:val="00384B51"/>
    <w:rsid w:val="003877CD"/>
    <w:rsid w:val="00392081"/>
    <w:rsid w:val="003948A3"/>
    <w:rsid w:val="00394F02"/>
    <w:rsid w:val="00395A10"/>
    <w:rsid w:val="003969D5"/>
    <w:rsid w:val="003A215A"/>
    <w:rsid w:val="003A2988"/>
    <w:rsid w:val="003A4334"/>
    <w:rsid w:val="003A5DC2"/>
    <w:rsid w:val="003A63E9"/>
    <w:rsid w:val="003B0490"/>
    <w:rsid w:val="003B07A6"/>
    <w:rsid w:val="003B2744"/>
    <w:rsid w:val="003B2CD4"/>
    <w:rsid w:val="003B4320"/>
    <w:rsid w:val="003B749F"/>
    <w:rsid w:val="003C04EA"/>
    <w:rsid w:val="003C1222"/>
    <w:rsid w:val="003C4F26"/>
    <w:rsid w:val="003C5140"/>
    <w:rsid w:val="003C55F2"/>
    <w:rsid w:val="003C5C6C"/>
    <w:rsid w:val="003C7E02"/>
    <w:rsid w:val="003C7E2E"/>
    <w:rsid w:val="003D224A"/>
    <w:rsid w:val="003D56BB"/>
    <w:rsid w:val="003D5A89"/>
    <w:rsid w:val="003E0895"/>
    <w:rsid w:val="003E0E9E"/>
    <w:rsid w:val="003E15BF"/>
    <w:rsid w:val="003E3510"/>
    <w:rsid w:val="003E539B"/>
    <w:rsid w:val="003E5EA6"/>
    <w:rsid w:val="003F0CD6"/>
    <w:rsid w:val="003F1152"/>
    <w:rsid w:val="003F1F8A"/>
    <w:rsid w:val="003F21BF"/>
    <w:rsid w:val="003F2709"/>
    <w:rsid w:val="003F271F"/>
    <w:rsid w:val="003F363E"/>
    <w:rsid w:val="003F3DF9"/>
    <w:rsid w:val="003F3E66"/>
    <w:rsid w:val="003F5D68"/>
    <w:rsid w:val="003F7ADB"/>
    <w:rsid w:val="004009F0"/>
    <w:rsid w:val="004027C9"/>
    <w:rsid w:val="00402AF7"/>
    <w:rsid w:val="00403916"/>
    <w:rsid w:val="00405378"/>
    <w:rsid w:val="00411DAF"/>
    <w:rsid w:val="00413AA4"/>
    <w:rsid w:val="004201F8"/>
    <w:rsid w:val="004217A0"/>
    <w:rsid w:val="004241E8"/>
    <w:rsid w:val="00424799"/>
    <w:rsid w:val="00425872"/>
    <w:rsid w:val="00425A65"/>
    <w:rsid w:val="00426FCA"/>
    <w:rsid w:val="00430578"/>
    <w:rsid w:val="004324FE"/>
    <w:rsid w:val="00435371"/>
    <w:rsid w:val="00435A38"/>
    <w:rsid w:val="00435BED"/>
    <w:rsid w:val="004362C7"/>
    <w:rsid w:val="0043656D"/>
    <w:rsid w:val="00436AF7"/>
    <w:rsid w:val="00437BB7"/>
    <w:rsid w:val="0044005F"/>
    <w:rsid w:val="00443031"/>
    <w:rsid w:val="00444148"/>
    <w:rsid w:val="004444CD"/>
    <w:rsid w:val="00445636"/>
    <w:rsid w:val="0045121A"/>
    <w:rsid w:val="00451DCC"/>
    <w:rsid w:val="00452590"/>
    <w:rsid w:val="00456327"/>
    <w:rsid w:val="0045697F"/>
    <w:rsid w:val="00456DB2"/>
    <w:rsid w:val="00457CF1"/>
    <w:rsid w:val="0046182E"/>
    <w:rsid w:val="0046356E"/>
    <w:rsid w:val="004672A0"/>
    <w:rsid w:val="00471292"/>
    <w:rsid w:val="0047432B"/>
    <w:rsid w:val="00474E51"/>
    <w:rsid w:val="004751D7"/>
    <w:rsid w:val="0047620E"/>
    <w:rsid w:val="00484533"/>
    <w:rsid w:val="00485506"/>
    <w:rsid w:val="004863DF"/>
    <w:rsid w:val="00487583"/>
    <w:rsid w:val="0049078E"/>
    <w:rsid w:val="00490CE9"/>
    <w:rsid w:val="00491E3C"/>
    <w:rsid w:val="00492692"/>
    <w:rsid w:val="004935F5"/>
    <w:rsid w:val="004937CF"/>
    <w:rsid w:val="00494039"/>
    <w:rsid w:val="00494CF2"/>
    <w:rsid w:val="00494F3C"/>
    <w:rsid w:val="00497972"/>
    <w:rsid w:val="00497EA3"/>
    <w:rsid w:val="00497F5B"/>
    <w:rsid w:val="004A0845"/>
    <w:rsid w:val="004A0C3A"/>
    <w:rsid w:val="004A1439"/>
    <w:rsid w:val="004A2EA0"/>
    <w:rsid w:val="004A3195"/>
    <w:rsid w:val="004A3B2F"/>
    <w:rsid w:val="004B00DC"/>
    <w:rsid w:val="004B010E"/>
    <w:rsid w:val="004B0D3E"/>
    <w:rsid w:val="004B24B6"/>
    <w:rsid w:val="004B250C"/>
    <w:rsid w:val="004B4F6E"/>
    <w:rsid w:val="004B503E"/>
    <w:rsid w:val="004B6826"/>
    <w:rsid w:val="004B6828"/>
    <w:rsid w:val="004B6FDA"/>
    <w:rsid w:val="004B7B7C"/>
    <w:rsid w:val="004C3617"/>
    <w:rsid w:val="004C3821"/>
    <w:rsid w:val="004D11FC"/>
    <w:rsid w:val="004D3390"/>
    <w:rsid w:val="004D4197"/>
    <w:rsid w:val="004D4E03"/>
    <w:rsid w:val="004D7722"/>
    <w:rsid w:val="004E0907"/>
    <w:rsid w:val="004E4A06"/>
    <w:rsid w:val="004E55A4"/>
    <w:rsid w:val="004E6F1B"/>
    <w:rsid w:val="004F044C"/>
    <w:rsid w:val="004F0B39"/>
    <w:rsid w:val="004F0DFE"/>
    <w:rsid w:val="004F0F32"/>
    <w:rsid w:val="004F1F03"/>
    <w:rsid w:val="004F25C4"/>
    <w:rsid w:val="004F41C1"/>
    <w:rsid w:val="005006F8"/>
    <w:rsid w:val="0050111F"/>
    <w:rsid w:val="005011B7"/>
    <w:rsid w:val="00501D9C"/>
    <w:rsid w:val="00502D48"/>
    <w:rsid w:val="005066EB"/>
    <w:rsid w:val="0050737E"/>
    <w:rsid w:val="005129D3"/>
    <w:rsid w:val="0051330D"/>
    <w:rsid w:val="0051449D"/>
    <w:rsid w:val="00514C13"/>
    <w:rsid w:val="005152BA"/>
    <w:rsid w:val="005178CF"/>
    <w:rsid w:val="0052313F"/>
    <w:rsid w:val="00524349"/>
    <w:rsid w:val="005249E1"/>
    <w:rsid w:val="005264F4"/>
    <w:rsid w:val="0052757D"/>
    <w:rsid w:val="005307D1"/>
    <w:rsid w:val="005307EC"/>
    <w:rsid w:val="00531F3E"/>
    <w:rsid w:val="0053200F"/>
    <w:rsid w:val="00532117"/>
    <w:rsid w:val="005336C3"/>
    <w:rsid w:val="0053473C"/>
    <w:rsid w:val="005363DE"/>
    <w:rsid w:val="00540DBD"/>
    <w:rsid w:val="00542572"/>
    <w:rsid w:val="0054511A"/>
    <w:rsid w:val="00545DB2"/>
    <w:rsid w:val="00552D66"/>
    <w:rsid w:val="00555AB0"/>
    <w:rsid w:val="00560D1D"/>
    <w:rsid w:val="00561646"/>
    <w:rsid w:val="00562637"/>
    <w:rsid w:val="00562998"/>
    <w:rsid w:val="005639F0"/>
    <w:rsid w:val="005643C3"/>
    <w:rsid w:val="005669C5"/>
    <w:rsid w:val="00570043"/>
    <w:rsid w:val="00570953"/>
    <w:rsid w:val="005713B9"/>
    <w:rsid w:val="0057609E"/>
    <w:rsid w:val="0057772C"/>
    <w:rsid w:val="0058230D"/>
    <w:rsid w:val="00583576"/>
    <w:rsid w:val="005847EC"/>
    <w:rsid w:val="00585055"/>
    <w:rsid w:val="005850AA"/>
    <w:rsid w:val="005852E7"/>
    <w:rsid w:val="00590396"/>
    <w:rsid w:val="00590E28"/>
    <w:rsid w:val="00591D1A"/>
    <w:rsid w:val="00594559"/>
    <w:rsid w:val="0059508A"/>
    <w:rsid w:val="005953FE"/>
    <w:rsid w:val="00595FF5"/>
    <w:rsid w:val="0059639C"/>
    <w:rsid w:val="005968A3"/>
    <w:rsid w:val="005969DA"/>
    <w:rsid w:val="005974DD"/>
    <w:rsid w:val="005A0179"/>
    <w:rsid w:val="005A109D"/>
    <w:rsid w:val="005A2FA8"/>
    <w:rsid w:val="005A3A2E"/>
    <w:rsid w:val="005A49BA"/>
    <w:rsid w:val="005B175F"/>
    <w:rsid w:val="005B1AC0"/>
    <w:rsid w:val="005B1CB9"/>
    <w:rsid w:val="005B1CD6"/>
    <w:rsid w:val="005B42A4"/>
    <w:rsid w:val="005B4C64"/>
    <w:rsid w:val="005B4FC7"/>
    <w:rsid w:val="005B525C"/>
    <w:rsid w:val="005C2712"/>
    <w:rsid w:val="005C2B25"/>
    <w:rsid w:val="005C2EFB"/>
    <w:rsid w:val="005C3095"/>
    <w:rsid w:val="005C3225"/>
    <w:rsid w:val="005C4256"/>
    <w:rsid w:val="005C5F7A"/>
    <w:rsid w:val="005C60B4"/>
    <w:rsid w:val="005D0003"/>
    <w:rsid w:val="005D1BEC"/>
    <w:rsid w:val="005D419E"/>
    <w:rsid w:val="005D64AB"/>
    <w:rsid w:val="005D6C39"/>
    <w:rsid w:val="005D7389"/>
    <w:rsid w:val="005E1969"/>
    <w:rsid w:val="005E256D"/>
    <w:rsid w:val="005E33D7"/>
    <w:rsid w:val="005E3CBC"/>
    <w:rsid w:val="005F13A2"/>
    <w:rsid w:val="005F2A57"/>
    <w:rsid w:val="005F2C69"/>
    <w:rsid w:val="005F614D"/>
    <w:rsid w:val="0060006B"/>
    <w:rsid w:val="00600B67"/>
    <w:rsid w:val="00601DD8"/>
    <w:rsid w:val="00604BB8"/>
    <w:rsid w:val="0060627C"/>
    <w:rsid w:val="006075D7"/>
    <w:rsid w:val="00607B1C"/>
    <w:rsid w:val="0061059B"/>
    <w:rsid w:val="00610696"/>
    <w:rsid w:val="00612AB1"/>
    <w:rsid w:val="00613066"/>
    <w:rsid w:val="006169B3"/>
    <w:rsid w:val="00617A24"/>
    <w:rsid w:val="0062120B"/>
    <w:rsid w:val="00623EB8"/>
    <w:rsid w:val="00624862"/>
    <w:rsid w:val="006259F9"/>
    <w:rsid w:val="0062600A"/>
    <w:rsid w:val="0063017C"/>
    <w:rsid w:val="00631A9F"/>
    <w:rsid w:val="006352C5"/>
    <w:rsid w:val="00635833"/>
    <w:rsid w:val="0063609B"/>
    <w:rsid w:val="00645611"/>
    <w:rsid w:val="00650D7C"/>
    <w:rsid w:val="00651483"/>
    <w:rsid w:val="006515F1"/>
    <w:rsid w:val="006528FD"/>
    <w:rsid w:val="00654624"/>
    <w:rsid w:val="006546A4"/>
    <w:rsid w:val="00655899"/>
    <w:rsid w:val="00655A88"/>
    <w:rsid w:val="00655F02"/>
    <w:rsid w:val="00657354"/>
    <w:rsid w:val="00661B20"/>
    <w:rsid w:val="00661B32"/>
    <w:rsid w:val="00661B53"/>
    <w:rsid w:val="006622B6"/>
    <w:rsid w:val="00662B7C"/>
    <w:rsid w:val="00663ED7"/>
    <w:rsid w:val="00665E97"/>
    <w:rsid w:val="00666D7D"/>
    <w:rsid w:val="0066718C"/>
    <w:rsid w:val="00667992"/>
    <w:rsid w:val="00671DDF"/>
    <w:rsid w:val="006745CE"/>
    <w:rsid w:val="00674985"/>
    <w:rsid w:val="0068062D"/>
    <w:rsid w:val="00682FC9"/>
    <w:rsid w:val="00683568"/>
    <w:rsid w:val="00684B86"/>
    <w:rsid w:val="006857E7"/>
    <w:rsid w:val="00685C59"/>
    <w:rsid w:val="00690D25"/>
    <w:rsid w:val="00690DD5"/>
    <w:rsid w:val="00692922"/>
    <w:rsid w:val="00694601"/>
    <w:rsid w:val="00697236"/>
    <w:rsid w:val="006A12F8"/>
    <w:rsid w:val="006A302B"/>
    <w:rsid w:val="006A3387"/>
    <w:rsid w:val="006A34F7"/>
    <w:rsid w:val="006A543D"/>
    <w:rsid w:val="006A6D9B"/>
    <w:rsid w:val="006B0333"/>
    <w:rsid w:val="006B1382"/>
    <w:rsid w:val="006B1A2C"/>
    <w:rsid w:val="006B2543"/>
    <w:rsid w:val="006B2C04"/>
    <w:rsid w:val="006B3913"/>
    <w:rsid w:val="006B5956"/>
    <w:rsid w:val="006B5DC5"/>
    <w:rsid w:val="006B5F23"/>
    <w:rsid w:val="006C50E2"/>
    <w:rsid w:val="006C57BE"/>
    <w:rsid w:val="006C5B40"/>
    <w:rsid w:val="006C6235"/>
    <w:rsid w:val="006C71C1"/>
    <w:rsid w:val="006D046F"/>
    <w:rsid w:val="006D2197"/>
    <w:rsid w:val="006D3BDA"/>
    <w:rsid w:val="006D3FBE"/>
    <w:rsid w:val="006D47A8"/>
    <w:rsid w:val="006E1232"/>
    <w:rsid w:val="006E6FA3"/>
    <w:rsid w:val="006F0A3E"/>
    <w:rsid w:val="006F1B1A"/>
    <w:rsid w:val="006F1D9C"/>
    <w:rsid w:val="006F3F9C"/>
    <w:rsid w:val="006F42D6"/>
    <w:rsid w:val="006F44C0"/>
    <w:rsid w:val="006F5A82"/>
    <w:rsid w:val="00700F8A"/>
    <w:rsid w:val="00701F56"/>
    <w:rsid w:val="00703910"/>
    <w:rsid w:val="007039B0"/>
    <w:rsid w:val="00706842"/>
    <w:rsid w:val="00710C5C"/>
    <w:rsid w:val="00711828"/>
    <w:rsid w:val="0071469C"/>
    <w:rsid w:val="0071705C"/>
    <w:rsid w:val="007171B4"/>
    <w:rsid w:val="00720520"/>
    <w:rsid w:val="00720BCC"/>
    <w:rsid w:val="007219B1"/>
    <w:rsid w:val="00722C33"/>
    <w:rsid w:val="0072778B"/>
    <w:rsid w:val="007317A5"/>
    <w:rsid w:val="0073208D"/>
    <w:rsid w:val="00733A90"/>
    <w:rsid w:val="007345BF"/>
    <w:rsid w:val="00734711"/>
    <w:rsid w:val="00734739"/>
    <w:rsid w:val="00734A6F"/>
    <w:rsid w:val="00734C22"/>
    <w:rsid w:val="00740C6D"/>
    <w:rsid w:val="00740DA2"/>
    <w:rsid w:val="007449E5"/>
    <w:rsid w:val="007452AE"/>
    <w:rsid w:val="00746134"/>
    <w:rsid w:val="007461FA"/>
    <w:rsid w:val="007510CC"/>
    <w:rsid w:val="00751241"/>
    <w:rsid w:val="00752025"/>
    <w:rsid w:val="00752A87"/>
    <w:rsid w:val="00753F93"/>
    <w:rsid w:val="00761A6B"/>
    <w:rsid w:val="00761C9A"/>
    <w:rsid w:val="007627E8"/>
    <w:rsid w:val="007635F7"/>
    <w:rsid w:val="0076364B"/>
    <w:rsid w:val="00763757"/>
    <w:rsid w:val="00763822"/>
    <w:rsid w:val="00771053"/>
    <w:rsid w:val="007738CB"/>
    <w:rsid w:val="0077455D"/>
    <w:rsid w:val="007751CC"/>
    <w:rsid w:val="00776A67"/>
    <w:rsid w:val="00780943"/>
    <w:rsid w:val="00781C72"/>
    <w:rsid w:val="00782995"/>
    <w:rsid w:val="00783C83"/>
    <w:rsid w:val="00784582"/>
    <w:rsid w:val="00785013"/>
    <w:rsid w:val="00787D32"/>
    <w:rsid w:val="00787EB4"/>
    <w:rsid w:val="007908D0"/>
    <w:rsid w:val="00792E78"/>
    <w:rsid w:val="00796CB3"/>
    <w:rsid w:val="007971C1"/>
    <w:rsid w:val="007A10B5"/>
    <w:rsid w:val="007A1E6D"/>
    <w:rsid w:val="007A4A48"/>
    <w:rsid w:val="007A5F35"/>
    <w:rsid w:val="007A70E5"/>
    <w:rsid w:val="007A75A6"/>
    <w:rsid w:val="007B2772"/>
    <w:rsid w:val="007B292C"/>
    <w:rsid w:val="007B297F"/>
    <w:rsid w:val="007B30BA"/>
    <w:rsid w:val="007B30D7"/>
    <w:rsid w:val="007B36E0"/>
    <w:rsid w:val="007B438B"/>
    <w:rsid w:val="007B6D75"/>
    <w:rsid w:val="007C04D6"/>
    <w:rsid w:val="007C0C25"/>
    <w:rsid w:val="007C0E45"/>
    <w:rsid w:val="007C2FDE"/>
    <w:rsid w:val="007C3459"/>
    <w:rsid w:val="007C4279"/>
    <w:rsid w:val="007C4BDC"/>
    <w:rsid w:val="007C542B"/>
    <w:rsid w:val="007C54F7"/>
    <w:rsid w:val="007C6A07"/>
    <w:rsid w:val="007C7993"/>
    <w:rsid w:val="007D0487"/>
    <w:rsid w:val="007D1162"/>
    <w:rsid w:val="007D2124"/>
    <w:rsid w:val="007D2266"/>
    <w:rsid w:val="007D3B92"/>
    <w:rsid w:val="007D51F3"/>
    <w:rsid w:val="007D54FF"/>
    <w:rsid w:val="007D64B4"/>
    <w:rsid w:val="007E5618"/>
    <w:rsid w:val="007E71D7"/>
    <w:rsid w:val="007F01A5"/>
    <w:rsid w:val="007F02F6"/>
    <w:rsid w:val="007F11A7"/>
    <w:rsid w:val="007F3201"/>
    <w:rsid w:val="007F3226"/>
    <w:rsid w:val="007F3461"/>
    <w:rsid w:val="007F58B1"/>
    <w:rsid w:val="00800EB0"/>
    <w:rsid w:val="008013E3"/>
    <w:rsid w:val="008020BB"/>
    <w:rsid w:val="0080228F"/>
    <w:rsid w:val="00802718"/>
    <w:rsid w:val="00802A39"/>
    <w:rsid w:val="008035EF"/>
    <w:rsid w:val="008050FB"/>
    <w:rsid w:val="008063E5"/>
    <w:rsid w:val="00807C47"/>
    <w:rsid w:val="0081437B"/>
    <w:rsid w:val="00814637"/>
    <w:rsid w:val="00814702"/>
    <w:rsid w:val="00814AA9"/>
    <w:rsid w:val="00817617"/>
    <w:rsid w:val="00820A44"/>
    <w:rsid w:val="00820F93"/>
    <w:rsid w:val="0082121C"/>
    <w:rsid w:val="00822183"/>
    <w:rsid w:val="0082564B"/>
    <w:rsid w:val="008268B1"/>
    <w:rsid w:val="00830682"/>
    <w:rsid w:val="008338C7"/>
    <w:rsid w:val="00833BD1"/>
    <w:rsid w:val="00835DBA"/>
    <w:rsid w:val="00836B59"/>
    <w:rsid w:val="00836F28"/>
    <w:rsid w:val="00837884"/>
    <w:rsid w:val="00840430"/>
    <w:rsid w:val="00841703"/>
    <w:rsid w:val="008446DA"/>
    <w:rsid w:val="008460E0"/>
    <w:rsid w:val="00846290"/>
    <w:rsid w:val="00847BD5"/>
    <w:rsid w:val="00850A8B"/>
    <w:rsid w:val="00850C4A"/>
    <w:rsid w:val="0085287E"/>
    <w:rsid w:val="0085426B"/>
    <w:rsid w:val="008554B5"/>
    <w:rsid w:val="00855A84"/>
    <w:rsid w:val="0085669B"/>
    <w:rsid w:val="00857D24"/>
    <w:rsid w:val="00861695"/>
    <w:rsid w:val="00861AA4"/>
    <w:rsid w:val="00865DDE"/>
    <w:rsid w:val="00870248"/>
    <w:rsid w:val="00870EAE"/>
    <w:rsid w:val="00872E76"/>
    <w:rsid w:val="00873A01"/>
    <w:rsid w:val="00874ACE"/>
    <w:rsid w:val="008762C6"/>
    <w:rsid w:val="00876441"/>
    <w:rsid w:val="00876A7E"/>
    <w:rsid w:val="0088187B"/>
    <w:rsid w:val="00881F2B"/>
    <w:rsid w:val="0088313B"/>
    <w:rsid w:val="00883145"/>
    <w:rsid w:val="00884D61"/>
    <w:rsid w:val="0088555E"/>
    <w:rsid w:val="0088687F"/>
    <w:rsid w:val="00886F05"/>
    <w:rsid w:val="0089387D"/>
    <w:rsid w:val="0089634C"/>
    <w:rsid w:val="00897E95"/>
    <w:rsid w:val="008A326D"/>
    <w:rsid w:val="008A47E6"/>
    <w:rsid w:val="008A4BEC"/>
    <w:rsid w:val="008A4D6B"/>
    <w:rsid w:val="008A6059"/>
    <w:rsid w:val="008A74C8"/>
    <w:rsid w:val="008B1827"/>
    <w:rsid w:val="008B28EC"/>
    <w:rsid w:val="008B31CD"/>
    <w:rsid w:val="008B4840"/>
    <w:rsid w:val="008B594A"/>
    <w:rsid w:val="008B78E7"/>
    <w:rsid w:val="008C0787"/>
    <w:rsid w:val="008C49D2"/>
    <w:rsid w:val="008C5F7B"/>
    <w:rsid w:val="008C6534"/>
    <w:rsid w:val="008C67DE"/>
    <w:rsid w:val="008D18FB"/>
    <w:rsid w:val="008D32B5"/>
    <w:rsid w:val="008D5001"/>
    <w:rsid w:val="008D5511"/>
    <w:rsid w:val="008D5AAC"/>
    <w:rsid w:val="008D5BA9"/>
    <w:rsid w:val="008D5DF6"/>
    <w:rsid w:val="008D6EA5"/>
    <w:rsid w:val="008E041B"/>
    <w:rsid w:val="008E3002"/>
    <w:rsid w:val="008E3D7D"/>
    <w:rsid w:val="008E5FDF"/>
    <w:rsid w:val="008E6A29"/>
    <w:rsid w:val="008E77BD"/>
    <w:rsid w:val="008E7A29"/>
    <w:rsid w:val="008F12BA"/>
    <w:rsid w:val="008F4CBC"/>
    <w:rsid w:val="008F5071"/>
    <w:rsid w:val="008F6A01"/>
    <w:rsid w:val="008F6C9C"/>
    <w:rsid w:val="008F75DB"/>
    <w:rsid w:val="0090057F"/>
    <w:rsid w:val="00904A7F"/>
    <w:rsid w:val="00904F80"/>
    <w:rsid w:val="0091024C"/>
    <w:rsid w:val="009134DE"/>
    <w:rsid w:val="009136CA"/>
    <w:rsid w:val="00914B17"/>
    <w:rsid w:val="00921013"/>
    <w:rsid w:val="009217EF"/>
    <w:rsid w:val="00923100"/>
    <w:rsid w:val="009231FA"/>
    <w:rsid w:val="0092757F"/>
    <w:rsid w:val="00933FBF"/>
    <w:rsid w:val="009354F4"/>
    <w:rsid w:val="00937767"/>
    <w:rsid w:val="00941E76"/>
    <w:rsid w:val="009424A1"/>
    <w:rsid w:val="00942617"/>
    <w:rsid w:val="009454E9"/>
    <w:rsid w:val="00946F93"/>
    <w:rsid w:val="00947C1E"/>
    <w:rsid w:val="00951544"/>
    <w:rsid w:val="00951825"/>
    <w:rsid w:val="0095191A"/>
    <w:rsid w:val="00951BE0"/>
    <w:rsid w:val="00952C58"/>
    <w:rsid w:val="00952F35"/>
    <w:rsid w:val="00953C3D"/>
    <w:rsid w:val="0095407F"/>
    <w:rsid w:val="00954DB8"/>
    <w:rsid w:val="009560B2"/>
    <w:rsid w:val="00962592"/>
    <w:rsid w:val="009628A1"/>
    <w:rsid w:val="00963979"/>
    <w:rsid w:val="00963C31"/>
    <w:rsid w:val="00964D31"/>
    <w:rsid w:val="0096603F"/>
    <w:rsid w:val="00967593"/>
    <w:rsid w:val="00970C31"/>
    <w:rsid w:val="00970F4C"/>
    <w:rsid w:val="0097221C"/>
    <w:rsid w:val="00974F29"/>
    <w:rsid w:val="00975521"/>
    <w:rsid w:val="00975FD2"/>
    <w:rsid w:val="00976026"/>
    <w:rsid w:val="0097732F"/>
    <w:rsid w:val="00977A29"/>
    <w:rsid w:val="00980E60"/>
    <w:rsid w:val="009825BD"/>
    <w:rsid w:val="00985FB3"/>
    <w:rsid w:val="009908FF"/>
    <w:rsid w:val="0099115C"/>
    <w:rsid w:val="00992213"/>
    <w:rsid w:val="00992A8C"/>
    <w:rsid w:val="00993DFD"/>
    <w:rsid w:val="00994EA5"/>
    <w:rsid w:val="00995019"/>
    <w:rsid w:val="00996AD3"/>
    <w:rsid w:val="009A0CED"/>
    <w:rsid w:val="009A1A47"/>
    <w:rsid w:val="009A485C"/>
    <w:rsid w:val="009A513B"/>
    <w:rsid w:val="009A53BF"/>
    <w:rsid w:val="009B03B1"/>
    <w:rsid w:val="009B31BA"/>
    <w:rsid w:val="009B3633"/>
    <w:rsid w:val="009B4783"/>
    <w:rsid w:val="009B567B"/>
    <w:rsid w:val="009B60BE"/>
    <w:rsid w:val="009C0ABA"/>
    <w:rsid w:val="009C0E43"/>
    <w:rsid w:val="009C3471"/>
    <w:rsid w:val="009C3EA2"/>
    <w:rsid w:val="009C5052"/>
    <w:rsid w:val="009C5104"/>
    <w:rsid w:val="009C7290"/>
    <w:rsid w:val="009D0960"/>
    <w:rsid w:val="009D0C5A"/>
    <w:rsid w:val="009D2BF0"/>
    <w:rsid w:val="009D45EF"/>
    <w:rsid w:val="009D48CB"/>
    <w:rsid w:val="009D48DA"/>
    <w:rsid w:val="009D54A6"/>
    <w:rsid w:val="009D54DD"/>
    <w:rsid w:val="009D668A"/>
    <w:rsid w:val="009D6D82"/>
    <w:rsid w:val="009D706C"/>
    <w:rsid w:val="009E0809"/>
    <w:rsid w:val="009E1B53"/>
    <w:rsid w:val="009E3650"/>
    <w:rsid w:val="009E3C3E"/>
    <w:rsid w:val="009E5BC4"/>
    <w:rsid w:val="009F0019"/>
    <w:rsid w:val="009F0A3D"/>
    <w:rsid w:val="009F0A50"/>
    <w:rsid w:val="009F1429"/>
    <w:rsid w:val="009F18C7"/>
    <w:rsid w:val="009F1A8F"/>
    <w:rsid w:val="009F33AB"/>
    <w:rsid w:val="009F3AAC"/>
    <w:rsid w:val="009F521C"/>
    <w:rsid w:val="009F58F8"/>
    <w:rsid w:val="009F7419"/>
    <w:rsid w:val="00A00944"/>
    <w:rsid w:val="00A016DF"/>
    <w:rsid w:val="00A039A4"/>
    <w:rsid w:val="00A03DD5"/>
    <w:rsid w:val="00A04831"/>
    <w:rsid w:val="00A057E7"/>
    <w:rsid w:val="00A0679A"/>
    <w:rsid w:val="00A07559"/>
    <w:rsid w:val="00A07960"/>
    <w:rsid w:val="00A07E67"/>
    <w:rsid w:val="00A10858"/>
    <w:rsid w:val="00A11F42"/>
    <w:rsid w:val="00A12A3E"/>
    <w:rsid w:val="00A15C0C"/>
    <w:rsid w:val="00A1652E"/>
    <w:rsid w:val="00A16FD3"/>
    <w:rsid w:val="00A208DA"/>
    <w:rsid w:val="00A2198B"/>
    <w:rsid w:val="00A22034"/>
    <w:rsid w:val="00A23BEA"/>
    <w:rsid w:val="00A251AC"/>
    <w:rsid w:val="00A319E3"/>
    <w:rsid w:val="00A34058"/>
    <w:rsid w:val="00A3446B"/>
    <w:rsid w:val="00A34CB7"/>
    <w:rsid w:val="00A37085"/>
    <w:rsid w:val="00A37805"/>
    <w:rsid w:val="00A4017B"/>
    <w:rsid w:val="00A41C1F"/>
    <w:rsid w:val="00A449ED"/>
    <w:rsid w:val="00A45ACE"/>
    <w:rsid w:val="00A45EBD"/>
    <w:rsid w:val="00A46095"/>
    <w:rsid w:val="00A50959"/>
    <w:rsid w:val="00A56079"/>
    <w:rsid w:val="00A57894"/>
    <w:rsid w:val="00A61117"/>
    <w:rsid w:val="00A67A28"/>
    <w:rsid w:val="00A7293A"/>
    <w:rsid w:val="00A742CB"/>
    <w:rsid w:val="00A7557F"/>
    <w:rsid w:val="00A75C69"/>
    <w:rsid w:val="00A76BCB"/>
    <w:rsid w:val="00A77013"/>
    <w:rsid w:val="00A77E8F"/>
    <w:rsid w:val="00A8394A"/>
    <w:rsid w:val="00A83D8B"/>
    <w:rsid w:val="00A86545"/>
    <w:rsid w:val="00A865B2"/>
    <w:rsid w:val="00A907DA"/>
    <w:rsid w:val="00A908FC"/>
    <w:rsid w:val="00A90B5F"/>
    <w:rsid w:val="00A911B5"/>
    <w:rsid w:val="00A934CF"/>
    <w:rsid w:val="00A94C1E"/>
    <w:rsid w:val="00A94D5E"/>
    <w:rsid w:val="00AA1641"/>
    <w:rsid w:val="00AA4FA9"/>
    <w:rsid w:val="00AA5E70"/>
    <w:rsid w:val="00AB1AF5"/>
    <w:rsid w:val="00AB2426"/>
    <w:rsid w:val="00AB3DD4"/>
    <w:rsid w:val="00AB484C"/>
    <w:rsid w:val="00AB62C7"/>
    <w:rsid w:val="00AB6639"/>
    <w:rsid w:val="00AB6DB5"/>
    <w:rsid w:val="00AB7A99"/>
    <w:rsid w:val="00AC0DC3"/>
    <w:rsid w:val="00AC1724"/>
    <w:rsid w:val="00AC37FF"/>
    <w:rsid w:val="00AC4007"/>
    <w:rsid w:val="00AC5354"/>
    <w:rsid w:val="00AC56CC"/>
    <w:rsid w:val="00AC65AD"/>
    <w:rsid w:val="00AC70D4"/>
    <w:rsid w:val="00AC7AE1"/>
    <w:rsid w:val="00AD17EE"/>
    <w:rsid w:val="00AD2A9F"/>
    <w:rsid w:val="00AD415A"/>
    <w:rsid w:val="00AD4AA3"/>
    <w:rsid w:val="00AE32B6"/>
    <w:rsid w:val="00AE3319"/>
    <w:rsid w:val="00AE3A90"/>
    <w:rsid w:val="00AE401A"/>
    <w:rsid w:val="00AF03BE"/>
    <w:rsid w:val="00AF208A"/>
    <w:rsid w:val="00AF2272"/>
    <w:rsid w:val="00AF28C1"/>
    <w:rsid w:val="00AF3C82"/>
    <w:rsid w:val="00AF5539"/>
    <w:rsid w:val="00AF5EB2"/>
    <w:rsid w:val="00AF7784"/>
    <w:rsid w:val="00AF7B87"/>
    <w:rsid w:val="00B005E8"/>
    <w:rsid w:val="00B01260"/>
    <w:rsid w:val="00B01F0B"/>
    <w:rsid w:val="00B025FD"/>
    <w:rsid w:val="00B03A18"/>
    <w:rsid w:val="00B1049B"/>
    <w:rsid w:val="00B10F77"/>
    <w:rsid w:val="00B13F0B"/>
    <w:rsid w:val="00B1429C"/>
    <w:rsid w:val="00B1521B"/>
    <w:rsid w:val="00B205D0"/>
    <w:rsid w:val="00B21169"/>
    <w:rsid w:val="00B24D7E"/>
    <w:rsid w:val="00B25961"/>
    <w:rsid w:val="00B266A0"/>
    <w:rsid w:val="00B279E0"/>
    <w:rsid w:val="00B30396"/>
    <w:rsid w:val="00B312C5"/>
    <w:rsid w:val="00B32365"/>
    <w:rsid w:val="00B32997"/>
    <w:rsid w:val="00B34480"/>
    <w:rsid w:val="00B365ED"/>
    <w:rsid w:val="00B3669A"/>
    <w:rsid w:val="00B36A96"/>
    <w:rsid w:val="00B437D0"/>
    <w:rsid w:val="00B43A2C"/>
    <w:rsid w:val="00B4489D"/>
    <w:rsid w:val="00B44CEF"/>
    <w:rsid w:val="00B4537C"/>
    <w:rsid w:val="00B45E0F"/>
    <w:rsid w:val="00B46625"/>
    <w:rsid w:val="00B47185"/>
    <w:rsid w:val="00B50E69"/>
    <w:rsid w:val="00B5326C"/>
    <w:rsid w:val="00B54C28"/>
    <w:rsid w:val="00B56809"/>
    <w:rsid w:val="00B5720B"/>
    <w:rsid w:val="00B5779A"/>
    <w:rsid w:val="00B63ADF"/>
    <w:rsid w:val="00B63DC7"/>
    <w:rsid w:val="00B64064"/>
    <w:rsid w:val="00B641A5"/>
    <w:rsid w:val="00B65A1E"/>
    <w:rsid w:val="00B6732C"/>
    <w:rsid w:val="00B6760A"/>
    <w:rsid w:val="00B7069C"/>
    <w:rsid w:val="00B7130B"/>
    <w:rsid w:val="00B767A4"/>
    <w:rsid w:val="00B76B0E"/>
    <w:rsid w:val="00B77131"/>
    <w:rsid w:val="00B77211"/>
    <w:rsid w:val="00B8023B"/>
    <w:rsid w:val="00B82323"/>
    <w:rsid w:val="00B84204"/>
    <w:rsid w:val="00B867F8"/>
    <w:rsid w:val="00B9169A"/>
    <w:rsid w:val="00B916D7"/>
    <w:rsid w:val="00B91BF3"/>
    <w:rsid w:val="00B93C63"/>
    <w:rsid w:val="00B95745"/>
    <w:rsid w:val="00B96473"/>
    <w:rsid w:val="00B96A65"/>
    <w:rsid w:val="00BA23FF"/>
    <w:rsid w:val="00BA38F6"/>
    <w:rsid w:val="00BA3C4F"/>
    <w:rsid w:val="00BA4B41"/>
    <w:rsid w:val="00BA562B"/>
    <w:rsid w:val="00BA5811"/>
    <w:rsid w:val="00BA616B"/>
    <w:rsid w:val="00BA683B"/>
    <w:rsid w:val="00BA7A74"/>
    <w:rsid w:val="00BB1FF2"/>
    <w:rsid w:val="00BB2FE7"/>
    <w:rsid w:val="00BB3CB6"/>
    <w:rsid w:val="00BB4DA0"/>
    <w:rsid w:val="00BB532B"/>
    <w:rsid w:val="00BB6400"/>
    <w:rsid w:val="00BB725D"/>
    <w:rsid w:val="00BC557F"/>
    <w:rsid w:val="00BC55C4"/>
    <w:rsid w:val="00BC5A24"/>
    <w:rsid w:val="00BC6A8F"/>
    <w:rsid w:val="00BC7A1C"/>
    <w:rsid w:val="00BD0927"/>
    <w:rsid w:val="00BD3933"/>
    <w:rsid w:val="00BD4AAF"/>
    <w:rsid w:val="00BD4F46"/>
    <w:rsid w:val="00BD53B0"/>
    <w:rsid w:val="00BE638A"/>
    <w:rsid w:val="00BF0B81"/>
    <w:rsid w:val="00BF1DF7"/>
    <w:rsid w:val="00BF63C0"/>
    <w:rsid w:val="00BF6651"/>
    <w:rsid w:val="00C0117D"/>
    <w:rsid w:val="00C02EC1"/>
    <w:rsid w:val="00C03AA0"/>
    <w:rsid w:val="00C03AE3"/>
    <w:rsid w:val="00C072DB"/>
    <w:rsid w:val="00C12666"/>
    <w:rsid w:val="00C14D3D"/>
    <w:rsid w:val="00C1772A"/>
    <w:rsid w:val="00C20178"/>
    <w:rsid w:val="00C20775"/>
    <w:rsid w:val="00C208D6"/>
    <w:rsid w:val="00C20EAC"/>
    <w:rsid w:val="00C224BD"/>
    <w:rsid w:val="00C2791F"/>
    <w:rsid w:val="00C27ECC"/>
    <w:rsid w:val="00C30AB7"/>
    <w:rsid w:val="00C31C4E"/>
    <w:rsid w:val="00C33E9B"/>
    <w:rsid w:val="00C34F01"/>
    <w:rsid w:val="00C40CD9"/>
    <w:rsid w:val="00C41FF6"/>
    <w:rsid w:val="00C51554"/>
    <w:rsid w:val="00C547A4"/>
    <w:rsid w:val="00C55CC0"/>
    <w:rsid w:val="00C56036"/>
    <w:rsid w:val="00C56B91"/>
    <w:rsid w:val="00C57FC3"/>
    <w:rsid w:val="00C618EC"/>
    <w:rsid w:val="00C62CA7"/>
    <w:rsid w:val="00C64C44"/>
    <w:rsid w:val="00C6560E"/>
    <w:rsid w:val="00C65E42"/>
    <w:rsid w:val="00C66F3F"/>
    <w:rsid w:val="00C67E85"/>
    <w:rsid w:val="00C70828"/>
    <w:rsid w:val="00C70860"/>
    <w:rsid w:val="00C7173F"/>
    <w:rsid w:val="00C7433E"/>
    <w:rsid w:val="00C74C44"/>
    <w:rsid w:val="00C7607A"/>
    <w:rsid w:val="00C76A3A"/>
    <w:rsid w:val="00C76D03"/>
    <w:rsid w:val="00C76FBC"/>
    <w:rsid w:val="00C7704B"/>
    <w:rsid w:val="00C8116C"/>
    <w:rsid w:val="00C82A18"/>
    <w:rsid w:val="00C8443F"/>
    <w:rsid w:val="00C84994"/>
    <w:rsid w:val="00C84E17"/>
    <w:rsid w:val="00C865F4"/>
    <w:rsid w:val="00C866F1"/>
    <w:rsid w:val="00C90258"/>
    <w:rsid w:val="00C90681"/>
    <w:rsid w:val="00C9069C"/>
    <w:rsid w:val="00C911C3"/>
    <w:rsid w:val="00C91630"/>
    <w:rsid w:val="00C91AC7"/>
    <w:rsid w:val="00C91EDD"/>
    <w:rsid w:val="00C95375"/>
    <w:rsid w:val="00C957F9"/>
    <w:rsid w:val="00C959A2"/>
    <w:rsid w:val="00C96021"/>
    <w:rsid w:val="00C9634F"/>
    <w:rsid w:val="00C97207"/>
    <w:rsid w:val="00C97606"/>
    <w:rsid w:val="00CA1C0D"/>
    <w:rsid w:val="00CA29C1"/>
    <w:rsid w:val="00CA45BC"/>
    <w:rsid w:val="00CA4C4E"/>
    <w:rsid w:val="00CA607E"/>
    <w:rsid w:val="00CA642B"/>
    <w:rsid w:val="00CB00C2"/>
    <w:rsid w:val="00CB01B4"/>
    <w:rsid w:val="00CB02EF"/>
    <w:rsid w:val="00CB2DF7"/>
    <w:rsid w:val="00CB3AC5"/>
    <w:rsid w:val="00CB4156"/>
    <w:rsid w:val="00CB4606"/>
    <w:rsid w:val="00CB4A95"/>
    <w:rsid w:val="00CB5CC2"/>
    <w:rsid w:val="00CC035D"/>
    <w:rsid w:val="00CC03D6"/>
    <w:rsid w:val="00CC4567"/>
    <w:rsid w:val="00CC4809"/>
    <w:rsid w:val="00CC4B6F"/>
    <w:rsid w:val="00CD0423"/>
    <w:rsid w:val="00CD1DCE"/>
    <w:rsid w:val="00CD1DF4"/>
    <w:rsid w:val="00CD2D5C"/>
    <w:rsid w:val="00CD3400"/>
    <w:rsid w:val="00CD38BA"/>
    <w:rsid w:val="00CD39A6"/>
    <w:rsid w:val="00CD3D55"/>
    <w:rsid w:val="00CD43E0"/>
    <w:rsid w:val="00CD57DF"/>
    <w:rsid w:val="00CD6FD5"/>
    <w:rsid w:val="00CE10FC"/>
    <w:rsid w:val="00CE42A6"/>
    <w:rsid w:val="00CE4EDA"/>
    <w:rsid w:val="00CF291C"/>
    <w:rsid w:val="00CF4F0F"/>
    <w:rsid w:val="00CF7B5B"/>
    <w:rsid w:val="00D00DDB"/>
    <w:rsid w:val="00D0488A"/>
    <w:rsid w:val="00D04BA3"/>
    <w:rsid w:val="00D05B86"/>
    <w:rsid w:val="00D05DB4"/>
    <w:rsid w:val="00D07D89"/>
    <w:rsid w:val="00D1254E"/>
    <w:rsid w:val="00D12A1D"/>
    <w:rsid w:val="00D13F2F"/>
    <w:rsid w:val="00D16E6B"/>
    <w:rsid w:val="00D16E75"/>
    <w:rsid w:val="00D2049E"/>
    <w:rsid w:val="00D242FC"/>
    <w:rsid w:val="00D24E6C"/>
    <w:rsid w:val="00D27DB9"/>
    <w:rsid w:val="00D3049F"/>
    <w:rsid w:val="00D30937"/>
    <w:rsid w:val="00D31E5A"/>
    <w:rsid w:val="00D33070"/>
    <w:rsid w:val="00D34836"/>
    <w:rsid w:val="00D41A3C"/>
    <w:rsid w:val="00D41D95"/>
    <w:rsid w:val="00D42486"/>
    <w:rsid w:val="00D42BF9"/>
    <w:rsid w:val="00D4477A"/>
    <w:rsid w:val="00D5048B"/>
    <w:rsid w:val="00D515A9"/>
    <w:rsid w:val="00D5299B"/>
    <w:rsid w:val="00D57675"/>
    <w:rsid w:val="00D60029"/>
    <w:rsid w:val="00D63854"/>
    <w:rsid w:val="00D67D34"/>
    <w:rsid w:val="00D717F8"/>
    <w:rsid w:val="00D71D66"/>
    <w:rsid w:val="00D74083"/>
    <w:rsid w:val="00D7433A"/>
    <w:rsid w:val="00D7571B"/>
    <w:rsid w:val="00D7746C"/>
    <w:rsid w:val="00D809F0"/>
    <w:rsid w:val="00D81B42"/>
    <w:rsid w:val="00D81F78"/>
    <w:rsid w:val="00D82222"/>
    <w:rsid w:val="00D82523"/>
    <w:rsid w:val="00D84D33"/>
    <w:rsid w:val="00D913F7"/>
    <w:rsid w:val="00D958D1"/>
    <w:rsid w:val="00D96BD6"/>
    <w:rsid w:val="00D96FC7"/>
    <w:rsid w:val="00D977CF"/>
    <w:rsid w:val="00DA0DFC"/>
    <w:rsid w:val="00DA0FAD"/>
    <w:rsid w:val="00DA3283"/>
    <w:rsid w:val="00DA3845"/>
    <w:rsid w:val="00DA38F7"/>
    <w:rsid w:val="00DA3C32"/>
    <w:rsid w:val="00DA7D38"/>
    <w:rsid w:val="00DB00B0"/>
    <w:rsid w:val="00DB0927"/>
    <w:rsid w:val="00DB0CCE"/>
    <w:rsid w:val="00DB361C"/>
    <w:rsid w:val="00DB3A23"/>
    <w:rsid w:val="00DB4436"/>
    <w:rsid w:val="00DB46EA"/>
    <w:rsid w:val="00DB5538"/>
    <w:rsid w:val="00DB61E0"/>
    <w:rsid w:val="00DB62EA"/>
    <w:rsid w:val="00DC0C8C"/>
    <w:rsid w:val="00DC251E"/>
    <w:rsid w:val="00DC48A8"/>
    <w:rsid w:val="00DC4D11"/>
    <w:rsid w:val="00DC6253"/>
    <w:rsid w:val="00DC71FA"/>
    <w:rsid w:val="00DC73E7"/>
    <w:rsid w:val="00DC7C5B"/>
    <w:rsid w:val="00DD27F6"/>
    <w:rsid w:val="00DD466C"/>
    <w:rsid w:val="00DD4916"/>
    <w:rsid w:val="00DE0844"/>
    <w:rsid w:val="00DE236B"/>
    <w:rsid w:val="00DE2623"/>
    <w:rsid w:val="00DE726A"/>
    <w:rsid w:val="00DF0C2E"/>
    <w:rsid w:val="00DF1DDC"/>
    <w:rsid w:val="00DF388B"/>
    <w:rsid w:val="00DF5BB9"/>
    <w:rsid w:val="00DF69B2"/>
    <w:rsid w:val="00DF6CEE"/>
    <w:rsid w:val="00DF6D5B"/>
    <w:rsid w:val="00E00F1B"/>
    <w:rsid w:val="00E01948"/>
    <w:rsid w:val="00E026E6"/>
    <w:rsid w:val="00E03169"/>
    <w:rsid w:val="00E0430F"/>
    <w:rsid w:val="00E0467C"/>
    <w:rsid w:val="00E11B4C"/>
    <w:rsid w:val="00E11E30"/>
    <w:rsid w:val="00E14105"/>
    <w:rsid w:val="00E146E5"/>
    <w:rsid w:val="00E14A7D"/>
    <w:rsid w:val="00E16906"/>
    <w:rsid w:val="00E16D10"/>
    <w:rsid w:val="00E20101"/>
    <w:rsid w:val="00E203F5"/>
    <w:rsid w:val="00E206B1"/>
    <w:rsid w:val="00E22ACC"/>
    <w:rsid w:val="00E2425F"/>
    <w:rsid w:val="00E262EF"/>
    <w:rsid w:val="00E277A2"/>
    <w:rsid w:val="00E3437E"/>
    <w:rsid w:val="00E34D7F"/>
    <w:rsid w:val="00E34D82"/>
    <w:rsid w:val="00E365AC"/>
    <w:rsid w:val="00E36FA7"/>
    <w:rsid w:val="00E40324"/>
    <w:rsid w:val="00E4061D"/>
    <w:rsid w:val="00E40A87"/>
    <w:rsid w:val="00E412E6"/>
    <w:rsid w:val="00E4171D"/>
    <w:rsid w:val="00E44D9A"/>
    <w:rsid w:val="00E466E5"/>
    <w:rsid w:val="00E47B26"/>
    <w:rsid w:val="00E52061"/>
    <w:rsid w:val="00E52D29"/>
    <w:rsid w:val="00E55677"/>
    <w:rsid w:val="00E567D7"/>
    <w:rsid w:val="00E5726B"/>
    <w:rsid w:val="00E57FFA"/>
    <w:rsid w:val="00E62310"/>
    <w:rsid w:val="00E623BA"/>
    <w:rsid w:val="00E6247E"/>
    <w:rsid w:val="00E64924"/>
    <w:rsid w:val="00E6647F"/>
    <w:rsid w:val="00E668B3"/>
    <w:rsid w:val="00E731A1"/>
    <w:rsid w:val="00E75553"/>
    <w:rsid w:val="00E84242"/>
    <w:rsid w:val="00E85BD2"/>
    <w:rsid w:val="00E87CCB"/>
    <w:rsid w:val="00E90358"/>
    <w:rsid w:val="00E904E7"/>
    <w:rsid w:val="00E90F03"/>
    <w:rsid w:val="00E9169E"/>
    <w:rsid w:val="00E9366A"/>
    <w:rsid w:val="00E94D72"/>
    <w:rsid w:val="00E951CA"/>
    <w:rsid w:val="00E973A7"/>
    <w:rsid w:val="00EA1928"/>
    <w:rsid w:val="00EA42BB"/>
    <w:rsid w:val="00EA45E1"/>
    <w:rsid w:val="00EA648E"/>
    <w:rsid w:val="00EA6862"/>
    <w:rsid w:val="00EB2247"/>
    <w:rsid w:val="00EB3318"/>
    <w:rsid w:val="00EB48BB"/>
    <w:rsid w:val="00EB7994"/>
    <w:rsid w:val="00EC4B4D"/>
    <w:rsid w:val="00EC729A"/>
    <w:rsid w:val="00ED1AC8"/>
    <w:rsid w:val="00ED1F07"/>
    <w:rsid w:val="00ED30FB"/>
    <w:rsid w:val="00ED7486"/>
    <w:rsid w:val="00EE0059"/>
    <w:rsid w:val="00EE14A8"/>
    <w:rsid w:val="00EE3BAC"/>
    <w:rsid w:val="00EE4F45"/>
    <w:rsid w:val="00EF240B"/>
    <w:rsid w:val="00EF242E"/>
    <w:rsid w:val="00EF2857"/>
    <w:rsid w:val="00EF2A6D"/>
    <w:rsid w:val="00EF497D"/>
    <w:rsid w:val="00EF4DF9"/>
    <w:rsid w:val="00EF7D08"/>
    <w:rsid w:val="00F028D2"/>
    <w:rsid w:val="00F032F8"/>
    <w:rsid w:val="00F03671"/>
    <w:rsid w:val="00F04FAB"/>
    <w:rsid w:val="00F063EC"/>
    <w:rsid w:val="00F07DF7"/>
    <w:rsid w:val="00F102F5"/>
    <w:rsid w:val="00F14BAE"/>
    <w:rsid w:val="00F1741F"/>
    <w:rsid w:val="00F20ACE"/>
    <w:rsid w:val="00F211EA"/>
    <w:rsid w:val="00F22C78"/>
    <w:rsid w:val="00F264AB"/>
    <w:rsid w:val="00F30ABC"/>
    <w:rsid w:val="00F32A10"/>
    <w:rsid w:val="00F33213"/>
    <w:rsid w:val="00F36137"/>
    <w:rsid w:val="00F36E15"/>
    <w:rsid w:val="00F37AAF"/>
    <w:rsid w:val="00F41168"/>
    <w:rsid w:val="00F41D82"/>
    <w:rsid w:val="00F422FE"/>
    <w:rsid w:val="00F43ED6"/>
    <w:rsid w:val="00F44648"/>
    <w:rsid w:val="00F46E79"/>
    <w:rsid w:val="00F47651"/>
    <w:rsid w:val="00F51F25"/>
    <w:rsid w:val="00F52859"/>
    <w:rsid w:val="00F53F80"/>
    <w:rsid w:val="00F543E5"/>
    <w:rsid w:val="00F573B6"/>
    <w:rsid w:val="00F5761E"/>
    <w:rsid w:val="00F57AFD"/>
    <w:rsid w:val="00F60744"/>
    <w:rsid w:val="00F611F0"/>
    <w:rsid w:val="00F61811"/>
    <w:rsid w:val="00F6217A"/>
    <w:rsid w:val="00F62F98"/>
    <w:rsid w:val="00F6342A"/>
    <w:rsid w:val="00F63C31"/>
    <w:rsid w:val="00F668E5"/>
    <w:rsid w:val="00F66DE3"/>
    <w:rsid w:val="00F7022D"/>
    <w:rsid w:val="00F70422"/>
    <w:rsid w:val="00F70B43"/>
    <w:rsid w:val="00F718A3"/>
    <w:rsid w:val="00F72015"/>
    <w:rsid w:val="00F7273B"/>
    <w:rsid w:val="00F74601"/>
    <w:rsid w:val="00F74E7E"/>
    <w:rsid w:val="00F774B8"/>
    <w:rsid w:val="00F77514"/>
    <w:rsid w:val="00F825B9"/>
    <w:rsid w:val="00F82640"/>
    <w:rsid w:val="00F84AAB"/>
    <w:rsid w:val="00F9130C"/>
    <w:rsid w:val="00F92D18"/>
    <w:rsid w:val="00F941FF"/>
    <w:rsid w:val="00F96560"/>
    <w:rsid w:val="00FA0CA8"/>
    <w:rsid w:val="00FA1512"/>
    <w:rsid w:val="00FA4963"/>
    <w:rsid w:val="00FA5DBD"/>
    <w:rsid w:val="00FA7646"/>
    <w:rsid w:val="00FB0B70"/>
    <w:rsid w:val="00FB1208"/>
    <w:rsid w:val="00FB18E9"/>
    <w:rsid w:val="00FB1ED5"/>
    <w:rsid w:val="00FB2450"/>
    <w:rsid w:val="00FB29B8"/>
    <w:rsid w:val="00FB467D"/>
    <w:rsid w:val="00FC0957"/>
    <w:rsid w:val="00FC16AA"/>
    <w:rsid w:val="00FC3E1A"/>
    <w:rsid w:val="00FC48EF"/>
    <w:rsid w:val="00FC595F"/>
    <w:rsid w:val="00FC6BFD"/>
    <w:rsid w:val="00FD1AAA"/>
    <w:rsid w:val="00FD232E"/>
    <w:rsid w:val="00FD3190"/>
    <w:rsid w:val="00FD349C"/>
    <w:rsid w:val="00FD3654"/>
    <w:rsid w:val="00FD6CC7"/>
    <w:rsid w:val="00FD7A69"/>
    <w:rsid w:val="00FE1936"/>
    <w:rsid w:val="00FE1BE8"/>
    <w:rsid w:val="00FE2A86"/>
    <w:rsid w:val="00FE2E14"/>
    <w:rsid w:val="00FE36A6"/>
    <w:rsid w:val="00FE3736"/>
    <w:rsid w:val="00FE6A34"/>
    <w:rsid w:val="00FE7435"/>
    <w:rsid w:val="00FF1315"/>
    <w:rsid w:val="00FF4288"/>
    <w:rsid w:val="00FF4B89"/>
    <w:rsid w:val="00FF4BA3"/>
    <w:rsid w:val="00FF63E9"/>
    <w:rsid w:val="00FF791B"/>
    <w:rsid w:val="00FF7AA1"/>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93459"/>
  <w15:docId w15:val="{BBD50B07-7C1F-487E-9C75-1015EC697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E4A06"/>
    <w:pPr>
      <w:spacing w:after="0" w:line="240" w:lineRule="auto"/>
    </w:pPr>
  </w:style>
  <w:style w:type="paragraph" w:styleId="Pealkiri1">
    <w:name w:val="heading 1"/>
    <w:basedOn w:val="Normaallaad"/>
    <w:next w:val="Normaallaad"/>
    <w:link w:val="Pealkiri1Mrk"/>
    <w:uiPriority w:val="9"/>
    <w:qFormat/>
    <w:rsid w:val="00EE3BA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Pealkiri2">
    <w:name w:val="heading 2"/>
    <w:basedOn w:val="Normaallaad"/>
    <w:next w:val="Normaallaad"/>
    <w:link w:val="Pealkiri2Mrk"/>
    <w:uiPriority w:val="9"/>
    <w:semiHidden/>
    <w:unhideWhenUsed/>
    <w:qFormat/>
    <w:rsid w:val="00F543E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47432B"/>
    <w:pPr>
      <w:keepNext/>
      <w:keepLines/>
      <w:spacing w:before="200"/>
      <w:outlineLvl w:val="2"/>
    </w:pPr>
    <w:rPr>
      <w:rFonts w:ascii="Cambria" w:eastAsia="Times New Roman" w:hAnsi="Cambria" w:cs="Times New Roman"/>
      <w:b/>
      <w:bCs/>
      <w:color w:val="4F81BD"/>
      <w:sz w:val="24"/>
      <w:szCs w:val="24"/>
      <w:lang w:val="en-G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4E4A06"/>
    <w:pPr>
      <w:ind w:left="720"/>
      <w:contextualSpacing/>
    </w:pPr>
  </w:style>
  <w:style w:type="character" w:styleId="Kommentaariviide">
    <w:name w:val="annotation reference"/>
    <w:aliases w:val="Heading 4 Char1"/>
    <w:basedOn w:val="Liguvaikefont"/>
    <w:uiPriority w:val="99"/>
    <w:unhideWhenUsed/>
    <w:rsid w:val="00456327"/>
    <w:rPr>
      <w:sz w:val="16"/>
      <w:szCs w:val="16"/>
    </w:rPr>
  </w:style>
  <w:style w:type="paragraph" w:styleId="Kommentaaritekst">
    <w:name w:val="annotation text"/>
    <w:basedOn w:val="Normaallaad"/>
    <w:link w:val="KommentaaritekstMrk"/>
    <w:uiPriority w:val="99"/>
    <w:unhideWhenUsed/>
    <w:rsid w:val="00456327"/>
    <w:pPr>
      <w:spacing w:after="160"/>
    </w:pPr>
    <w:rPr>
      <w:sz w:val="20"/>
      <w:szCs w:val="20"/>
    </w:rPr>
  </w:style>
  <w:style w:type="character" w:customStyle="1" w:styleId="KommentaaritekstMrk">
    <w:name w:val="Kommentaari tekst Märk"/>
    <w:basedOn w:val="Liguvaikefont"/>
    <w:link w:val="Kommentaaritekst"/>
    <w:uiPriority w:val="99"/>
    <w:rsid w:val="00456327"/>
    <w:rPr>
      <w:sz w:val="20"/>
      <w:szCs w:val="20"/>
    </w:rPr>
  </w:style>
  <w:style w:type="paragraph" w:customStyle="1" w:styleId="normal1">
    <w:name w:val="normal1"/>
    <w:basedOn w:val="Normaallaad"/>
    <w:rsid w:val="00456327"/>
    <w:pPr>
      <w:spacing w:before="120" w:line="312" w:lineRule="atLeast"/>
      <w:jc w:val="both"/>
    </w:pPr>
    <w:rPr>
      <w:rFonts w:ascii="Times New Roman" w:eastAsia="Times New Roman" w:hAnsi="Times New Roman" w:cs="Times New Roman"/>
      <w:sz w:val="24"/>
      <w:szCs w:val="24"/>
      <w:lang w:eastAsia="et-EE"/>
    </w:rPr>
  </w:style>
  <w:style w:type="paragraph" w:styleId="Jutumullitekst">
    <w:name w:val="Balloon Text"/>
    <w:basedOn w:val="Normaallaad"/>
    <w:link w:val="JutumullitekstMrk"/>
    <w:uiPriority w:val="99"/>
    <w:semiHidden/>
    <w:unhideWhenUsed/>
    <w:rsid w:val="00456327"/>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56327"/>
    <w:rPr>
      <w:rFonts w:ascii="Segoe UI" w:hAnsi="Segoe UI" w:cs="Segoe UI"/>
      <w:sz w:val="18"/>
      <w:szCs w:val="18"/>
    </w:rPr>
  </w:style>
  <w:style w:type="paragraph" w:styleId="Kommentaariteema">
    <w:name w:val="annotation subject"/>
    <w:basedOn w:val="Kommentaaritekst"/>
    <w:next w:val="Kommentaaritekst"/>
    <w:link w:val="KommentaariteemaMrk"/>
    <w:uiPriority w:val="99"/>
    <w:semiHidden/>
    <w:unhideWhenUsed/>
    <w:rsid w:val="00841703"/>
    <w:pPr>
      <w:spacing w:after="0"/>
    </w:pPr>
    <w:rPr>
      <w:b/>
      <w:bCs/>
    </w:rPr>
  </w:style>
  <w:style w:type="character" w:customStyle="1" w:styleId="KommentaariteemaMrk">
    <w:name w:val="Kommentaari teema Märk"/>
    <w:basedOn w:val="KommentaaritekstMrk"/>
    <w:link w:val="Kommentaariteema"/>
    <w:uiPriority w:val="99"/>
    <w:semiHidden/>
    <w:rsid w:val="00841703"/>
    <w:rPr>
      <w:b/>
      <w:bCs/>
      <w:sz w:val="20"/>
      <w:szCs w:val="20"/>
    </w:rPr>
  </w:style>
  <w:style w:type="character" w:customStyle="1" w:styleId="Pealkiri3Mrk">
    <w:name w:val="Pealkiri 3 Märk"/>
    <w:basedOn w:val="Liguvaikefont"/>
    <w:link w:val="Pealkiri3"/>
    <w:uiPriority w:val="9"/>
    <w:rsid w:val="0047432B"/>
    <w:rPr>
      <w:rFonts w:ascii="Cambria" w:eastAsia="Times New Roman" w:hAnsi="Cambria" w:cs="Times New Roman"/>
      <w:b/>
      <w:bCs/>
      <w:color w:val="4F81BD"/>
      <w:sz w:val="24"/>
      <w:szCs w:val="24"/>
      <w:lang w:val="en-GB"/>
    </w:rPr>
  </w:style>
  <w:style w:type="paragraph" w:customStyle="1" w:styleId="title-article-norm">
    <w:name w:val="title-article-norm"/>
    <w:basedOn w:val="Normaallaad"/>
    <w:rsid w:val="00365DD7"/>
    <w:pPr>
      <w:spacing w:before="240" w:after="120"/>
      <w:jc w:val="center"/>
    </w:pPr>
    <w:rPr>
      <w:rFonts w:ascii="Times New Roman" w:eastAsia="Times New Roman" w:hAnsi="Times New Roman" w:cs="Times New Roman"/>
      <w:i/>
      <w:iCs/>
      <w:sz w:val="24"/>
      <w:szCs w:val="24"/>
      <w:lang w:eastAsia="et-EE"/>
    </w:rPr>
  </w:style>
  <w:style w:type="paragraph" w:styleId="Normaallaadveeb">
    <w:name w:val="Normal (Web)"/>
    <w:basedOn w:val="Normaallaad"/>
    <w:link w:val="NormaallaadveebMrk"/>
    <w:uiPriority w:val="99"/>
    <w:unhideWhenUsed/>
    <w:rsid w:val="009E3650"/>
    <w:pPr>
      <w:spacing w:before="240" w:after="100" w:afterAutospacing="1"/>
    </w:pPr>
    <w:rPr>
      <w:rFonts w:ascii="Times New Roman" w:eastAsia="Times New Roman" w:hAnsi="Times New Roman" w:cs="Times New Roman"/>
      <w:sz w:val="24"/>
      <w:szCs w:val="24"/>
      <w:lang w:eastAsia="et-EE"/>
    </w:rPr>
  </w:style>
  <w:style w:type="character" w:customStyle="1" w:styleId="tlid-translation">
    <w:name w:val="tlid-translation"/>
    <w:basedOn w:val="Liguvaikefont"/>
    <w:rsid w:val="005C3225"/>
  </w:style>
  <w:style w:type="character" w:styleId="Tugev">
    <w:name w:val="Strong"/>
    <w:basedOn w:val="Liguvaikefont"/>
    <w:uiPriority w:val="22"/>
    <w:qFormat/>
    <w:rsid w:val="00C96021"/>
    <w:rPr>
      <w:b/>
      <w:bCs/>
    </w:rPr>
  </w:style>
  <w:style w:type="paragraph" w:styleId="Pis">
    <w:name w:val="header"/>
    <w:basedOn w:val="Normaallaad"/>
    <w:link w:val="PisMrk"/>
    <w:uiPriority w:val="99"/>
    <w:unhideWhenUsed/>
    <w:rsid w:val="001F1067"/>
    <w:pPr>
      <w:tabs>
        <w:tab w:val="center" w:pos="4536"/>
        <w:tab w:val="right" w:pos="9072"/>
      </w:tabs>
    </w:pPr>
  </w:style>
  <w:style w:type="character" w:customStyle="1" w:styleId="PisMrk">
    <w:name w:val="Päis Märk"/>
    <w:basedOn w:val="Liguvaikefont"/>
    <w:link w:val="Pis"/>
    <w:uiPriority w:val="99"/>
    <w:rsid w:val="001F1067"/>
  </w:style>
  <w:style w:type="paragraph" w:styleId="Jalus">
    <w:name w:val="footer"/>
    <w:basedOn w:val="Normaallaad"/>
    <w:link w:val="JalusMrk"/>
    <w:uiPriority w:val="99"/>
    <w:unhideWhenUsed/>
    <w:rsid w:val="001F1067"/>
    <w:pPr>
      <w:tabs>
        <w:tab w:val="center" w:pos="4536"/>
        <w:tab w:val="right" w:pos="9072"/>
      </w:tabs>
    </w:pPr>
  </w:style>
  <w:style w:type="character" w:customStyle="1" w:styleId="JalusMrk">
    <w:name w:val="Jalus Märk"/>
    <w:basedOn w:val="Liguvaikefont"/>
    <w:link w:val="Jalus"/>
    <w:uiPriority w:val="99"/>
    <w:rsid w:val="001F1067"/>
  </w:style>
  <w:style w:type="character" w:customStyle="1" w:styleId="tyhik">
    <w:name w:val="tyhik"/>
    <w:basedOn w:val="Liguvaikefont"/>
    <w:rsid w:val="00BB3CB6"/>
  </w:style>
  <w:style w:type="paragraph" w:customStyle="1" w:styleId="norm">
    <w:name w:val="norm"/>
    <w:basedOn w:val="Normaallaad"/>
    <w:rsid w:val="00DA3283"/>
    <w:pPr>
      <w:spacing w:before="100" w:beforeAutospacing="1" w:after="100" w:afterAutospacing="1"/>
    </w:pPr>
    <w:rPr>
      <w:rFonts w:ascii="Times New Roman" w:eastAsia="Times New Roman" w:hAnsi="Times New Roman" w:cs="Times New Roman"/>
      <w:sz w:val="24"/>
      <w:szCs w:val="24"/>
      <w:lang w:eastAsia="zh-CN"/>
    </w:rPr>
  </w:style>
  <w:style w:type="character" w:styleId="Hperlink">
    <w:name w:val="Hyperlink"/>
    <w:basedOn w:val="Liguvaikefont"/>
    <w:uiPriority w:val="99"/>
    <w:semiHidden/>
    <w:unhideWhenUsed/>
    <w:rsid w:val="00DA3283"/>
    <w:rPr>
      <w:color w:val="0000FF"/>
      <w:u w:val="single"/>
    </w:rPr>
  </w:style>
  <w:style w:type="character" w:customStyle="1" w:styleId="superscript">
    <w:name w:val="superscript"/>
    <w:basedOn w:val="Liguvaikefont"/>
    <w:rsid w:val="00DA3283"/>
  </w:style>
  <w:style w:type="paragraph" w:styleId="Redaktsioon">
    <w:name w:val="Revision"/>
    <w:hidden/>
    <w:uiPriority w:val="99"/>
    <w:semiHidden/>
    <w:rsid w:val="00F62F98"/>
    <w:pPr>
      <w:spacing w:after="0" w:line="240" w:lineRule="auto"/>
    </w:pPr>
  </w:style>
  <w:style w:type="character" w:customStyle="1" w:styleId="Pealkiri1Mrk">
    <w:name w:val="Pealkiri 1 Märk"/>
    <w:basedOn w:val="Liguvaikefont"/>
    <w:link w:val="Pealkiri1"/>
    <w:uiPriority w:val="9"/>
    <w:rsid w:val="00EE3BAC"/>
    <w:rPr>
      <w:rFonts w:asciiTheme="majorHAnsi" w:eastAsiaTheme="majorEastAsia" w:hAnsiTheme="majorHAnsi" w:cstheme="majorBidi"/>
      <w:color w:val="2E74B5" w:themeColor="accent1" w:themeShade="BF"/>
      <w:sz w:val="32"/>
      <w:szCs w:val="32"/>
    </w:rPr>
  </w:style>
  <w:style w:type="character" w:customStyle="1" w:styleId="DeltaViewInsertion">
    <w:name w:val="DeltaView Insertion"/>
    <w:uiPriority w:val="99"/>
    <w:rsid w:val="00F47651"/>
    <w:rPr>
      <w:b/>
      <w:i/>
      <w:color w:val="000000"/>
    </w:rPr>
  </w:style>
  <w:style w:type="character" w:styleId="Rhutus">
    <w:name w:val="Emphasis"/>
    <w:basedOn w:val="Liguvaikefont"/>
    <w:uiPriority w:val="20"/>
    <w:qFormat/>
    <w:rsid w:val="00610696"/>
    <w:rPr>
      <w:i/>
      <w:iCs/>
    </w:rPr>
  </w:style>
  <w:style w:type="paragraph" w:customStyle="1" w:styleId="oj-normal">
    <w:name w:val="oj-normal"/>
    <w:basedOn w:val="Normaallaad"/>
    <w:rsid w:val="001D5822"/>
    <w:pPr>
      <w:spacing w:before="100" w:beforeAutospacing="1" w:after="100" w:afterAutospacing="1"/>
    </w:pPr>
    <w:rPr>
      <w:rFonts w:ascii="Times New Roman" w:eastAsia="Times New Roman" w:hAnsi="Times New Roman" w:cs="Times New Roman"/>
      <w:sz w:val="24"/>
      <w:szCs w:val="24"/>
      <w:lang w:eastAsia="et-EE"/>
    </w:rPr>
  </w:style>
  <w:style w:type="character" w:customStyle="1" w:styleId="oj-super">
    <w:name w:val="oj-super"/>
    <w:basedOn w:val="Liguvaikefont"/>
    <w:rsid w:val="009424A1"/>
  </w:style>
  <w:style w:type="table" w:styleId="Heleruuttabel1">
    <w:name w:val="Grid Table 1 Light"/>
    <w:basedOn w:val="Normaaltabel"/>
    <w:uiPriority w:val="46"/>
    <w:rsid w:val="000166DF"/>
    <w:pPr>
      <w:spacing w:after="0" w:line="240" w:lineRule="auto"/>
    </w:pPr>
    <w:rPr>
      <w:rFonts w:ascii="Georgia" w:hAnsi="Georgia"/>
      <w:sz w:val="20"/>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allaadveebMrk">
    <w:name w:val="Normaallaad (veeb) Märk"/>
    <w:basedOn w:val="Liguvaikefont"/>
    <w:link w:val="Normaallaadveeb"/>
    <w:uiPriority w:val="99"/>
    <w:locked/>
    <w:rsid w:val="00A76BCB"/>
    <w:rPr>
      <w:rFonts w:ascii="Times New Roman" w:eastAsia="Times New Roman" w:hAnsi="Times New Roman" w:cs="Times New Roman"/>
      <w:sz w:val="24"/>
      <w:szCs w:val="24"/>
      <w:lang w:eastAsia="et-EE"/>
    </w:rPr>
  </w:style>
  <w:style w:type="table" w:customStyle="1" w:styleId="GridTable1Light1">
    <w:name w:val="Grid Table 1 Light1"/>
    <w:basedOn w:val="Normaaltabel"/>
    <w:next w:val="Heleruuttabel1"/>
    <w:uiPriority w:val="46"/>
    <w:rsid w:val="00CD3400"/>
    <w:pPr>
      <w:spacing w:after="0" w:line="240" w:lineRule="auto"/>
    </w:pPr>
    <w:rPr>
      <w:rFonts w:ascii="Georgia" w:hAnsi="Georgia"/>
      <w:sz w:val="20"/>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Pealkiri2Mrk">
    <w:name w:val="Pealkiri 2 Märk"/>
    <w:basedOn w:val="Liguvaikefont"/>
    <w:link w:val="Pealkiri2"/>
    <w:uiPriority w:val="9"/>
    <w:semiHidden/>
    <w:rsid w:val="00F543E5"/>
    <w:rPr>
      <w:rFonts w:asciiTheme="majorHAnsi" w:eastAsiaTheme="majorEastAsia" w:hAnsiTheme="majorHAnsi" w:cstheme="majorBidi"/>
      <w:color w:val="2E74B5" w:themeColor="accent1" w:themeShade="BF"/>
      <w:sz w:val="26"/>
      <w:szCs w:val="26"/>
    </w:rPr>
  </w:style>
  <w:style w:type="character" w:customStyle="1" w:styleId="mm">
    <w:name w:val="mm"/>
    <w:basedOn w:val="Liguvaikefont"/>
    <w:rsid w:val="000F32EA"/>
  </w:style>
  <w:style w:type="paragraph" w:styleId="Allmrkusetekst">
    <w:name w:val="footnote text"/>
    <w:basedOn w:val="Normaallaad"/>
    <w:link w:val="AllmrkusetekstMrk"/>
    <w:uiPriority w:val="99"/>
    <w:semiHidden/>
    <w:unhideWhenUsed/>
    <w:rsid w:val="00C74C44"/>
    <w:rPr>
      <w:sz w:val="20"/>
      <w:szCs w:val="20"/>
    </w:rPr>
  </w:style>
  <w:style w:type="character" w:customStyle="1" w:styleId="AllmrkusetekstMrk">
    <w:name w:val="Allmärkuse tekst Märk"/>
    <w:basedOn w:val="Liguvaikefont"/>
    <w:link w:val="Allmrkusetekst"/>
    <w:uiPriority w:val="99"/>
    <w:semiHidden/>
    <w:rsid w:val="00C74C44"/>
    <w:rPr>
      <w:sz w:val="20"/>
      <w:szCs w:val="20"/>
    </w:rPr>
  </w:style>
  <w:style w:type="character" w:styleId="Allmrkuseviide">
    <w:name w:val="footnote reference"/>
    <w:basedOn w:val="Liguvaikefont"/>
    <w:uiPriority w:val="99"/>
    <w:semiHidden/>
    <w:unhideWhenUsed/>
    <w:rsid w:val="00C74C44"/>
    <w:rPr>
      <w:vertAlign w:val="superscript"/>
    </w:rPr>
  </w:style>
  <w:style w:type="character" w:customStyle="1" w:styleId="cf01">
    <w:name w:val="cf01"/>
    <w:basedOn w:val="Liguvaikefont"/>
    <w:rsid w:val="002A4DB8"/>
    <w:rPr>
      <w:rFonts w:ascii="Segoe UI" w:hAnsi="Segoe UI" w:cs="Segoe UI" w:hint="default"/>
      <w:sz w:val="18"/>
      <w:szCs w:val="18"/>
    </w:rPr>
  </w:style>
  <w:style w:type="character" w:customStyle="1" w:styleId="cf11">
    <w:name w:val="cf11"/>
    <w:basedOn w:val="Liguvaikefont"/>
    <w:rsid w:val="002A4DB8"/>
    <w:rPr>
      <w:rFonts w:ascii="Segoe UI" w:hAnsi="Segoe UI" w:cs="Segoe UI" w:hint="default"/>
      <w:sz w:val="18"/>
      <w:szCs w:val="18"/>
    </w:rPr>
  </w:style>
  <w:style w:type="character" w:customStyle="1" w:styleId="cf21">
    <w:name w:val="cf21"/>
    <w:basedOn w:val="Liguvaikefont"/>
    <w:rsid w:val="002A4DB8"/>
    <w:rPr>
      <w:rFonts w:ascii="Segoe UI" w:hAnsi="Segoe UI" w:cs="Segoe UI" w:hint="default"/>
      <w:sz w:val="18"/>
      <w:szCs w:val="18"/>
    </w:rPr>
  </w:style>
  <w:style w:type="character" w:customStyle="1" w:styleId="cf31">
    <w:name w:val="cf31"/>
    <w:basedOn w:val="Liguvaikefont"/>
    <w:rsid w:val="002A4DB8"/>
    <w:rPr>
      <w:rFonts w:ascii="Segoe UI" w:hAnsi="Segoe UI" w:cs="Segoe UI" w:hint="default"/>
      <w:sz w:val="18"/>
      <w:szCs w:val="18"/>
      <w:shd w:val="clear" w:color="auto" w:fill="FFFFFF"/>
    </w:rPr>
  </w:style>
  <w:style w:type="character" w:customStyle="1" w:styleId="cf41">
    <w:name w:val="cf41"/>
    <w:basedOn w:val="Liguvaikefont"/>
    <w:rsid w:val="002A4DB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15726">
      <w:bodyDiv w:val="1"/>
      <w:marLeft w:val="0"/>
      <w:marRight w:val="0"/>
      <w:marTop w:val="0"/>
      <w:marBottom w:val="0"/>
      <w:divBdr>
        <w:top w:val="none" w:sz="0" w:space="0" w:color="auto"/>
        <w:left w:val="none" w:sz="0" w:space="0" w:color="auto"/>
        <w:bottom w:val="none" w:sz="0" w:space="0" w:color="auto"/>
        <w:right w:val="none" w:sz="0" w:space="0" w:color="auto"/>
      </w:divBdr>
    </w:div>
    <w:div w:id="241522799">
      <w:bodyDiv w:val="1"/>
      <w:marLeft w:val="0"/>
      <w:marRight w:val="0"/>
      <w:marTop w:val="0"/>
      <w:marBottom w:val="0"/>
      <w:divBdr>
        <w:top w:val="none" w:sz="0" w:space="0" w:color="auto"/>
        <w:left w:val="none" w:sz="0" w:space="0" w:color="auto"/>
        <w:bottom w:val="none" w:sz="0" w:space="0" w:color="auto"/>
        <w:right w:val="none" w:sz="0" w:space="0" w:color="auto"/>
      </w:divBdr>
    </w:div>
    <w:div w:id="308631123">
      <w:bodyDiv w:val="1"/>
      <w:marLeft w:val="0"/>
      <w:marRight w:val="0"/>
      <w:marTop w:val="0"/>
      <w:marBottom w:val="0"/>
      <w:divBdr>
        <w:top w:val="none" w:sz="0" w:space="0" w:color="auto"/>
        <w:left w:val="none" w:sz="0" w:space="0" w:color="auto"/>
        <w:bottom w:val="none" w:sz="0" w:space="0" w:color="auto"/>
        <w:right w:val="none" w:sz="0" w:space="0" w:color="auto"/>
      </w:divBdr>
      <w:divsChild>
        <w:div w:id="900403555">
          <w:marLeft w:val="0"/>
          <w:marRight w:val="0"/>
          <w:marTop w:val="0"/>
          <w:marBottom w:val="0"/>
          <w:divBdr>
            <w:top w:val="none" w:sz="0" w:space="0" w:color="auto"/>
            <w:left w:val="none" w:sz="0" w:space="0" w:color="auto"/>
            <w:bottom w:val="none" w:sz="0" w:space="0" w:color="auto"/>
            <w:right w:val="none" w:sz="0" w:space="0" w:color="auto"/>
          </w:divBdr>
          <w:divsChild>
            <w:div w:id="169878075">
              <w:marLeft w:val="0"/>
              <w:marRight w:val="0"/>
              <w:marTop w:val="0"/>
              <w:marBottom w:val="0"/>
              <w:divBdr>
                <w:top w:val="none" w:sz="0" w:space="0" w:color="auto"/>
                <w:left w:val="none" w:sz="0" w:space="0" w:color="auto"/>
                <w:bottom w:val="none" w:sz="0" w:space="0" w:color="auto"/>
                <w:right w:val="none" w:sz="0" w:space="0" w:color="auto"/>
              </w:divBdr>
              <w:divsChild>
                <w:div w:id="852961460">
                  <w:marLeft w:val="0"/>
                  <w:marRight w:val="0"/>
                  <w:marTop w:val="0"/>
                  <w:marBottom w:val="0"/>
                  <w:divBdr>
                    <w:top w:val="none" w:sz="0" w:space="0" w:color="auto"/>
                    <w:left w:val="none" w:sz="0" w:space="0" w:color="auto"/>
                    <w:bottom w:val="none" w:sz="0" w:space="0" w:color="auto"/>
                    <w:right w:val="none" w:sz="0" w:space="0" w:color="auto"/>
                  </w:divBdr>
                  <w:divsChild>
                    <w:div w:id="756369778">
                      <w:marLeft w:val="0"/>
                      <w:marRight w:val="0"/>
                      <w:marTop w:val="0"/>
                      <w:marBottom w:val="0"/>
                      <w:divBdr>
                        <w:top w:val="none" w:sz="0" w:space="0" w:color="auto"/>
                        <w:left w:val="none" w:sz="0" w:space="0" w:color="auto"/>
                        <w:bottom w:val="none" w:sz="0" w:space="0" w:color="auto"/>
                        <w:right w:val="none" w:sz="0" w:space="0" w:color="auto"/>
                      </w:divBdr>
                      <w:divsChild>
                        <w:div w:id="1027219029">
                          <w:marLeft w:val="0"/>
                          <w:marRight w:val="0"/>
                          <w:marTop w:val="0"/>
                          <w:marBottom w:val="0"/>
                          <w:divBdr>
                            <w:top w:val="none" w:sz="0" w:space="0" w:color="auto"/>
                            <w:left w:val="none" w:sz="0" w:space="0" w:color="auto"/>
                            <w:bottom w:val="none" w:sz="0" w:space="0" w:color="auto"/>
                            <w:right w:val="none" w:sz="0" w:space="0" w:color="auto"/>
                          </w:divBdr>
                          <w:divsChild>
                            <w:div w:id="1674993622">
                              <w:marLeft w:val="0"/>
                              <w:marRight w:val="0"/>
                              <w:marTop w:val="0"/>
                              <w:marBottom w:val="0"/>
                              <w:divBdr>
                                <w:top w:val="none" w:sz="0" w:space="0" w:color="auto"/>
                                <w:left w:val="none" w:sz="0" w:space="0" w:color="auto"/>
                                <w:bottom w:val="none" w:sz="0" w:space="0" w:color="auto"/>
                                <w:right w:val="none" w:sz="0" w:space="0" w:color="auto"/>
                              </w:divBdr>
                              <w:divsChild>
                                <w:div w:id="346948417">
                                  <w:marLeft w:val="0"/>
                                  <w:marRight w:val="0"/>
                                  <w:marTop w:val="0"/>
                                  <w:marBottom w:val="0"/>
                                  <w:divBdr>
                                    <w:top w:val="none" w:sz="0" w:space="0" w:color="auto"/>
                                    <w:left w:val="none" w:sz="0" w:space="0" w:color="auto"/>
                                    <w:bottom w:val="none" w:sz="0" w:space="0" w:color="auto"/>
                                    <w:right w:val="none" w:sz="0" w:space="0" w:color="auto"/>
                                  </w:divBdr>
                                  <w:divsChild>
                                    <w:div w:id="93325523">
                                      <w:marLeft w:val="0"/>
                                      <w:marRight w:val="0"/>
                                      <w:marTop w:val="0"/>
                                      <w:marBottom w:val="0"/>
                                      <w:divBdr>
                                        <w:top w:val="none" w:sz="0" w:space="0" w:color="auto"/>
                                        <w:left w:val="none" w:sz="0" w:space="0" w:color="auto"/>
                                        <w:bottom w:val="none" w:sz="0" w:space="0" w:color="auto"/>
                                        <w:right w:val="none" w:sz="0" w:space="0" w:color="auto"/>
                                      </w:divBdr>
                                      <w:divsChild>
                                        <w:div w:id="1900706121">
                                          <w:marLeft w:val="0"/>
                                          <w:marRight w:val="0"/>
                                          <w:marTop w:val="0"/>
                                          <w:marBottom w:val="495"/>
                                          <w:divBdr>
                                            <w:top w:val="none" w:sz="0" w:space="0" w:color="auto"/>
                                            <w:left w:val="none" w:sz="0" w:space="0" w:color="auto"/>
                                            <w:bottom w:val="none" w:sz="0" w:space="0" w:color="auto"/>
                                            <w:right w:val="none" w:sz="0" w:space="0" w:color="auto"/>
                                          </w:divBdr>
                                          <w:divsChild>
                                            <w:div w:id="147104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3338546">
      <w:bodyDiv w:val="1"/>
      <w:marLeft w:val="0"/>
      <w:marRight w:val="0"/>
      <w:marTop w:val="0"/>
      <w:marBottom w:val="0"/>
      <w:divBdr>
        <w:top w:val="none" w:sz="0" w:space="0" w:color="auto"/>
        <w:left w:val="none" w:sz="0" w:space="0" w:color="auto"/>
        <w:bottom w:val="none" w:sz="0" w:space="0" w:color="auto"/>
        <w:right w:val="none" w:sz="0" w:space="0" w:color="auto"/>
      </w:divBdr>
    </w:div>
    <w:div w:id="381750822">
      <w:bodyDiv w:val="1"/>
      <w:marLeft w:val="0"/>
      <w:marRight w:val="0"/>
      <w:marTop w:val="0"/>
      <w:marBottom w:val="0"/>
      <w:divBdr>
        <w:top w:val="none" w:sz="0" w:space="0" w:color="auto"/>
        <w:left w:val="none" w:sz="0" w:space="0" w:color="auto"/>
        <w:bottom w:val="none" w:sz="0" w:space="0" w:color="auto"/>
        <w:right w:val="none" w:sz="0" w:space="0" w:color="auto"/>
      </w:divBdr>
    </w:div>
    <w:div w:id="470055645">
      <w:bodyDiv w:val="1"/>
      <w:marLeft w:val="0"/>
      <w:marRight w:val="0"/>
      <w:marTop w:val="0"/>
      <w:marBottom w:val="0"/>
      <w:divBdr>
        <w:top w:val="none" w:sz="0" w:space="0" w:color="auto"/>
        <w:left w:val="none" w:sz="0" w:space="0" w:color="auto"/>
        <w:bottom w:val="none" w:sz="0" w:space="0" w:color="auto"/>
        <w:right w:val="none" w:sz="0" w:space="0" w:color="auto"/>
      </w:divBdr>
    </w:div>
    <w:div w:id="526913648">
      <w:bodyDiv w:val="1"/>
      <w:marLeft w:val="0"/>
      <w:marRight w:val="0"/>
      <w:marTop w:val="0"/>
      <w:marBottom w:val="0"/>
      <w:divBdr>
        <w:top w:val="none" w:sz="0" w:space="0" w:color="auto"/>
        <w:left w:val="none" w:sz="0" w:space="0" w:color="auto"/>
        <w:bottom w:val="none" w:sz="0" w:space="0" w:color="auto"/>
        <w:right w:val="none" w:sz="0" w:space="0" w:color="auto"/>
      </w:divBdr>
    </w:div>
    <w:div w:id="531039566">
      <w:bodyDiv w:val="1"/>
      <w:marLeft w:val="0"/>
      <w:marRight w:val="0"/>
      <w:marTop w:val="0"/>
      <w:marBottom w:val="0"/>
      <w:divBdr>
        <w:top w:val="none" w:sz="0" w:space="0" w:color="auto"/>
        <w:left w:val="none" w:sz="0" w:space="0" w:color="auto"/>
        <w:bottom w:val="none" w:sz="0" w:space="0" w:color="auto"/>
        <w:right w:val="none" w:sz="0" w:space="0" w:color="auto"/>
      </w:divBdr>
    </w:div>
    <w:div w:id="659231179">
      <w:bodyDiv w:val="1"/>
      <w:marLeft w:val="0"/>
      <w:marRight w:val="0"/>
      <w:marTop w:val="0"/>
      <w:marBottom w:val="0"/>
      <w:divBdr>
        <w:top w:val="none" w:sz="0" w:space="0" w:color="auto"/>
        <w:left w:val="none" w:sz="0" w:space="0" w:color="auto"/>
        <w:bottom w:val="none" w:sz="0" w:space="0" w:color="auto"/>
        <w:right w:val="none" w:sz="0" w:space="0" w:color="auto"/>
      </w:divBdr>
    </w:div>
    <w:div w:id="668606801">
      <w:bodyDiv w:val="1"/>
      <w:marLeft w:val="0"/>
      <w:marRight w:val="0"/>
      <w:marTop w:val="0"/>
      <w:marBottom w:val="0"/>
      <w:divBdr>
        <w:top w:val="none" w:sz="0" w:space="0" w:color="auto"/>
        <w:left w:val="none" w:sz="0" w:space="0" w:color="auto"/>
        <w:bottom w:val="none" w:sz="0" w:space="0" w:color="auto"/>
        <w:right w:val="none" w:sz="0" w:space="0" w:color="auto"/>
      </w:divBdr>
      <w:divsChild>
        <w:div w:id="1474328712">
          <w:marLeft w:val="0"/>
          <w:marRight w:val="0"/>
          <w:marTop w:val="0"/>
          <w:marBottom w:val="0"/>
          <w:divBdr>
            <w:top w:val="none" w:sz="0" w:space="0" w:color="auto"/>
            <w:left w:val="none" w:sz="0" w:space="0" w:color="auto"/>
            <w:bottom w:val="none" w:sz="0" w:space="0" w:color="auto"/>
            <w:right w:val="none" w:sz="0" w:space="0" w:color="auto"/>
          </w:divBdr>
          <w:divsChild>
            <w:div w:id="683215445">
              <w:marLeft w:val="0"/>
              <w:marRight w:val="0"/>
              <w:marTop w:val="0"/>
              <w:marBottom w:val="0"/>
              <w:divBdr>
                <w:top w:val="none" w:sz="0" w:space="0" w:color="auto"/>
                <w:left w:val="none" w:sz="0" w:space="0" w:color="auto"/>
                <w:bottom w:val="none" w:sz="0" w:space="0" w:color="auto"/>
                <w:right w:val="none" w:sz="0" w:space="0" w:color="auto"/>
              </w:divBdr>
              <w:divsChild>
                <w:div w:id="1357002426">
                  <w:marLeft w:val="0"/>
                  <w:marRight w:val="0"/>
                  <w:marTop w:val="0"/>
                  <w:marBottom w:val="0"/>
                  <w:divBdr>
                    <w:top w:val="none" w:sz="0" w:space="0" w:color="auto"/>
                    <w:left w:val="none" w:sz="0" w:space="0" w:color="auto"/>
                    <w:bottom w:val="none" w:sz="0" w:space="0" w:color="auto"/>
                    <w:right w:val="none" w:sz="0" w:space="0" w:color="auto"/>
                  </w:divBdr>
                  <w:divsChild>
                    <w:div w:id="53046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150729">
      <w:bodyDiv w:val="1"/>
      <w:marLeft w:val="0"/>
      <w:marRight w:val="0"/>
      <w:marTop w:val="0"/>
      <w:marBottom w:val="0"/>
      <w:divBdr>
        <w:top w:val="none" w:sz="0" w:space="0" w:color="auto"/>
        <w:left w:val="none" w:sz="0" w:space="0" w:color="auto"/>
        <w:bottom w:val="none" w:sz="0" w:space="0" w:color="auto"/>
        <w:right w:val="none" w:sz="0" w:space="0" w:color="auto"/>
      </w:divBdr>
    </w:div>
    <w:div w:id="840463694">
      <w:bodyDiv w:val="1"/>
      <w:marLeft w:val="0"/>
      <w:marRight w:val="0"/>
      <w:marTop w:val="0"/>
      <w:marBottom w:val="0"/>
      <w:divBdr>
        <w:top w:val="none" w:sz="0" w:space="0" w:color="auto"/>
        <w:left w:val="none" w:sz="0" w:space="0" w:color="auto"/>
        <w:bottom w:val="none" w:sz="0" w:space="0" w:color="auto"/>
        <w:right w:val="none" w:sz="0" w:space="0" w:color="auto"/>
      </w:divBdr>
      <w:divsChild>
        <w:div w:id="1937250620">
          <w:marLeft w:val="0"/>
          <w:marRight w:val="0"/>
          <w:marTop w:val="0"/>
          <w:marBottom w:val="0"/>
          <w:divBdr>
            <w:top w:val="none" w:sz="0" w:space="0" w:color="auto"/>
            <w:left w:val="none" w:sz="0" w:space="0" w:color="auto"/>
            <w:bottom w:val="none" w:sz="0" w:space="0" w:color="auto"/>
            <w:right w:val="none" w:sz="0" w:space="0" w:color="auto"/>
          </w:divBdr>
          <w:divsChild>
            <w:div w:id="1207378472">
              <w:marLeft w:val="0"/>
              <w:marRight w:val="0"/>
              <w:marTop w:val="0"/>
              <w:marBottom w:val="0"/>
              <w:divBdr>
                <w:top w:val="none" w:sz="0" w:space="0" w:color="auto"/>
                <w:left w:val="none" w:sz="0" w:space="0" w:color="auto"/>
                <w:bottom w:val="none" w:sz="0" w:space="0" w:color="auto"/>
                <w:right w:val="none" w:sz="0" w:space="0" w:color="auto"/>
              </w:divBdr>
              <w:divsChild>
                <w:div w:id="1742213750">
                  <w:marLeft w:val="0"/>
                  <w:marRight w:val="0"/>
                  <w:marTop w:val="0"/>
                  <w:marBottom w:val="0"/>
                  <w:divBdr>
                    <w:top w:val="none" w:sz="0" w:space="0" w:color="auto"/>
                    <w:left w:val="none" w:sz="0" w:space="0" w:color="auto"/>
                    <w:bottom w:val="none" w:sz="0" w:space="0" w:color="auto"/>
                    <w:right w:val="none" w:sz="0" w:space="0" w:color="auto"/>
                  </w:divBdr>
                  <w:divsChild>
                    <w:div w:id="164928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412108">
      <w:bodyDiv w:val="1"/>
      <w:marLeft w:val="0"/>
      <w:marRight w:val="0"/>
      <w:marTop w:val="0"/>
      <w:marBottom w:val="0"/>
      <w:divBdr>
        <w:top w:val="none" w:sz="0" w:space="0" w:color="auto"/>
        <w:left w:val="none" w:sz="0" w:space="0" w:color="auto"/>
        <w:bottom w:val="none" w:sz="0" w:space="0" w:color="auto"/>
        <w:right w:val="none" w:sz="0" w:space="0" w:color="auto"/>
      </w:divBdr>
      <w:divsChild>
        <w:div w:id="1186333474">
          <w:marLeft w:val="0"/>
          <w:marRight w:val="0"/>
          <w:marTop w:val="0"/>
          <w:marBottom w:val="0"/>
          <w:divBdr>
            <w:top w:val="none" w:sz="0" w:space="0" w:color="auto"/>
            <w:left w:val="none" w:sz="0" w:space="0" w:color="auto"/>
            <w:bottom w:val="none" w:sz="0" w:space="0" w:color="auto"/>
            <w:right w:val="none" w:sz="0" w:space="0" w:color="auto"/>
          </w:divBdr>
          <w:divsChild>
            <w:div w:id="1375958910">
              <w:marLeft w:val="0"/>
              <w:marRight w:val="0"/>
              <w:marTop w:val="0"/>
              <w:marBottom w:val="0"/>
              <w:divBdr>
                <w:top w:val="none" w:sz="0" w:space="0" w:color="auto"/>
                <w:left w:val="none" w:sz="0" w:space="0" w:color="auto"/>
                <w:bottom w:val="none" w:sz="0" w:space="0" w:color="auto"/>
                <w:right w:val="none" w:sz="0" w:space="0" w:color="auto"/>
              </w:divBdr>
              <w:divsChild>
                <w:div w:id="1446390502">
                  <w:marLeft w:val="0"/>
                  <w:marRight w:val="0"/>
                  <w:marTop w:val="0"/>
                  <w:marBottom w:val="0"/>
                  <w:divBdr>
                    <w:top w:val="none" w:sz="0" w:space="0" w:color="auto"/>
                    <w:left w:val="none" w:sz="0" w:space="0" w:color="auto"/>
                    <w:bottom w:val="none" w:sz="0" w:space="0" w:color="auto"/>
                    <w:right w:val="none" w:sz="0" w:space="0" w:color="auto"/>
                  </w:divBdr>
                  <w:divsChild>
                    <w:div w:id="162392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8726228">
      <w:bodyDiv w:val="1"/>
      <w:marLeft w:val="0"/>
      <w:marRight w:val="0"/>
      <w:marTop w:val="0"/>
      <w:marBottom w:val="0"/>
      <w:divBdr>
        <w:top w:val="none" w:sz="0" w:space="0" w:color="auto"/>
        <w:left w:val="none" w:sz="0" w:space="0" w:color="auto"/>
        <w:bottom w:val="none" w:sz="0" w:space="0" w:color="auto"/>
        <w:right w:val="none" w:sz="0" w:space="0" w:color="auto"/>
      </w:divBdr>
      <w:divsChild>
        <w:div w:id="1175343665">
          <w:marLeft w:val="0"/>
          <w:marRight w:val="0"/>
          <w:marTop w:val="0"/>
          <w:marBottom w:val="0"/>
          <w:divBdr>
            <w:top w:val="none" w:sz="0" w:space="0" w:color="auto"/>
            <w:left w:val="none" w:sz="0" w:space="0" w:color="auto"/>
            <w:bottom w:val="none" w:sz="0" w:space="0" w:color="auto"/>
            <w:right w:val="none" w:sz="0" w:space="0" w:color="auto"/>
          </w:divBdr>
          <w:divsChild>
            <w:div w:id="113259562">
              <w:marLeft w:val="0"/>
              <w:marRight w:val="0"/>
              <w:marTop w:val="0"/>
              <w:marBottom w:val="0"/>
              <w:divBdr>
                <w:top w:val="none" w:sz="0" w:space="0" w:color="auto"/>
                <w:left w:val="none" w:sz="0" w:space="0" w:color="auto"/>
                <w:bottom w:val="none" w:sz="0" w:space="0" w:color="auto"/>
                <w:right w:val="none" w:sz="0" w:space="0" w:color="auto"/>
              </w:divBdr>
              <w:divsChild>
                <w:div w:id="1054388">
                  <w:marLeft w:val="0"/>
                  <w:marRight w:val="0"/>
                  <w:marTop w:val="0"/>
                  <w:marBottom w:val="0"/>
                  <w:divBdr>
                    <w:top w:val="none" w:sz="0" w:space="0" w:color="auto"/>
                    <w:left w:val="none" w:sz="0" w:space="0" w:color="auto"/>
                    <w:bottom w:val="none" w:sz="0" w:space="0" w:color="auto"/>
                    <w:right w:val="none" w:sz="0" w:space="0" w:color="auto"/>
                  </w:divBdr>
                  <w:divsChild>
                    <w:div w:id="59783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5014880">
      <w:bodyDiv w:val="1"/>
      <w:marLeft w:val="0"/>
      <w:marRight w:val="0"/>
      <w:marTop w:val="0"/>
      <w:marBottom w:val="0"/>
      <w:divBdr>
        <w:top w:val="none" w:sz="0" w:space="0" w:color="auto"/>
        <w:left w:val="none" w:sz="0" w:space="0" w:color="auto"/>
        <w:bottom w:val="none" w:sz="0" w:space="0" w:color="auto"/>
        <w:right w:val="none" w:sz="0" w:space="0" w:color="auto"/>
      </w:divBdr>
    </w:div>
    <w:div w:id="1019164807">
      <w:bodyDiv w:val="1"/>
      <w:marLeft w:val="0"/>
      <w:marRight w:val="0"/>
      <w:marTop w:val="0"/>
      <w:marBottom w:val="0"/>
      <w:divBdr>
        <w:top w:val="none" w:sz="0" w:space="0" w:color="auto"/>
        <w:left w:val="none" w:sz="0" w:space="0" w:color="auto"/>
        <w:bottom w:val="none" w:sz="0" w:space="0" w:color="auto"/>
        <w:right w:val="none" w:sz="0" w:space="0" w:color="auto"/>
      </w:divBdr>
    </w:div>
    <w:div w:id="1047993873">
      <w:bodyDiv w:val="1"/>
      <w:marLeft w:val="0"/>
      <w:marRight w:val="0"/>
      <w:marTop w:val="0"/>
      <w:marBottom w:val="0"/>
      <w:divBdr>
        <w:top w:val="none" w:sz="0" w:space="0" w:color="auto"/>
        <w:left w:val="none" w:sz="0" w:space="0" w:color="auto"/>
        <w:bottom w:val="none" w:sz="0" w:space="0" w:color="auto"/>
        <w:right w:val="none" w:sz="0" w:space="0" w:color="auto"/>
      </w:divBdr>
      <w:divsChild>
        <w:div w:id="202714897">
          <w:marLeft w:val="0"/>
          <w:marRight w:val="0"/>
          <w:marTop w:val="0"/>
          <w:marBottom w:val="0"/>
          <w:divBdr>
            <w:top w:val="none" w:sz="0" w:space="0" w:color="auto"/>
            <w:left w:val="none" w:sz="0" w:space="0" w:color="auto"/>
            <w:bottom w:val="none" w:sz="0" w:space="0" w:color="auto"/>
            <w:right w:val="none" w:sz="0" w:space="0" w:color="auto"/>
          </w:divBdr>
          <w:divsChild>
            <w:div w:id="630012952">
              <w:marLeft w:val="0"/>
              <w:marRight w:val="0"/>
              <w:marTop w:val="0"/>
              <w:marBottom w:val="0"/>
              <w:divBdr>
                <w:top w:val="none" w:sz="0" w:space="0" w:color="auto"/>
                <w:left w:val="none" w:sz="0" w:space="0" w:color="auto"/>
                <w:bottom w:val="none" w:sz="0" w:space="0" w:color="auto"/>
                <w:right w:val="none" w:sz="0" w:space="0" w:color="auto"/>
              </w:divBdr>
              <w:divsChild>
                <w:div w:id="126554667">
                  <w:marLeft w:val="0"/>
                  <w:marRight w:val="0"/>
                  <w:marTop w:val="120"/>
                  <w:marBottom w:val="0"/>
                  <w:divBdr>
                    <w:top w:val="none" w:sz="0" w:space="0" w:color="auto"/>
                    <w:left w:val="none" w:sz="0" w:space="0" w:color="auto"/>
                    <w:bottom w:val="none" w:sz="0" w:space="0" w:color="auto"/>
                    <w:right w:val="none" w:sz="0" w:space="0" w:color="auto"/>
                  </w:divBdr>
                </w:div>
                <w:div w:id="176358962">
                  <w:marLeft w:val="0"/>
                  <w:marRight w:val="0"/>
                  <w:marTop w:val="0"/>
                  <w:marBottom w:val="0"/>
                  <w:divBdr>
                    <w:top w:val="none" w:sz="0" w:space="0" w:color="auto"/>
                    <w:left w:val="none" w:sz="0" w:space="0" w:color="auto"/>
                    <w:bottom w:val="none" w:sz="0" w:space="0" w:color="auto"/>
                    <w:right w:val="none" w:sz="0" w:space="0" w:color="auto"/>
                  </w:divBdr>
                </w:div>
              </w:divsChild>
            </w:div>
            <w:div w:id="1635142074">
              <w:marLeft w:val="0"/>
              <w:marRight w:val="0"/>
              <w:marTop w:val="0"/>
              <w:marBottom w:val="0"/>
              <w:divBdr>
                <w:top w:val="none" w:sz="0" w:space="0" w:color="auto"/>
                <w:left w:val="none" w:sz="0" w:space="0" w:color="auto"/>
                <w:bottom w:val="none" w:sz="0" w:space="0" w:color="auto"/>
                <w:right w:val="none" w:sz="0" w:space="0" w:color="auto"/>
              </w:divBdr>
              <w:divsChild>
                <w:div w:id="83771758">
                  <w:marLeft w:val="0"/>
                  <w:marRight w:val="0"/>
                  <w:marTop w:val="120"/>
                  <w:marBottom w:val="0"/>
                  <w:divBdr>
                    <w:top w:val="none" w:sz="0" w:space="0" w:color="auto"/>
                    <w:left w:val="none" w:sz="0" w:space="0" w:color="auto"/>
                    <w:bottom w:val="none" w:sz="0" w:space="0" w:color="auto"/>
                    <w:right w:val="none" w:sz="0" w:space="0" w:color="auto"/>
                  </w:divBdr>
                </w:div>
                <w:div w:id="1024018963">
                  <w:marLeft w:val="0"/>
                  <w:marRight w:val="0"/>
                  <w:marTop w:val="0"/>
                  <w:marBottom w:val="0"/>
                  <w:divBdr>
                    <w:top w:val="none" w:sz="0" w:space="0" w:color="auto"/>
                    <w:left w:val="none" w:sz="0" w:space="0" w:color="auto"/>
                    <w:bottom w:val="none" w:sz="0" w:space="0" w:color="auto"/>
                    <w:right w:val="none" w:sz="0" w:space="0" w:color="auto"/>
                  </w:divBdr>
                </w:div>
              </w:divsChild>
            </w:div>
            <w:div w:id="1670644249">
              <w:marLeft w:val="0"/>
              <w:marRight w:val="0"/>
              <w:marTop w:val="0"/>
              <w:marBottom w:val="0"/>
              <w:divBdr>
                <w:top w:val="none" w:sz="0" w:space="0" w:color="auto"/>
                <w:left w:val="none" w:sz="0" w:space="0" w:color="auto"/>
                <w:bottom w:val="none" w:sz="0" w:space="0" w:color="auto"/>
                <w:right w:val="none" w:sz="0" w:space="0" w:color="auto"/>
              </w:divBdr>
              <w:divsChild>
                <w:div w:id="1534806774">
                  <w:marLeft w:val="0"/>
                  <w:marRight w:val="0"/>
                  <w:marTop w:val="0"/>
                  <w:marBottom w:val="0"/>
                  <w:divBdr>
                    <w:top w:val="none" w:sz="0" w:space="0" w:color="auto"/>
                    <w:left w:val="none" w:sz="0" w:space="0" w:color="auto"/>
                    <w:bottom w:val="none" w:sz="0" w:space="0" w:color="auto"/>
                    <w:right w:val="none" w:sz="0" w:space="0" w:color="auto"/>
                  </w:divBdr>
                </w:div>
                <w:div w:id="157346579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490411409">
          <w:marLeft w:val="0"/>
          <w:marRight w:val="0"/>
          <w:marTop w:val="120"/>
          <w:marBottom w:val="0"/>
          <w:divBdr>
            <w:top w:val="none" w:sz="0" w:space="0" w:color="auto"/>
            <w:left w:val="none" w:sz="0" w:space="0" w:color="auto"/>
            <w:bottom w:val="none" w:sz="0" w:space="0" w:color="auto"/>
            <w:right w:val="none" w:sz="0" w:space="0" w:color="auto"/>
          </w:divBdr>
        </w:div>
      </w:divsChild>
    </w:div>
    <w:div w:id="1296908785">
      <w:bodyDiv w:val="1"/>
      <w:marLeft w:val="0"/>
      <w:marRight w:val="0"/>
      <w:marTop w:val="0"/>
      <w:marBottom w:val="0"/>
      <w:divBdr>
        <w:top w:val="none" w:sz="0" w:space="0" w:color="auto"/>
        <w:left w:val="none" w:sz="0" w:space="0" w:color="auto"/>
        <w:bottom w:val="none" w:sz="0" w:space="0" w:color="auto"/>
        <w:right w:val="none" w:sz="0" w:space="0" w:color="auto"/>
      </w:divBdr>
      <w:divsChild>
        <w:div w:id="2095588136">
          <w:marLeft w:val="0"/>
          <w:marRight w:val="0"/>
          <w:marTop w:val="0"/>
          <w:marBottom w:val="0"/>
          <w:divBdr>
            <w:top w:val="none" w:sz="0" w:space="0" w:color="auto"/>
            <w:left w:val="none" w:sz="0" w:space="0" w:color="auto"/>
            <w:bottom w:val="none" w:sz="0" w:space="0" w:color="auto"/>
            <w:right w:val="none" w:sz="0" w:space="0" w:color="auto"/>
          </w:divBdr>
          <w:divsChild>
            <w:div w:id="972372485">
              <w:marLeft w:val="0"/>
              <w:marRight w:val="0"/>
              <w:marTop w:val="0"/>
              <w:marBottom w:val="0"/>
              <w:divBdr>
                <w:top w:val="none" w:sz="0" w:space="0" w:color="auto"/>
                <w:left w:val="none" w:sz="0" w:space="0" w:color="auto"/>
                <w:bottom w:val="none" w:sz="0" w:space="0" w:color="auto"/>
                <w:right w:val="none" w:sz="0" w:space="0" w:color="auto"/>
              </w:divBdr>
              <w:divsChild>
                <w:div w:id="608778939">
                  <w:marLeft w:val="0"/>
                  <w:marRight w:val="0"/>
                  <w:marTop w:val="0"/>
                  <w:marBottom w:val="0"/>
                  <w:divBdr>
                    <w:top w:val="none" w:sz="0" w:space="0" w:color="auto"/>
                    <w:left w:val="none" w:sz="0" w:space="0" w:color="auto"/>
                    <w:bottom w:val="none" w:sz="0" w:space="0" w:color="auto"/>
                    <w:right w:val="none" w:sz="0" w:space="0" w:color="auto"/>
                  </w:divBdr>
                  <w:divsChild>
                    <w:div w:id="18630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604219">
      <w:bodyDiv w:val="1"/>
      <w:marLeft w:val="0"/>
      <w:marRight w:val="0"/>
      <w:marTop w:val="0"/>
      <w:marBottom w:val="0"/>
      <w:divBdr>
        <w:top w:val="none" w:sz="0" w:space="0" w:color="auto"/>
        <w:left w:val="none" w:sz="0" w:space="0" w:color="auto"/>
        <w:bottom w:val="none" w:sz="0" w:space="0" w:color="auto"/>
        <w:right w:val="none" w:sz="0" w:space="0" w:color="auto"/>
      </w:divBdr>
    </w:div>
    <w:div w:id="1463617518">
      <w:bodyDiv w:val="1"/>
      <w:marLeft w:val="0"/>
      <w:marRight w:val="0"/>
      <w:marTop w:val="0"/>
      <w:marBottom w:val="0"/>
      <w:divBdr>
        <w:top w:val="none" w:sz="0" w:space="0" w:color="auto"/>
        <w:left w:val="none" w:sz="0" w:space="0" w:color="auto"/>
        <w:bottom w:val="none" w:sz="0" w:space="0" w:color="auto"/>
        <w:right w:val="none" w:sz="0" w:space="0" w:color="auto"/>
      </w:divBdr>
    </w:div>
    <w:div w:id="1536582351">
      <w:bodyDiv w:val="1"/>
      <w:marLeft w:val="0"/>
      <w:marRight w:val="0"/>
      <w:marTop w:val="0"/>
      <w:marBottom w:val="0"/>
      <w:divBdr>
        <w:top w:val="none" w:sz="0" w:space="0" w:color="auto"/>
        <w:left w:val="none" w:sz="0" w:space="0" w:color="auto"/>
        <w:bottom w:val="none" w:sz="0" w:space="0" w:color="auto"/>
        <w:right w:val="none" w:sz="0" w:space="0" w:color="auto"/>
      </w:divBdr>
    </w:div>
    <w:div w:id="1546259530">
      <w:bodyDiv w:val="1"/>
      <w:marLeft w:val="0"/>
      <w:marRight w:val="0"/>
      <w:marTop w:val="0"/>
      <w:marBottom w:val="0"/>
      <w:divBdr>
        <w:top w:val="none" w:sz="0" w:space="0" w:color="auto"/>
        <w:left w:val="none" w:sz="0" w:space="0" w:color="auto"/>
        <w:bottom w:val="none" w:sz="0" w:space="0" w:color="auto"/>
        <w:right w:val="none" w:sz="0" w:space="0" w:color="auto"/>
      </w:divBdr>
    </w:div>
    <w:div w:id="2032998459">
      <w:bodyDiv w:val="1"/>
      <w:marLeft w:val="0"/>
      <w:marRight w:val="0"/>
      <w:marTop w:val="0"/>
      <w:marBottom w:val="0"/>
      <w:divBdr>
        <w:top w:val="none" w:sz="0" w:space="0" w:color="auto"/>
        <w:left w:val="none" w:sz="0" w:space="0" w:color="auto"/>
        <w:bottom w:val="none" w:sz="0" w:space="0" w:color="auto"/>
        <w:right w:val="none" w:sz="0" w:space="0" w:color="auto"/>
      </w:divBdr>
    </w:div>
    <w:div w:id="2105609930">
      <w:bodyDiv w:val="1"/>
      <w:marLeft w:val="0"/>
      <w:marRight w:val="0"/>
      <w:marTop w:val="0"/>
      <w:marBottom w:val="0"/>
      <w:divBdr>
        <w:top w:val="none" w:sz="0" w:space="0" w:color="auto"/>
        <w:left w:val="none" w:sz="0" w:space="0" w:color="auto"/>
        <w:bottom w:val="none" w:sz="0" w:space="0" w:color="auto"/>
        <w:right w:val="none" w:sz="0" w:space="0" w:color="auto"/>
      </w:divBdr>
    </w:div>
    <w:div w:id="21094245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AA4F7-1E1C-4FF3-8D8A-F81D0D778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5632</TotalTime>
  <Pages>18</Pages>
  <Words>7456</Words>
  <Characters>43247</Characters>
  <Application>Microsoft Office Word</Application>
  <DocSecurity>0</DocSecurity>
  <Lines>360</Lines>
  <Paragraphs>101</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50602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Kristiina Kubja</dc:creator>
  <cp:keywords/>
  <dc:description/>
  <cp:lastModifiedBy>Iivika Sale</cp:lastModifiedBy>
  <cp:revision>16</cp:revision>
  <dcterms:created xsi:type="dcterms:W3CDTF">2024-03-08T08:02:00Z</dcterms:created>
  <dcterms:modified xsi:type="dcterms:W3CDTF">2024-04-02T13:59:00Z</dcterms:modified>
</cp:coreProperties>
</file>